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5A96A" w14:textId="13743833" w:rsidR="00AB04F2" w:rsidRPr="003F41B9" w:rsidDel="000B49DE" w:rsidRDefault="000A4454">
      <w:pPr>
        <w:pStyle w:val="a5"/>
        <w:ind w:left="36"/>
        <w:rPr>
          <w:del w:id="0" w:author="總公司 李曉娟 Hsiaochuan.Li" w:date="2024-01-18T09:23:00Z"/>
          <w:rFonts w:ascii="標楷體" w:eastAsia="標楷體" w:hAnsi="標楷體"/>
          <w:sz w:val="40"/>
          <w:szCs w:val="40"/>
        </w:rPr>
      </w:pPr>
      <w:del w:id="1" w:author="總公司 李曉娟 Hsiaochuan.Li" w:date="2024-01-18T09:23:00Z">
        <w:r w:rsidRPr="003F41B9" w:rsidDel="000B49DE">
          <w:rPr>
            <w:rFonts w:ascii="標楷體" w:eastAsia="標楷體" w:hAnsi="標楷體" w:hint="eastAsia"/>
            <w:spacing w:val="-2"/>
            <w:sz w:val="40"/>
            <w:szCs w:val="40"/>
          </w:rPr>
          <w:delText>達和環保服務</w:delText>
        </w:r>
        <w:r w:rsidRPr="003F41B9" w:rsidDel="000B49DE">
          <w:rPr>
            <w:rFonts w:ascii="標楷體" w:eastAsia="標楷體" w:hAnsi="標楷體"/>
            <w:spacing w:val="-2"/>
            <w:sz w:val="40"/>
            <w:szCs w:val="40"/>
          </w:rPr>
          <w:delText>股份有限公司</w:delText>
        </w:r>
      </w:del>
    </w:p>
    <w:p w14:paraId="390100AE" w14:textId="1CB6F603" w:rsidR="00AB04F2" w:rsidRPr="003F41B9" w:rsidRDefault="00EB2532">
      <w:pPr>
        <w:pStyle w:val="a5"/>
        <w:ind w:left="36"/>
        <w:rPr>
          <w:rFonts w:ascii="標楷體" w:eastAsia="標楷體" w:hAnsi="標楷體"/>
          <w:sz w:val="40"/>
          <w:szCs w:val="40"/>
        </w:rPr>
        <w:pPrChange w:id="2" w:author="總公司 李曉娟 Hsiaochuan.Li" w:date="2024-01-18T09:23:00Z">
          <w:pPr>
            <w:pStyle w:val="a5"/>
            <w:spacing w:before="38"/>
          </w:pPr>
        </w:pPrChange>
      </w:pPr>
      <w:r w:rsidRPr="003F41B9">
        <w:rPr>
          <w:rFonts w:ascii="標楷體" w:eastAsia="標楷體" w:hAnsi="標楷體"/>
          <w:spacing w:val="-1"/>
          <w:sz w:val="40"/>
          <w:szCs w:val="40"/>
        </w:rPr>
        <w:t>企業網路設備維護保養</w:t>
      </w:r>
      <w:del w:id="3" w:author="總公司 李曉娟 Hsiaochuan.Li" w:date="2024-01-18T09:23:00Z">
        <w:r w:rsidRPr="003F41B9" w:rsidDel="000B49DE">
          <w:rPr>
            <w:rFonts w:ascii="標楷體" w:eastAsia="標楷體" w:hAnsi="標楷體"/>
            <w:spacing w:val="-1"/>
            <w:sz w:val="40"/>
            <w:szCs w:val="40"/>
          </w:rPr>
          <w:delText>合約</w:delText>
        </w:r>
      </w:del>
      <w:ins w:id="4" w:author="總公司 李曉娟 Hsiaochuan.Li" w:date="2024-01-18T09:23:00Z">
        <w:r w:rsidR="000B49DE">
          <w:rPr>
            <w:rFonts w:ascii="標楷體" w:eastAsia="標楷體" w:hAnsi="標楷體" w:hint="eastAsia"/>
            <w:spacing w:val="-1"/>
            <w:sz w:val="40"/>
            <w:szCs w:val="40"/>
          </w:rPr>
          <w:t>同意書</w:t>
        </w:r>
      </w:ins>
    </w:p>
    <w:p w14:paraId="5BE6192D" w14:textId="77777777" w:rsidR="008E1DF9" w:rsidRDefault="008E1DF9" w:rsidP="007678D8">
      <w:pPr>
        <w:pStyle w:val="a3"/>
        <w:spacing w:line="400" w:lineRule="exact"/>
        <w:ind w:left="0" w:right="143" w:firstLineChars="200" w:firstLine="598"/>
        <w:rPr>
          <w:ins w:id="5" w:author="總公司 李曉娟 Hsiaochuan.Li" w:date="2024-01-18T11:42:00Z"/>
          <w:rFonts w:ascii="標楷體" w:eastAsia="標楷體" w:hAnsi="標楷體"/>
          <w:spacing w:val="19"/>
        </w:rPr>
      </w:pPr>
    </w:p>
    <w:p w14:paraId="020A0CAA" w14:textId="443261FE" w:rsidR="00533B87" w:rsidRPr="00321C20" w:rsidDel="000B49DE" w:rsidRDefault="00EB2532" w:rsidP="003F41B9">
      <w:pPr>
        <w:spacing w:before="222" w:line="400" w:lineRule="exact"/>
        <w:ind w:right="2"/>
        <w:rPr>
          <w:del w:id="6" w:author="總公司 李曉娟 Hsiaochuan.Li" w:date="2024-01-18T09:23:00Z"/>
          <w:rFonts w:ascii="標楷體" w:eastAsia="標楷體" w:hAnsi="標楷體"/>
          <w:spacing w:val="-10"/>
          <w:sz w:val="28"/>
          <w:szCs w:val="28"/>
          <w:u w:val="single"/>
          <w:rPrChange w:id="7" w:author="總公司 李曉娟 Hsiaochuan.Li" w:date="2024-01-18T11:50:00Z">
            <w:rPr>
              <w:del w:id="8" w:author="總公司 李曉娟 Hsiaochuan.Li" w:date="2024-01-18T09:23:00Z"/>
              <w:rFonts w:ascii="標楷體" w:eastAsia="標楷體" w:hAnsi="標楷體"/>
              <w:spacing w:val="-10"/>
              <w:sz w:val="28"/>
              <w:szCs w:val="28"/>
            </w:rPr>
          </w:rPrChange>
        </w:rPr>
      </w:pPr>
      <w:r w:rsidRPr="003F41B9">
        <w:rPr>
          <w:rFonts w:ascii="標楷體" w:eastAsia="標楷體" w:hAnsi="標楷體"/>
          <w:spacing w:val="19"/>
          <w:sz w:val="28"/>
          <w:szCs w:val="28"/>
        </w:rPr>
        <w:t>立</w:t>
      </w:r>
      <w:del w:id="9" w:author="總公司 李曉娟 Hsiaochuan.Li" w:date="2024-01-18T09:23:00Z">
        <w:r w:rsidRPr="003F41B9" w:rsidDel="000B49DE">
          <w:rPr>
            <w:rFonts w:ascii="標楷體" w:eastAsia="標楷體" w:hAnsi="標楷體" w:hint="eastAsia"/>
            <w:spacing w:val="19"/>
            <w:sz w:val="28"/>
            <w:szCs w:val="28"/>
          </w:rPr>
          <w:delText>合約人</w:delText>
        </w:r>
      </w:del>
      <w:ins w:id="10" w:author="總公司 李曉娟 Hsiaochuan.Li" w:date="2024-01-18T09:23:00Z">
        <w:r w:rsidR="000B49DE">
          <w:rPr>
            <w:rFonts w:ascii="標楷體" w:eastAsia="標楷體" w:hAnsi="標楷體" w:hint="eastAsia"/>
            <w:spacing w:val="19"/>
            <w:sz w:val="28"/>
            <w:szCs w:val="28"/>
          </w:rPr>
          <w:t xml:space="preserve">同意書人　</w:t>
        </w:r>
      </w:ins>
      <w:del w:id="11" w:author="總公司 李曉娟 Hsiaochuan.Li" w:date="2024-01-18T09:23:00Z">
        <w:r w:rsidRPr="00321C20" w:rsidDel="000B49DE">
          <w:rPr>
            <w:rFonts w:ascii="標楷體" w:eastAsia="標楷體" w:hAnsi="標楷體"/>
            <w:spacing w:val="19"/>
            <w:sz w:val="28"/>
            <w:szCs w:val="28"/>
            <w:u w:val="single"/>
            <w:rPrChange w:id="12" w:author="總公司 李曉娟 Hsiaochuan.Li" w:date="2024-01-18T11:50:00Z">
              <w:rPr>
                <w:rFonts w:ascii="標楷體" w:eastAsia="標楷體" w:hAnsi="標楷體"/>
                <w:spacing w:val="19"/>
                <w:sz w:val="28"/>
                <w:szCs w:val="28"/>
              </w:rPr>
            </w:rPrChange>
          </w:rPr>
          <w:delText>：</w:delText>
        </w:r>
        <w:r w:rsidR="000A4454" w:rsidRPr="00321C20" w:rsidDel="000B49DE">
          <w:rPr>
            <w:rFonts w:ascii="標楷體" w:eastAsia="標楷體" w:hAnsi="標楷體" w:hint="eastAsia"/>
            <w:spacing w:val="10"/>
            <w:sz w:val="28"/>
            <w:szCs w:val="28"/>
            <w:u w:val="single"/>
            <w:rPrChange w:id="13" w:author="總公司 李曉娟 Hsiaochuan.Li" w:date="2024-01-18T11:50:00Z">
              <w:rPr>
                <w:rFonts w:ascii="標楷體" w:eastAsia="標楷體" w:hAnsi="標楷體" w:hint="eastAsia"/>
                <w:spacing w:val="10"/>
                <w:sz w:val="28"/>
                <w:szCs w:val="28"/>
              </w:rPr>
            </w:rPrChange>
          </w:rPr>
          <w:delText>達和環保服務</w:delText>
        </w:r>
        <w:r w:rsidRPr="00321C20" w:rsidDel="000B49DE">
          <w:rPr>
            <w:rFonts w:ascii="標楷體" w:eastAsia="標楷體" w:hAnsi="標楷體"/>
            <w:spacing w:val="10"/>
            <w:sz w:val="28"/>
            <w:szCs w:val="28"/>
            <w:u w:val="single"/>
            <w:rPrChange w:id="14" w:author="總公司 李曉娟 Hsiaochuan.Li" w:date="2024-01-18T11:50:00Z">
              <w:rPr>
                <w:rFonts w:ascii="標楷體" w:eastAsia="標楷體" w:hAnsi="標楷體"/>
                <w:spacing w:val="10"/>
                <w:sz w:val="28"/>
                <w:szCs w:val="28"/>
              </w:rPr>
            </w:rPrChange>
          </w:rPr>
          <w:delText xml:space="preserve">股份有限公司 </w:delText>
        </w:r>
        <w:r w:rsidRPr="00321C20" w:rsidDel="000B49DE">
          <w:rPr>
            <w:rFonts w:ascii="標楷體" w:eastAsia="標楷體" w:hAnsi="標楷體"/>
            <w:spacing w:val="19"/>
            <w:sz w:val="28"/>
            <w:szCs w:val="28"/>
            <w:u w:val="single"/>
            <w:rPrChange w:id="15" w:author="總公司 李曉娟 Hsiaochuan.Li" w:date="2024-01-18T11:50:00Z">
              <w:rPr>
                <w:rFonts w:ascii="標楷體" w:eastAsia="標楷體" w:hAnsi="標楷體"/>
                <w:spacing w:val="19"/>
                <w:sz w:val="28"/>
                <w:szCs w:val="28"/>
              </w:rPr>
            </w:rPrChange>
          </w:rPr>
          <w:delText>(以下簡稱甲</w:delText>
        </w:r>
        <w:r w:rsidR="00533B87" w:rsidRPr="00321C20" w:rsidDel="000B49DE">
          <w:rPr>
            <w:rFonts w:ascii="標楷體" w:eastAsia="標楷體" w:hAnsi="標楷體" w:hint="eastAsia"/>
            <w:spacing w:val="19"/>
            <w:sz w:val="28"/>
            <w:szCs w:val="28"/>
            <w:u w:val="single"/>
            <w:rPrChange w:id="16" w:author="總公司 李曉娟 Hsiaochuan.Li" w:date="2024-01-18T11:50:00Z">
              <w:rPr>
                <w:rFonts w:ascii="標楷體" w:eastAsia="標楷體" w:hAnsi="標楷體" w:hint="eastAsia"/>
                <w:spacing w:val="19"/>
                <w:sz w:val="28"/>
                <w:szCs w:val="28"/>
              </w:rPr>
            </w:rPrChange>
          </w:rPr>
          <w:delText>方</w:delText>
        </w:r>
        <w:r w:rsidRPr="00321C20" w:rsidDel="000B49DE">
          <w:rPr>
            <w:rFonts w:ascii="標楷體" w:eastAsia="標楷體" w:hAnsi="標楷體"/>
            <w:spacing w:val="-10"/>
            <w:sz w:val="28"/>
            <w:szCs w:val="28"/>
            <w:u w:val="single"/>
            <w:rPrChange w:id="17" w:author="總公司 李曉娟 Hsiaochuan.Li" w:date="2024-01-18T11:50:00Z">
              <w:rPr>
                <w:rFonts w:ascii="標楷體" w:eastAsia="標楷體" w:hAnsi="標楷體"/>
                <w:spacing w:val="-10"/>
                <w:sz w:val="28"/>
                <w:szCs w:val="28"/>
              </w:rPr>
            </w:rPrChange>
          </w:rPr>
          <w:delText>)</w:delText>
        </w:r>
      </w:del>
    </w:p>
    <w:p w14:paraId="3BD1186D" w14:textId="2D2AA69A" w:rsidR="00AB04F2" w:rsidRPr="002E7D59" w:rsidDel="000B49DE" w:rsidRDefault="00533B87" w:rsidP="003F41B9">
      <w:pPr>
        <w:spacing w:before="222" w:line="400" w:lineRule="exact"/>
        <w:ind w:right="2"/>
        <w:rPr>
          <w:del w:id="18" w:author="總公司 李曉娟 Hsiaochuan.Li" w:date="2024-01-18T09:24:00Z"/>
          <w:rFonts w:ascii="標楷體" w:eastAsia="標楷體" w:hAnsi="標楷體"/>
          <w:sz w:val="28"/>
          <w:szCs w:val="28"/>
        </w:rPr>
      </w:pPr>
      <w:del w:id="19" w:author="總公司 李曉娟 Hsiaochuan.Li" w:date="2024-01-18T09:23:00Z">
        <w:r w:rsidRPr="00321C20" w:rsidDel="000B49DE">
          <w:rPr>
            <w:rFonts w:ascii="標楷體" w:eastAsia="標楷體" w:hAnsi="標楷體" w:hint="eastAsia"/>
            <w:spacing w:val="7"/>
            <w:sz w:val="28"/>
            <w:szCs w:val="28"/>
            <w:u w:val="single"/>
            <w:rPrChange w:id="20" w:author="總公司 李曉娟 Hsiaochuan.Li" w:date="2024-01-18T11:50:00Z">
              <w:rPr>
                <w:rFonts w:ascii="標楷體" w:eastAsia="標楷體" w:hAnsi="標楷體" w:hint="eastAsia"/>
                <w:spacing w:val="7"/>
                <w:sz w:val="28"/>
                <w:szCs w:val="28"/>
              </w:rPr>
            </w:rPrChange>
          </w:rPr>
          <w:delText xml:space="preserve">　　　　　</w:delText>
        </w:r>
      </w:del>
      <w:ins w:id="21" w:author="總公司 李曉娟 Hsiaochuan.Li" w:date="2024-01-18T08:51:00Z">
        <w:r w:rsidR="007B757B" w:rsidRPr="00321C20">
          <w:rPr>
            <w:rFonts w:ascii="標楷體" w:eastAsia="標楷體" w:hAnsi="標楷體" w:hint="eastAsia"/>
            <w:spacing w:val="7"/>
            <w:sz w:val="28"/>
            <w:szCs w:val="28"/>
            <w:u w:val="single"/>
            <w:rPrChange w:id="22" w:author="總公司 李曉娟 Hsiaochuan.Li" w:date="2024-01-18T11:50:00Z">
              <w:rPr>
                <w:rFonts w:ascii="標楷體" w:eastAsia="標楷體" w:hAnsi="標楷體" w:hint="eastAsia"/>
                <w:spacing w:val="7"/>
                <w:sz w:val="28"/>
                <w:szCs w:val="28"/>
              </w:rPr>
            </w:rPrChange>
          </w:rPr>
          <w:t>聯瑞科技</w:t>
        </w:r>
      </w:ins>
      <w:del w:id="23" w:author="總公司 李曉娟 Hsiaochuan.Li" w:date="2024-01-18T08:51:00Z">
        <w:r w:rsidRPr="00321C20" w:rsidDel="007B757B">
          <w:rPr>
            <w:rFonts w:ascii="標楷體" w:eastAsia="標楷體" w:hAnsi="標楷體" w:hint="eastAsia"/>
            <w:spacing w:val="7"/>
            <w:sz w:val="28"/>
            <w:szCs w:val="28"/>
            <w:u w:val="single"/>
            <w:rPrChange w:id="24" w:author="總公司 李曉娟 Hsiaochuan.Li" w:date="2024-01-18T11:50:00Z">
              <w:rPr>
                <w:rFonts w:ascii="標楷體" w:eastAsia="標楷體" w:hAnsi="標楷體" w:hint="eastAsia"/>
                <w:spacing w:val="7"/>
                <w:sz w:val="28"/>
                <w:szCs w:val="28"/>
              </w:rPr>
            </w:rPrChange>
          </w:rPr>
          <w:delText xml:space="preserve">　　　　　　</w:delText>
        </w:r>
      </w:del>
      <w:r w:rsidR="00EB2532" w:rsidRPr="00321C20">
        <w:rPr>
          <w:rFonts w:ascii="標楷體" w:eastAsia="標楷體" w:hAnsi="標楷體"/>
          <w:spacing w:val="7"/>
          <w:sz w:val="28"/>
          <w:szCs w:val="28"/>
          <w:u w:val="single"/>
          <w:rPrChange w:id="25" w:author="總公司 李曉娟 Hsiaochuan.Li" w:date="2024-01-18T11:50:00Z">
            <w:rPr>
              <w:rFonts w:ascii="標楷體" w:eastAsia="標楷體" w:hAnsi="標楷體"/>
              <w:spacing w:val="7"/>
              <w:sz w:val="28"/>
              <w:szCs w:val="28"/>
            </w:rPr>
          </w:rPrChange>
        </w:rPr>
        <w:t>股份有限公司</w:t>
      </w:r>
      <w:ins w:id="26" w:author="總公司 李曉娟 Hsiaochuan.Li" w:date="2024-01-18T09:23:00Z">
        <w:r w:rsidR="000B49DE">
          <w:rPr>
            <w:rFonts w:ascii="標楷體" w:eastAsia="標楷體" w:hAnsi="標楷體" w:hint="eastAsia"/>
            <w:spacing w:val="7"/>
            <w:sz w:val="28"/>
            <w:szCs w:val="28"/>
          </w:rPr>
          <w:t>（以下稱</w:t>
        </w:r>
      </w:ins>
      <w:ins w:id="27" w:author="總公司 李曉娟 Hsiaochuan.Li" w:date="2024-01-18T09:24:00Z">
        <w:r w:rsidR="000B49DE">
          <w:rPr>
            <w:rFonts w:ascii="標楷體" w:eastAsia="標楷體" w:hAnsi="標楷體" w:hint="eastAsia"/>
            <w:spacing w:val="7"/>
            <w:sz w:val="28"/>
            <w:szCs w:val="28"/>
          </w:rPr>
          <w:t>「</w:t>
        </w:r>
      </w:ins>
      <w:ins w:id="28" w:author="總公司 李曉娟 Hsiaochuan.Li" w:date="2024-01-18T09:25:00Z">
        <w:r w:rsidR="000B49DE">
          <w:rPr>
            <w:rFonts w:ascii="標楷體" w:eastAsia="標楷體" w:hAnsi="標楷體" w:hint="eastAsia"/>
            <w:spacing w:val="7"/>
          </w:rPr>
          <w:t>本</w:t>
        </w:r>
      </w:ins>
      <w:ins w:id="29" w:author="總公司 李曉娟 Hsiaochuan.Li" w:date="2024-01-18T09:24:00Z">
        <w:r w:rsidR="000B49DE">
          <w:rPr>
            <w:rFonts w:ascii="標楷體" w:eastAsia="標楷體" w:hAnsi="標楷體" w:hint="eastAsia"/>
            <w:spacing w:val="7"/>
            <w:sz w:val="28"/>
            <w:szCs w:val="28"/>
          </w:rPr>
          <w:t>公司」），</w:t>
        </w:r>
      </w:ins>
      <w:del w:id="30" w:author="總公司 李曉娟 Hsiaochuan.Li" w:date="2024-01-18T09:23:00Z">
        <w:r w:rsidR="00EB2532" w:rsidRPr="003F41B9" w:rsidDel="000B49DE">
          <w:rPr>
            <w:rFonts w:ascii="標楷體" w:eastAsia="標楷體" w:hAnsi="標楷體"/>
            <w:spacing w:val="7"/>
            <w:sz w:val="28"/>
            <w:szCs w:val="28"/>
          </w:rPr>
          <w:delText xml:space="preserve"> </w:delText>
        </w:r>
        <w:r w:rsidR="00EB2532" w:rsidRPr="002E7D59" w:rsidDel="000B49DE">
          <w:rPr>
            <w:rFonts w:ascii="標楷體" w:eastAsia="標楷體" w:hAnsi="標楷體"/>
            <w:spacing w:val="19"/>
            <w:sz w:val="28"/>
            <w:szCs w:val="28"/>
          </w:rPr>
          <w:delText>(以下簡稱乙方</w:delText>
        </w:r>
        <w:r w:rsidR="00EB2532" w:rsidRPr="002E7D59" w:rsidDel="000B49DE">
          <w:rPr>
            <w:rFonts w:ascii="標楷體" w:eastAsia="標楷體" w:hAnsi="標楷體"/>
            <w:spacing w:val="-10"/>
            <w:sz w:val="28"/>
            <w:szCs w:val="28"/>
          </w:rPr>
          <w:delText>)</w:delText>
        </w:r>
      </w:del>
    </w:p>
    <w:p w14:paraId="5FA2D201" w14:textId="7D77F4F1" w:rsidR="00AB04F2" w:rsidRPr="002E7D59" w:rsidDel="000B49DE" w:rsidRDefault="00AB04F2">
      <w:pPr>
        <w:spacing w:before="222" w:line="400" w:lineRule="exact"/>
        <w:ind w:right="2"/>
        <w:rPr>
          <w:del w:id="31" w:author="總公司 李曉娟 Hsiaochuan.Li" w:date="2024-01-18T09:24:00Z"/>
          <w:rFonts w:ascii="標楷體" w:eastAsia="標楷體" w:hAnsi="標楷體"/>
        </w:rPr>
        <w:pPrChange w:id="32" w:author="總公司 李曉娟 Hsiaochuan.Li" w:date="2024-01-18T09:24:00Z">
          <w:pPr>
            <w:pStyle w:val="a3"/>
            <w:spacing w:before="11" w:line="400" w:lineRule="exact"/>
            <w:ind w:left="0"/>
            <w:jc w:val="left"/>
          </w:pPr>
        </w:pPrChange>
      </w:pPr>
    </w:p>
    <w:p w14:paraId="045F6A5A" w14:textId="21E59195" w:rsidR="00AB04F2" w:rsidRPr="003F41B9" w:rsidRDefault="00401A90" w:rsidP="007678D8">
      <w:pPr>
        <w:pStyle w:val="a3"/>
        <w:spacing w:line="400" w:lineRule="exact"/>
        <w:ind w:left="0" w:right="143" w:firstLineChars="200" w:firstLine="608"/>
        <w:rPr>
          <w:rFonts w:ascii="標楷體" w:eastAsia="標楷體" w:hAnsi="標楷體"/>
        </w:rPr>
      </w:pPr>
      <w:ins w:id="33" w:author="總公司 李曉娟 Hsiaochuan.Li" w:date="2024-01-16T15:44:00Z">
        <w:r w:rsidRPr="002E7D59">
          <w:rPr>
            <w:rFonts w:ascii="標楷體" w:eastAsia="標楷體" w:hAnsi="標楷體" w:hint="eastAsia"/>
            <w:spacing w:val="24"/>
          </w:rPr>
          <w:t>茲</w:t>
        </w:r>
        <w:del w:id="34" w:author="總公司 駱姵妤 Peiyu.Lo" w:date="2024-01-18T15:34:00Z">
          <w:r w:rsidRPr="002E7D59" w:rsidDel="004F0D90">
            <w:rPr>
              <w:rFonts w:ascii="標楷體" w:eastAsia="標楷體" w:hAnsi="標楷體" w:hint="eastAsia"/>
              <w:spacing w:val="24"/>
            </w:rPr>
            <w:delText>為</w:delText>
          </w:r>
        </w:del>
      </w:ins>
      <w:ins w:id="35" w:author="總公司 李曉娟 Hsiaochuan.Li" w:date="2024-01-18T11:49:00Z">
        <w:r w:rsidR="00321C20" w:rsidRPr="002E7D59">
          <w:rPr>
            <w:rFonts w:ascii="標楷體" w:eastAsia="標楷體" w:hAnsi="標楷體" w:hint="eastAsia"/>
            <w:spacing w:val="24"/>
            <w:u w:val="single"/>
            <w:rPrChange w:id="36" w:author="總公司 李曉娟 Hsiaochuan.Li" w:date="2024-01-18T16:10:00Z">
              <w:rPr>
                <w:rFonts w:ascii="標楷體" w:eastAsia="標楷體" w:hAnsi="標楷體" w:hint="eastAsia"/>
                <w:spacing w:val="24"/>
              </w:rPr>
            </w:rPrChange>
          </w:rPr>
          <w:t>達和環保服務股份有限公司</w:t>
        </w:r>
      </w:ins>
      <w:del w:id="37" w:author="總公司 李曉娟 Hsiaochuan.Li" w:date="2024-01-16T15:44:00Z">
        <w:r w:rsidR="007678D8" w:rsidRPr="002E7D59" w:rsidDel="00401A90">
          <w:rPr>
            <w:rFonts w:ascii="標楷體" w:eastAsia="標楷體" w:hAnsi="標楷體"/>
            <w:spacing w:val="24"/>
          </w:rPr>
          <w:delText>今</w:delText>
        </w:r>
      </w:del>
      <w:del w:id="38" w:author="總公司 李曉娟 Hsiaochuan.Li" w:date="2024-01-18T09:24:00Z">
        <w:r w:rsidR="00EB2532" w:rsidRPr="002E7D59" w:rsidDel="000B49DE">
          <w:rPr>
            <w:rFonts w:ascii="標楷體" w:eastAsia="標楷體" w:hAnsi="標楷體"/>
            <w:spacing w:val="24"/>
          </w:rPr>
          <w:delText>甲方</w:delText>
        </w:r>
      </w:del>
      <w:del w:id="39" w:author="總公司 桂大正 Dahjeng.Kue" w:date="2024-01-16T14:49:00Z">
        <w:r w:rsidR="007678D8" w:rsidRPr="002E7D59" w:rsidDel="0030144A">
          <w:rPr>
            <w:rFonts w:ascii="標楷體" w:eastAsia="標楷體" w:hAnsi="標楷體"/>
            <w:spacing w:val="24"/>
          </w:rPr>
          <w:delText>代表附件訂貨單所示之公司</w:delText>
        </w:r>
      </w:del>
      <w:del w:id="40" w:author="總公司 桂大正 Dahjeng.Kue" w:date="2024-01-16T14:29:00Z">
        <w:r w:rsidR="007678D8" w:rsidRPr="002E7D59" w:rsidDel="00B533BC">
          <w:rPr>
            <w:rFonts w:ascii="標楷體" w:eastAsia="標楷體" w:hAnsi="標楷體"/>
            <w:spacing w:val="24"/>
          </w:rPr>
          <w:delText>、</w:delText>
        </w:r>
      </w:del>
      <w:del w:id="41" w:author="總公司 桂大正 Dahjeng.Kue" w:date="2024-01-16T14:49:00Z">
        <w:r w:rsidR="007678D8" w:rsidRPr="002E7D59" w:rsidDel="0030144A">
          <w:rPr>
            <w:rFonts w:ascii="標楷體" w:eastAsia="標楷體" w:hAnsi="標楷體"/>
            <w:spacing w:val="24"/>
          </w:rPr>
          <w:delText>單位</w:delText>
        </w:r>
      </w:del>
      <w:ins w:id="42" w:author="總公司 桂大正 Dahjeng.Kue" w:date="2024-01-16T13:36:00Z">
        <w:r w:rsidR="00DD0343" w:rsidRPr="002E7D59">
          <w:rPr>
            <w:rFonts w:ascii="標楷體" w:eastAsia="標楷體" w:hAnsi="標楷體" w:hint="eastAsia"/>
            <w:spacing w:val="24"/>
          </w:rPr>
          <w:t>(</w:t>
        </w:r>
      </w:ins>
      <w:ins w:id="43" w:author="總公司 李曉娟 Hsiaochuan.Li" w:date="2024-01-18T09:26:00Z">
        <w:r w:rsidR="000B49DE" w:rsidRPr="002E7D59">
          <w:rPr>
            <w:rFonts w:ascii="標楷體" w:eastAsia="標楷體" w:hAnsi="標楷體" w:hint="eastAsia"/>
            <w:spacing w:val="24"/>
            <w:rPrChange w:id="44" w:author="總公司 李曉娟 Hsiaochuan.Li" w:date="2024-01-18T16:10:00Z">
              <w:rPr>
                <w:rFonts w:ascii="標楷體" w:eastAsia="標楷體" w:hAnsi="標楷體" w:hint="eastAsia"/>
                <w:spacing w:val="24"/>
                <w:highlight w:val="yellow"/>
              </w:rPr>
            </w:rPrChange>
          </w:rPr>
          <w:t>以下稱「客戶」</w:t>
        </w:r>
      </w:ins>
      <w:ins w:id="45" w:author="總公司 桂大正 Dahjeng.Kue" w:date="2024-01-16T13:36:00Z">
        <w:del w:id="46" w:author="總公司 李曉娟 Hsiaochuan.Li" w:date="2024-01-18T09:26:00Z">
          <w:r w:rsidR="00DD0343" w:rsidRPr="002E7D59" w:rsidDel="000B49DE">
            <w:rPr>
              <w:rFonts w:ascii="標楷體" w:eastAsia="標楷體" w:hAnsi="標楷體"/>
              <w:spacing w:val="24"/>
            </w:rPr>
            <w:delText>若無特</w:delText>
          </w:r>
        </w:del>
      </w:ins>
      <w:ins w:id="47" w:author="總公司 桂大正 Dahjeng.Kue" w:date="2024-01-16T13:37:00Z">
        <w:del w:id="48" w:author="總公司 李曉娟 Hsiaochuan.Li" w:date="2024-01-18T09:26:00Z">
          <w:r w:rsidR="00DD0343" w:rsidRPr="002E7D59" w:rsidDel="000B49DE">
            <w:rPr>
              <w:rFonts w:ascii="標楷體" w:eastAsia="標楷體" w:hAnsi="標楷體"/>
              <w:spacing w:val="24"/>
            </w:rPr>
            <w:delText>別明定</w:delText>
          </w:r>
        </w:del>
      </w:ins>
      <w:ins w:id="49" w:author="總公司 桂大正 Dahjeng.Kue" w:date="2024-01-16T14:40:00Z">
        <w:del w:id="50" w:author="總公司 李曉娟 Hsiaochuan.Li" w:date="2024-01-18T09:26:00Z">
          <w:r w:rsidR="00F72FA8" w:rsidRPr="002E7D59" w:rsidDel="000B49DE">
            <w:rPr>
              <w:rFonts w:ascii="標楷體" w:eastAsia="標楷體" w:hAnsi="標楷體"/>
              <w:spacing w:val="24"/>
            </w:rPr>
            <w:delText>甲方本身外</w:delText>
          </w:r>
        </w:del>
      </w:ins>
      <w:ins w:id="51" w:author="總公司 桂大正 Dahjeng.Kue" w:date="2024-01-16T13:38:00Z">
        <w:del w:id="52" w:author="總公司 李曉娟 Hsiaochuan.Li" w:date="2024-01-18T09:26:00Z">
          <w:r w:rsidR="00DD0343" w:rsidRPr="002E7D59" w:rsidDel="000B49DE">
            <w:rPr>
              <w:rFonts w:ascii="標楷體" w:eastAsia="標楷體" w:hAnsi="標楷體"/>
              <w:spacing w:val="24"/>
            </w:rPr>
            <w:delText>，</w:delText>
          </w:r>
        </w:del>
      </w:ins>
      <w:ins w:id="53" w:author="總公司 桂大正 Dahjeng.Kue" w:date="2024-01-16T13:37:00Z">
        <w:del w:id="54" w:author="總公司 李曉娟 Hsiaochuan.Li" w:date="2024-01-18T09:26:00Z">
          <w:r w:rsidR="00DD0343" w:rsidRPr="002E7D59" w:rsidDel="000B49DE">
            <w:rPr>
              <w:rFonts w:ascii="標楷體" w:eastAsia="標楷體" w:hAnsi="標楷體"/>
              <w:spacing w:val="24"/>
            </w:rPr>
            <w:delText>本約</w:delText>
          </w:r>
        </w:del>
      </w:ins>
      <w:ins w:id="55" w:author="總公司 桂大正 Dahjeng.Kue" w:date="2024-01-16T14:40:00Z">
        <w:del w:id="56" w:author="總公司 李曉娟 Hsiaochuan.Li" w:date="2024-01-18T08:57:00Z">
          <w:r w:rsidR="0030144A" w:rsidRPr="002E7D59" w:rsidDel="007B757B">
            <w:rPr>
              <w:rFonts w:ascii="標楷體" w:eastAsia="標楷體" w:hAnsi="標楷體"/>
              <w:spacing w:val="24"/>
            </w:rPr>
            <w:delText>之</w:delText>
          </w:r>
        </w:del>
        <w:del w:id="57" w:author="總公司 李曉娟 Hsiaochuan.Li" w:date="2024-01-18T09:26:00Z">
          <w:r w:rsidR="0030144A" w:rsidRPr="002E7D59" w:rsidDel="000B49DE">
            <w:rPr>
              <w:rFonts w:ascii="標楷體" w:eastAsia="標楷體" w:hAnsi="標楷體"/>
              <w:spacing w:val="24"/>
            </w:rPr>
            <w:delText>甲方泛指</w:delText>
          </w:r>
        </w:del>
      </w:ins>
      <w:ins w:id="58" w:author="總公司 桂大正 Dahjeng.Kue" w:date="2024-01-16T13:37:00Z">
        <w:del w:id="59" w:author="總公司 李曉娟 Hsiaochuan.Li" w:date="2024-01-18T09:26:00Z">
          <w:r w:rsidR="00DD0343" w:rsidRPr="002E7D59" w:rsidDel="000B49DE">
            <w:rPr>
              <w:rFonts w:ascii="標楷體" w:eastAsia="標楷體" w:hAnsi="標楷體"/>
              <w:spacing w:val="24"/>
            </w:rPr>
            <w:delText>甲方</w:delText>
          </w:r>
        </w:del>
      </w:ins>
      <w:ins w:id="60" w:author="總公司 桂大正 Dahjeng.Kue" w:date="2024-01-16T14:40:00Z">
        <w:del w:id="61" w:author="總公司 李曉娟 Hsiaochuan.Li" w:date="2024-01-18T09:26:00Z">
          <w:r w:rsidR="0030144A" w:rsidRPr="002E7D59" w:rsidDel="000B49DE">
            <w:rPr>
              <w:rFonts w:ascii="標楷體" w:eastAsia="標楷體" w:hAnsi="標楷體"/>
              <w:spacing w:val="24"/>
            </w:rPr>
            <w:delText>及</w:delText>
          </w:r>
        </w:del>
      </w:ins>
      <w:ins w:id="62" w:author="總公司 桂大正 Dahjeng.Kue" w:date="2024-01-16T13:37:00Z">
        <w:del w:id="63" w:author="總公司 李曉娟 Hsiaochuan.Li" w:date="2024-01-18T09:26:00Z">
          <w:r w:rsidR="00DD0343" w:rsidRPr="002E7D59" w:rsidDel="000B49DE">
            <w:rPr>
              <w:rFonts w:ascii="標楷體" w:eastAsia="標楷體" w:hAnsi="標楷體"/>
              <w:spacing w:val="24"/>
            </w:rPr>
            <w:delText>附件訂貨單</w:delText>
          </w:r>
        </w:del>
      </w:ins>
      <w:ins w:id="64" w:author="總公司 桂大正 Dahjeng.Kue" w:date="2024-01-16T13:38:00Z">
        <w:del w:id="65" w:author="總公司 李曉娟 Hsiaochuan.Li" w:date="2024-01-18T09:26:00Z">
          <w:r w:rsidR="00DD0343" w:rsidRPr="002E7D59" w:rsidDel="000B49DE">
            <w:rPr>
              <w:rFonts w:ascii="標楷體" w:eastAsia="標楷體" w:hAnsi="標楷體"/>
              <w:spacing w:val="24"/>
            </w:rPr>
            <w:delText>所示之公司</w:delText>
          </w:r>
        </w:del>
      </w:ins>
      <w:ins w:id="66" w:author="總公司 桂大正 Dahjeng.Kue" w:date="2024-01-16T14:28:00Z">
        <w:del w:id="67" w:author="總公司 李曉娟 Hsiaochuan.Li" w:date="2024-01-18T09:26:00Z">
          <w:r w:rsidR="00B533BC" w:rsidRPr="002E7D59" w:rsidDel="000B49DE">
            <w:rPr>
              <w:rFonts w:ascii="標楷體" w:eastAsia="標楷體" w:hAnsi="標楷體"/>
              <w:spacing w:val="24"/>
            </w:rPr>
            <w:delText>及所</w:delText>
          </w:r>
          <w:r w:rsidR="00B533BC" w:rsidRPr="002E7D59" w:rsidDel="000B49DE">
            <w:rPr>
              <w:rFonts w:ascii="標楷體" w:eastAsia="標楷體" w:hAnsi="標楷體" w:hint="eastAsia"/>
              <w:spacing w:val="24"/>
            </w:rPr>
            <w:delText>屬</w:delText>
          </w:r>
        </w:del>
      </w:ins>
      <w:ins w:id="68" w:author="總公司 桂大正 Dahjeng.Kue" w:date="2024-01-16T13:38:00Z">
        <w:del w:id="69" w:author="總公司 李曉娟 Hsiaochuan.Li" w:date="2024-01-18T09:26:00Z">
          <w:r w:rsidR="00DD0343" w:rsidRPr="002E7D59" w:rsidDel="000B49DE">
            <w:rPr>
              <w:rFonts w:ascii="標楷體" w:eastAsia="標楷體" w:hAnsi="標楷體"/>
              <w:spacing w:val="24"/>
            </w:rPr>
            <w:delText>單位</w:delText>
          </w:r>
        </w:del>
        <w:r w:rsidR="00DD0343" w:rsidRPr="002E7D59">
          <w:rPr>
            <w:rFonts w:ascii="標楷體" w:eastAsia="標楷體" w:hAnsi="標楷體" w:hint="eastAsia"/>
            <w:spacing w:val="24"/>
          </w:rPr>
          <w:t>)</w:t>
        </w:r>
      </w:ins>
      <w:ins w:id="70" w:author="總公司 駱姵妤 Peiyu.Lo" w:date="2024-01-18T14:52:00Z">
        <w:r w:rsidR="004058D9" w:rsidRPr="002E7D59">
          <w:rPr>
            <w:rFonts w:ascii="標楷體" w:eastAsia="標楷體" w:hAnsi="標楷體" w:hint="eastAsia"/>
            <w:spacing w:val="24"/>
          </w:rPr>
          <w:t>前</w:t>
        </w:r>
      </w:ins>
      <w:ins w:id="71" w:author="總公司 駱姵妤 Peiyu.Lo" w:date="2024-01-18T15:28:00Z">
        <w:r w:rsidR="00256B79" w:rsidRPr="002E7D59">
          <w:rPr>
            <w:rFonts w:ascii="標楷體" w:eastAsia="標楷體" w:hAnsi="標楷體" w:hint="eastAsia"/>
            <w:spacing w:val="24"/>
          </w:rPr>
          <w:t>委託</w:t>
        </w:r>
      </w:ins>
      <w:ins w:id="72" w:author="總公司 駱姵妤 Peiyu.Lo" w:date="2024-01-18T15:36:00Z">
        <w:r w:rsidR="004F0D90" w:rsidRPr="002E7D59">
          <w:rPr>
            <w:rFonts w:ascii="標楷體" w:eastAsia="標楷體" w:hAnsi="標楷體" w:hint="eastAsia"/>
            <w:spacing w:val="24"/>
          </w:rPr>
          <w:t>本公司</w:t>
        </w:r>
      </w:ins>
      <w:ins w:id="73" w:author="總公司 駱姵妤 Peiyu.Lo" w:date="2024-01-18T15:28:00Z">
        <w:r w:rsidR="00256B79" w:rsidRPr="002E7D59">
          <w:rPr>
            <w:rFonts w:ascii="標楷體" w:eastAsia="標楷體" w:hAnsi="標楷體" w:hint="eastAsia"/>
            <w:spacing w:val="24"/>
          </w:rPr>
          <w:t>並</w:t>
        </w:r>
      </w:ins>
      <w:ins w:id="74" w:author="總公司 駱姵妤 Peiyu.Lo" w:date="2024-01-18T14:51:00Z">
        <w:r w:rsidR="004058D9" w:rsidRPr="002E7D59">
          <w:rPr>
            <w:rFonts w:ascii="標楷體" w:eastAsia="標楷體" w:hAnsi="標楷體" w:hint="eastAsia"/>
            <w:spacing w:val="24"/>
          </w:rPr>
          <w:t>代其分公司及關係企業</w:t>
        </w:r>
      </w:ins>
      <w:ins w:id="75" w:author="總公司 駱姵妤 Peiyu.Lo" w:date="2024-01-18T15:37:00Z">
        <w:r w:rsidR="004F0D90" w:rsidRPr="002E7D59">
          <w:rPr>
            <w:rFonts w:ascii="標楷體" w:eastAsia="標楷體" w:hAnsi="標楷體" w:hint="eastAsia"/>
            <w:spacing w:val="24"/>
          </w:rPr>
          <w:t>與本公司</w:t>
        </w:r>
      </w:ins>
      <w:ins w:id="76" w:author="總公司 駱姵妤 Peiyu.Lo" w:date="2024-01-18T15:29:00Z">
        <w:r w:rsidR="00256B79" w:rsidRPr="002E7D59">
          <w:rPr>
            <w:rFonts w:ascii="標楷體" w:eastAsia="標楷體" w:hAnsi="標楷體" w:hint="eastAsia"/>
            <w:spacing w:val="24"/>
          </w:rPr>
          <w:t>商議</w:t>
        </w:r>
      </w:ins>
      <w:ins w:id="77" w:author="總公司 李曉娟 Hsiaochuan.Li" w:date="2024-01-18T15:55:00Z">
        <w:r w:rsidR="00506053" w:rsidRPr="002E7D59">
          <w:rPr>
            <w:rFonts w:ascii="標楷體" w:eastAsia="標楷體" w:hAnsi="標楷體" w:hint="eastAsia"/>
            <w:spacing w:val="24"/>
          </w:rPr>
          <w:t>由</w:t>
        </w:r>
      </w:ins>
      <w:ins w:id="78" w:author="總公司 李曉娟 Hsiaochuan.Li" w:date="2024-01-16T15:45:00Z">
        <w:del w:id="79" w:author="總公司 駱姵妤 Peiyu.Lo" w:date="2024-01-18T15:29:00Z">
          <w:r w:rsidRPr="002E7D59" w:rsidDel="00256B79">
            <w:rPr>
              <w:rFonts w:ascii="標楷體" w:eastAsia="標楷體" w:hAnsi="標楷體" w:hint="eastAsia"/>
              <w:spacing w:val="24"/>
            </w:rPr>
            <w:delText>委託</w:delText>
          </w:r>
        </w:del>
      </w:ins>
      <w:ins w:id="80" w:author="總公司 李曉娟 Hsiaochuan.Li" w:date="2024-01-18T09:25:00Z">
        <w:r w:rsidR="000B49DE" w:rsidRPr="002E7D59">
          <w:rPr>
            <w:rFonts w:ascii="標楷體" w:eastAsia="標楷體" w:hAnsi="標楷體" w:hint="eastAsia"/>
            <w:spacing w:val="24"/>
          </w:rPr>
          <w:t>本公司</w:t>
        </w:r>
      </w:ins>
      <w:del w:id="81" w:author="總公司 李曉娟 Hsiaochuan.Li" w:date="2024-01-16T15:45:00Z">
        <w:r w:rsidR="00EB2532" w:rsidRPr="002E7D59" w:rsidDel="00401A90">
          <w:rPr>
            <w:rFonts w:ascii="標楷體" w:eastAsia="標楷體" w:hAnsi="標楷體"/>
            <w:spacing w:val="24"/>
          </w:rPr>
          <w:delText>將</w:delText>
        </w:r>
      </w:del>
      <w:ins w:id="82" w:author="總公司 桂大正 Dahjeng.Kue" w:date="2024-01-16T13:36:00Z">
        <w:del w:id="83" w:author="總公司 李曉娟 Hsiaochuan.Li" w:date="2024-01-16T15:45:00Z">
          <w:r w:rsidR="00DD0343" w:rsidRPr="002E7D59" w:rsidDel="00401A90">
            <w:rPr>
              <w:rFonts w:ascii="標楷體" w:eastAsia="標楷體" w:hAnsi="標楷體"/>
              <w:spacing w:val="24"/>
            </w:rPr>
            <w:delText>已</w:delText>
          </w:r>
        </w:del>
      </w:ins>
      <w:r w:rsidR="00EB2532" w:rsidRPr="002E7D59">
        <w:rPr>
          <w:rFonts w:ascii="標楷體" w:eastAsia="標楷體" w:hAnsi="標楷體"/>
          <w:spacing w:val="24"/>
        </w:rPr>
        <w:t>裝設</w:t>
      </w:r>
      <w:del w:id="84" w:author="總公司 李曉娟 Hsiaochuan.Li" w:date="2024-01-16T15:57:00Z">
        <w:r w:rsidR="00EB2532" w:rsidRPr="002E7D59" w:rsidDel="00012A41">
          <w:rPr>
            <w:rFonts w:ascii="標楷體" w:eastAsia="標楷體" w:hAnsi="標楷體"/>
            <w:spacing w:val="24"/>
          </w:rPr>
          <w:delText>於</w:delText>
        </w:r>
        <w:r w:rsidR="007678D8" w:rsidRPr="002E7D59" w:rsidDel="00012A41">
          <w:rPr>
            <w:rFonts w:ascii="標楷體" w:eastAsia="標楷體" w:hAnsi="標楷體" w:hint="eastAsia"/>
            <w:spacing w:val="24"/>
          </w:rPr>
          <w:delText>甲方</w:delText>
        </w:r>
      </w:del>
      <w:del w:id="85" w:author="總公司 李曉娟 Hsiaochuan.Li" w:date="2024-01-16T15:58:00Z">
        <w:r w:rsidR="00EB2532" w:rsidRPr="002E7D59" w:rsidDel="00012A41">
          <w:rPr>
            <w:rFonts w:ascii="標楷體" w:eastAsia="標楷體" w:hAnsi="標楷體"/>
            <w:spacing w:val="7"/>
          </w:rPr>
          <w:delText>之</w:delText>
        </w:r>
      </w:del>
      <w:r w:rsidR="00EB2532" w:rsidRPr="002E7D59">
        <w:rPr>
          <w:rFonts w:ascii="標楷體" w:eastAsia="標楷體" w:hAnsi="標楷體"/>
          <w:spacing w:val="7"/>
        </w:rPr>
        <w:t>網路設備</w:t>
      </w:r>
      <w:ins w:id="86" w:author="總公司 李曉娟 Hsiaochuan.Li" w:date="2024-01-18T09:18:00Z">
        <w:r w:rsidR="00F67D15" w:rsidRPr="002E7D59">
          <w:rPr>
            <w:rFonts w:ascii="標楷體" w:eastAsia="標楷體" w:hAnsi="標楷體" w:hint="eastAsia"/>
            <w:spacing w:val="7"/>
          </w:rPr>
          <w:t>及</w:t>
        </w:r>
      </w:ins>
      <w:ins w:id="87" w:author="總公司 李曉娟 Hsiaochuan.Li" w:date="2024-01-18T09:27:00Z">
        <w:r w:rsidR="000B49DE" w:rsidRPr="002E7D59">
          <w:rPr>
            <w:rFonts w:ascii="標楷體" w:eastAsia="標楷體" w:hAnsi="標楷體" w:hint="eastAsia"/>
            <w:spacing w:val="7"/>
          </w:rPr>
          <w:t>提</w:t>
        </w:r>
      </w:ins>
      <w:ins w:id="88" w:author="總公司 李曉娟 Hsiaochuan.Li" w:date="2024-01-18T09:19:00Z">
        <w:r w:rsidR="00F67D15" w:rsidRPr="002E7D59">
          <w:rPr>
            <w:rFonts w:ascii="標楷體" w:eastAsia="標楷體" w:hAnsi="標楷體" w:hint="eastAsia"/>
            <w:spacing w:val="7"/>
          </w:rPr>
          <w:t>供設備維護服務</w:t>
        </w:r>
      </w:ins>
      <w:ins w:id="89" w:author="總公司 李曉娟 Hsiaochuan.Li" w:date="2024-01-18T08:59:00Z">
        <w:r w:rsidR="007B757B" w:rsidRPr="002E7D59">
          <w:rPr>
            <w:rFonts w:ascii="標楷體" w:eastAsia="標楷體" w:hAnsi="標楷體" w:hint="eastAsia"/>
            <w:spacing w:val="7"/>
          </w:rPr>
          <w:t>等</w:t>
        </w:r>
      </w:ins>
      <w:ins w:id="90" w:author="總公司 李曉娟 Hsiaochuan.Li" w:date="2024-01-16T15:57:00Z">
        <w:r w:rsidR="00012A41" w:rsidRPr="002E7D59">
          <w:rPr>
            <w:rFonts w:ascii="標楷體" w:eastAsia="標楷體" w:hAnsi="標楷體" w:hint="eastAsia"/>
            <w:spacing w:val="7"/>
          </w:rPr>
          <w:t>事宜</w:t>
        </w:r>
      </w:ins>
      <w:ins w:id="91" w:author="總公司 駱姵妤 Peiyu.Lo" w:date="2024-01-18T14:52:00Z">
        <w:r w:rsidR="004058D9" w:rsidRPr="002E7D59">
          <w:rPr>
            <w:rFonts w:ascii="標楷體" w:eastAsia="標楷體" w:hAnsi="標楷體" w:hint="eastAsia"/>
            <w:spacing w:val="7"/>
          </w:rPr>
          <w:t>，</w:t>
        </w:r>
      </w:ins>
      <w:proofErr w:type="gramStart"/>
      <w:ins w:id="92" w:author="總公司 駱姵妤 Peiyu.Lo" w:date="2024-01-18T15:35:00Z">
        <w:r w:rsidR="004F0D90" w:rsidRPr="002E7D59">
          <w:rPr>
            <w:rFonts w:ascii="標楷體" w:eastAsia="標楷體" w:hAnsi="標楷體" w:hint="eastAsia"/>
            <w:spacing w:val="7"/>
          </w:rPr>
          <w:t>嗣</w:t>
        </w:r>
        <w:proofErr w:type="gramEnd"/>
        <w:r w:rsidR="004F0D90" w:rsidRPr="002E7D59">
          <w:rPr>
            <w:rFonts w:ascii="標楷體" w:eastAsia="標楷體" w:hAnsi="標楷體" w:hint="eastAsia"/>
            <w:spacing w:val="7"/>
          </w:rPr>
          <w:t>本公司與客戶及</w:t>
        </w:r>
      </w:ins>
      <w:ins w:id="93" w:author="總公司 駱姵妤 Peiyu.Lo" w:date="2024-01-18T15:36:00Z">
        <w:r w:rsidR="004F0D90" w:rsidRPr="002E7D59">
          <w:rPr>
            <w:rFonts w:ascii="標楷體" w:eastAsia="標楷體" w:hAnsi="標楷體" w:hint="eastAsia"/>
            <w:spacing w:val="7"/>
          </w:rPr>
          <w:t>與客戶之如附件</w:t>
        </w:r>
      </w:ins>
      <w:ins w:id="94" w:author="總公司 李曉娟 Hsiaochuan.Li" w:date="2024-01-19T08:48:00Z">
        <w:r w:rsidR="009A4B3E">
          <w:rPr>
            <w:rFonts w:ascii="標楷體" w:eastAsia="標楷體" w:hAnsi="標楷體" w:hint="eastAsia"/>
            <w:spacing w:val="7"/>
          </w:rPr>
          <w:t>一</w:t>
        </w:r>
      </w:ins>
      <w:ins w:id="95" w:author="總公司 駱姵妤 Peiyu.Lo" w:date="2024-01-18T15:36:00Z">
        <w:r w:rsidR="004F0D90" w:rsidRPr="002E7D59">
          <w:rPr>
            <w:rFonts w:ascii="標楷體" w:eastAsia="標楷體" w:hAnsi="標楷體" w:hint="eastAsia"/>
            <w:spacing w:val="7"/>
          </w:rPr>
          <w:t>所示之分公司及</w:t>
        </w:r>
        <w:proofErr w:type="gramStart"/>
        <w:r w:rsidR="004F0D90" w:rsidRPr="002E7D59">
          <w:rPr>
            <w:rFonts w:ascii="標楷體" w:eastAsia="標楷體" w:hAnsi="標楷體" w:hint="eastAsia"/>
            <w:spacing w:val="7"/>
          </w:rPr>
          <w:t>關係企業</w:t>
        </w:r>
      </w:ins>
      <w:ins w:id="96" w:author="總公司 駱姵妤 Peiyu.Lo" w:date="2024-01-18T15:34:00Z">
        <w:r w:rsidR="004F0D90" w:rsidRPr="002E7D59">
          <w:rPr>
            <w:rFonts w:ascii="標楷體" w:eastAsia="標楷體" w:hAnsi="標楷體" w:hint="eastAsia"/>
            <w:spacing w:val="7"/>
          </w:rPr>
          <w:t>均已</w:t>
        </w:r>
      </w:ins>
      <w:ins w:id="97" w:author="總公司 駱姵妤 Peiyu.Lo" w:date="2024-01-18T15:37:00Z">
        <w:r w:rsidR="004F0D90" w:rsidRPr="002E7D59">
          <w:rPr>
            <w:rFonts w:ascii="標楷體" w:eastAsia="標楷體" w:hAnsi="標楷體" w:hint="eastAsia"/>
            <w:spacing w:val="7"/>
          </w:rPr>
          <w:t>各自</w:t>
        </w:r>
      </w:ins>
      <w:proofErr w:type="gramEnd"/>
      <w:ins w:id="98" w:author="總公司 駱姵妤 Peiyu.Lo" w:date="2024-01-18T14:53:00Z">
        <w:r w:rsidR="004058D9" w:rsidRPr="002E7D59">
          <w:rPr>
            <w:rFonts w:ascii="標楷體" w:eastAsia="標楷體" w:hAnsi="標楷體" w:hint="eastAsia"/>
            <w:spacing w:val="7"/>
          </w:rPr>
          <w:t>簽訂訂貨</w:t>
        </w:r>
        <w:r w:rsidR="004058D9">
          <w:rPr>
            <w:rFonts w:ascii="標楷體" w:eastAsia="標楷體" w:hAnsi="標楷體" w:hint="eastAsia"/>
            <w:spacing w:val="7"/>
          </w:rPr>
          <w:t>單</w:t>
        </w:r>
        <w:del w:id="99" w:author="總公司 李曉娟 Hsiaochuan.Li" w:date="2024-01-18T16:10:00Z">
          <w:r w:rsidR="004058D9" w:rsidRPr="00506053" w:rsidDel="002E7D59">
            <w:rPr>
              <w:rFonts w:ascii="標楷體" w:eastAsia="標楷體" w:hAnsi="標楷體" w:hint="eastAsia"/>
              <w:spacing w:val="7"/>
              <w:highlight w:val="yellow"/>
              <w:rPrChange w:id="100" w:author="總公司 李曉娟 Hsiaochuan.Li" w:date="2024-01-18T15:53:00Z">
                <w:rPr>
                  <w:rFonts w:ascii="標楷體" w:eastAsia="標楷體" w:hAnsi="標楷體" w:hint="eastAsia"/>
                  <w:spacing w:val="7"/>
                </w:rPr>
              </w:rPrChange>
            </w:rPr>
            <w:delText>附件單位清單</w:delText>
          </w:r>
          <w:r w:rsidR="004058D9" w:rsidRPr="00506053" w:rsidDel="002E7D59">
            <w:rPr>
              <w:rFonts w:ascii="標楷體" w:eastAsia="標楷體" w:hAnsi="標楷體"/>
              <w:spacing w:val="7"/>
              <w:highlight w:val="yellow"/>
              <w:rPrChange w:id="101" w:author="總公司 李曉娟 Hsiaochuan.Li" w:date="2024-01-18T15:53:00Z">
                <w:rPr>
                  <w:rFonts w:ascii="標楷體" w:eastAsia="標楷體" w:hAnsi="標楷體"/>
                  <w:spacing w:val="7"/>
                </w:rPr>
              </w:rPrChange>
            </w:rPr>
            <w:delText>(含訂貨單號)表）</w:delText>
          </w:r>
        </w:del>
      </w:ins>
      <w:ins w:id="102" w:author="總公司 駱姵妤 Peiyu.Lo" w:date="2024-01-18T15:29:00Z">
        <w:r w:rsidR="00256B79">
          <w:rPr>
            <w:rFonts w:ascii="標楷體" w:eastAsia="標楷體" w:hAnsi="標楷體" w:hint="eastAsia"/>
            <w:spacing w:val="7"/>
          </w:rPr>
          <w:t>，前開</w:t>
        </w:r>
      </w:ins>
      <w:ins w:id="103" w:author="總公司 駱姵妤 Peiyu.Lo" w:date="2024-01-18T15:37:00Z">
        <w:r w:rsidR="004F0D90">
          <w:rPr>
            <w:rFonts w:ascii="標楷體" w:eastAsia="標楷體" w:hAnsi="標楷體" w:hint="eastAsia"/>
            <w:spacing w:val="7"/>
          </w:rPr>
          <w:t>各</w:t>
        </w:r>
      </w:ins>
      <w:proofErr w:type="gramStart"/>
      <w:ins w:id="104" w:author="總公司 駱姵妤 Peiyu.Lo" w:date="2024-01-18T15:29:00Z">
        <w:r w:rsidR="00256B79">
          <w:rPr>
            <w:rFonts w:ascii="標楷體" w:eastAsia="標楷體" w:hAnsi="標楷體" w:hint="eastAsia"/>
            <w:spacing w:val="7"/>
          </w:rPr>
          <w:t>訂貨單均在</w:t>
        </w:r>
      </w:ins>
      <w:ins w:id="105" w:author="總公司 駱姵妤 Peiyu.Lo" w:date="2024-01-18T14:57:00Z">
        <w:r w:rsidR="006603A9">
          <w:rPr>
            <w:rFonts w:ascii="標楷體" w:eastAsia="標楷體" w:hAnsi="標楷體" w:hint="eastAsia"/>
            <w:spacing w:val="7"/>
          </w:rPr>
          <w:t>執行</w:t>
        </w:r>
        <w:proofErr w:type="gramEnd"/>
        <w:r w:rsidR="006603A9">
          <w:rPr>
            <w:rFonts w:ascii="標楷體" w:eastAsia="標楷體" w:hAnsi="標楷體" w:hint="eastAsia"/>
            <w:spacing w:val="7"/>
          </w:rPr>
          <w:t>中。</w:t>
        </w:r>
      </w:ins>
      <w:ins w:id="106" w:author="總公司 李曉娟 Hsiaochuan.Li" w:date="2024-01-18T12:00:00Z">
        <w:del w:id="107" w:author="總公司 駱姵妤 Peiyu.Lo" w:date="2024-01-18T14:54:00Z">
          <w:r w:rsidR="001E6DE4" w:rsidDel="004058D9">
            <w:rPr>
              <w:rFonts w:ascii="標楷體" w:eastAsia="標楷體" w:hAnsi="標楷體" w:hint="eastAsia"/>
              <w:spacing w:val="7"/>
            </w:rPr>
            <w:delText>原訂貨單，</w:delText>
          </w:r>
        </w:del>
      </w:ins>
      <w:ins w:id="108" w:author="總公司 李曉娟 Hsiaochuan.Li" w:date="2024-01-18T11:52:00Z">
        <w:del w:id="109" w:author="總公司 駱姵妤 Peiyu.Lo" w:date="2024-01-18T14:54:00Z">
          <w:r w:rsidR="00321C20" w:rsidDel="004058D9">
            <w:rPr>
              <w:rFonts w:ascii="標楷體" w:eastAsia="標楷體" w:hAnsi="標楷體" w:hint="eastAsia"/>
              <w:spacing w:val="7"/>
            </w:rPr>
            <w:delText>訂貨</w:delText>
          </w:r>
        </w:del>
      </w:ins>
      <w:ins w:id="110" w:author="總公司 李曉娟 Hsiaochuan.Li" w:date="2024-01-18T11:58:00Z">
        <w:del w:id="111" w:author="總公司 駱姵妤 Peiyu.Lo" w:date="2024-01-18T14:54:00Z">
          <w:r w:rsidR="001E6DE4" w:rsidDel="004058D9">
            <w:rPr>
              <w:rFonts w:ascii="標楷體" w:eastAsia="標楷體" w:hAnsi="標楷體" w:hint="eastAsia"/>
              <w:spacing w:val="7"/>
            </w:rPr>
            <w:delText>單號</w:delText>
          </w:r>
        </w:del>
      </w:ins>
      <w:ins w:id="112" w:author="總公司 李曉娟 Hsiaochuan.Li" w:date="2024-01-18T12:01:00Z">
        <w:del w:id="113" w:author="總公司 駱姵妤 Peiyu.Lo" w:date="2024-01-18T14:54:00Z">
          <w:r w:rsidR="001E6DE4" w:rsidRPr="0063097E" w:rsidDel="004058D9">
            <w:rPr>
              <w:rFonts w:ascii="標楷體" w:eastAsia="標楷體" w:hAnsi="標楷體"/>
              <w:spacing w:val="7"/>
              <w:highlight w:val="yellow"/>
              <w:rPrChange w:id="114" w:author="總公司 李曉娟 Hsiaochuan.Li" w:date="2024-01-18T13:21:00Z">
                <w:rPr>
                  <w:rFonts w:ascii="標楷體" w:eastAsia="標楷體" w:hAnsi="標楷體"/>
                  <w:spacing w:val="7"/>
                </w:rPr>
              </w:rPrChange>
            </w:rPr>
            <w:delText>HQ-112-02</w:delText>
          </w:r>
        </w:del>
      </w:ins>
      <w:ins w:id="115" w:author="總公司 李曉娟 Hsiaochuan.Li" w:date="2024-01-18T11:58:00Z">
        <w:del w:id="116" w:author="總公司 駱姵妤 Peiyu.Lo" w:date="2024-01-18T14:54:00Z">
          <w:r w:rsidR="001E6DE4" w:rsidDel="004058D9">
            <w:rPr>
              <w:rFonts w:ascii="標楷體" w:eastAsia="標楷體" w:hAnsi="標楷體" w:hint="eastAsia"/>
              <w:spacing w:val="7"/>
            </w:rPr>
            <w:delText>號</w:delText>
          </w:r>
        </w:del>
      </w:ins>
      <w:ins w:id="117" w:author="總公司 李曉娟 Hsiaochuan.Li" w:date="2024-01-18T11:50:00Z">
        <w:del w:id="118" w:author="總公司 駱姵妤 Peiyu.Lo" w:date="2024-01-18T14:54:00Z">
          <w:r w:rsidR="00321C20" w:rsidDel="004058D9">
            <w:rPr>
              <w:rFonts w:ascii="標楷體" w:eastAsia="標楷體" w:hAnsi="標楷體" w:hint="eastAsia"/>
              <w:spacing w:val="24"/>
            </w:rPr>
            <w:delText>）</w:delText>
          </w:r>
        </w:del>
      </w:ins>
      <w:ins w:id="119" w:author="總公司 李曉娟 Hsiaochuan.Li" w:date="2024-01-18T11:53:00Z">
        <w:del w:id="120" w:author="總公司 駱姵妤 Peiyu.Lo" w:date="2024-01-18T14:57:00Z">
          <w:r w:rsidR="00321C20" w:rsidDel="006603A9">
            <w:rPr>
              <w:rFonts w:ascii="標楷體" w:eastAsia="標楷體" w:hAnsi="標楷體" w:hint="eastAsia"/>
              <w:spacing w:val="7"/>
            </w:rPr>
            <w:delText>，</w:delText>
          </w:r>
        </w:del>
      </w:ins>
      <w:ins w:id="121" w:author="總公司 駱姵妤 Peiyu.Lo" w:date="2024-01-18T14:55:00Z">
        <w:r w:rsidR="004058D9">
          <w:rPr>
            <w:rFonts w:ascii="標楷體" w:eastAsia="標楷體" w:hAnsi="標楷體" w:hint="eastAsia"/>
            <w:spacing w:val="7"/>
          </w:rPr>
          <w:t>今</w:t>
        </w:r>
      </w:ins>
      <w:ins w:id="122" w:author="總公司 駱姵妤 Peiyu.Lo" w:date="2024-01-18T15:04:00Z">
        <w:r w:rsidR="006603A9">
          <w:rPr>
            <w:rFonts w:ascii="標楷體" w:eastAsia="標楷體" w:hAnsi="標楷體" w:hint="eastAsia"/>
            <w:spacing w:val="7"/>
          </w:rPr>
          <w:t>基於客戶要求</w:t>
        </w:r>
      </w:ins>
      <w:ins w:id="123" w:author="總公司 駱姵妤 Peiyu.Lo" w:date="2024-01-18T15:38:00Z">
        <w:r w:rsidR="004F0D90">
          <w:rPr>
            <w:rFonts w:ascii="標楷體" w:eastAsia="標楷體" w:hAnsi="標楷體" w:hint="eastAsia"/>
            <w:spacing w:val="7"/>
          </w:rPr>
          <w:t>補充</w:t>
        </w:r>
      </w:ins>
      <w:proofErr w:type="gramStart"/>
      <w:ins w:id="124" w:author="總公司 駱姵妤 Peiyu.Lo" w:date="2024-01-18T15:05:00Z">
        <w:r w:rsidR="006603A9">
          <w:rPr>
            <w:rFonts w:ascii="標楷體" w:eastAsia="標楷體" w:hAnsi="標楷體" w:hint="eastAsia"/>
            <w:spacing w:val="7"/>
          </w:rPr>
          <w:t>明</w:t>
        </w:r>
      </w:ins>
      <w:ins w:id="125" w:author="總公司 駱姵妤 Peiyu.Lo" w:date="2024-01-18T15:30:00Z">
        <w:r w:rsidR="00256B79">
          <w:rPr>
            <w:rFonts w:ascii="標楷體" w:eastAsia="標楷體" w:hAnsi="標楷體" w:hint="eastAsia"/>
            <w:spacing w:val="7"/>
          </w:rPr>
          <w:t>訂</w:t>
        </w:r>
      </w:ins>
      <w:ins w:id="126" w:author="總公司 駱姵妤 Peiyu.Lo" w:date="2024-01-18T14:59:00Z">
        <w:r w:rsidR="006603A9">
          <w:rPr>
            <w:rFonts w:ascii="標楷體" w:eastAsia="標楷體" w:hAnsi="標楷體" w:hint="eastAsia"/>
            <w:spacing w:val="7"/>
          </w:rPr>
          <w:t>前開</w:t>
        </w:r>
      </w:ins>
      <w:proofErr w:type="gramEnd"/>
      <w:ins w:id="127" w:author="總公司 駱姵妤 Peiyu.Lo" w:date="2024-01-18T14:55:00Z">
        <w:r w:rsidR="004058D9">
          <w:rPr>
            <w:rFonts w:ascii="標楷體" w:eastAsia="標楷體" w:hAnsi="標楷體" w:hint="eastAsia"/>
            <w:spacing w:val="7"/>
          </w:rPr>
          <w:t>網路設備</w:t>
        </w:r>
        <w:r w:rsidR="006603A9">
          <w:rPr>
            <w:rFonts w:ascii="標楷體" w:eastAsia="標楷體" w:hAnsi="標楷體" w:hint="eastAsia"/>
            <w:spacing w:val="7"/>
          </w:rPr>
          <w:t>之維護保養</w:t>
        </w:r>
      </w:ins>
      <w:ins w:id="128" w:author="總公司 駱姵妤 Peiyu.Lo" w:date="2024-01-18T14:56:00Z">
        <w:r w:rsidR="006603A9">
          <w:rPr>
            <w:rFonts w:ascii="標楷體" w:eastAsia="標楷體" w:hAnsi="標楷體" w:hint="eastAsia"/>
            <w:spacing w:val="7"/>
          </w:rPr>
          <w:t>內容，</w:t>
        </w:r>
      </w:ins>
      <w:ins w:id="129" w:author="總公司 桂大正 Dahjeng.Kue" w:date="2024-01-16T14:51:00Z">
        <w:del w:id="130" w:author="總公司 李曉娟 Hsiaochuan.Li" w:date="2024-01-18T11:53:00Z">
          <w:r w:rsidR="00AA1D21" w:rsidRPr="000B49DE" w:rsidDel="00321C20">
            <w:rPr>
              <w:rFonts w:ascii="標楷體" w:eastAsia="標楷體" w:hAnsi="標楷體"/>
              <w:spacing w:val="7"/>
            </w:rPr>
            <w:delText>，</w:delText>
          </w:r>
        </w:del>
      </w:ins>
      <w:ins w:id="131" w:author="總公司 李曉娟 Hsiaochuan.Li" w:date="2024-01-18T11:38:00Z">
        <w:r w:rsidR="008E1DF9">
          <w:rPr>
            <w:rFonts w:ascii="標楷體" w:eastAsia="標楷體" w:hAnsi="標楷體" w:hint="eastAsia"/>
            <w:spacing w:val="7"/>
          </w:rPr>
          <w:t>本公司</w:t>
        </w:r>
      </w:ins>
      <w:ins w:id="132" w:author="總公司 駱姵妤 Peiyu.Lo" w:date="2024-01-18T15:04:00Z">
        <w:r w:rsidR="006603A9">
          <w:rPr>
            <w:rFonts w:ascii="標楷體" w:eastAsia="標楷體" w:hAnsi="標楷體" w:hint="eastAsia"/>
            <w:spacing w:val="7"/>
          </w:rPr>
          <w:t>特出此同意書，</w:t>
        </w:r>
      </w:ins>
      <w:ins w:id="133" w:author="總公司 李曉娟 Hsiaochuan.Li" w:date="2024-01-18T11:42:00Z">
        <w:r w:rsidR="008E1DF9">
          <w:rPr>
            <w:rFonts w:ascii="標楷體" w:eastAsia="標楷體" w:hAnsi="標楷體" w:hint="eastAsia"/>
            <w:spacing w:val="7"/>
          </w:rPr>
          <w:t>同意</w:t>
        </w:r>
      </w:ins>
      <w:ins w:id="134" w:author="總公司 桂大正 Dahjeng.Kue" w:date="2024-01-16T14:36:00Z">
        <w:r w:rsidR="006A35C6" w:rsidRPr="000B49DE">
          <w:rPr>
            <w:rFonts w:ascii="標楷體" w:eastAsia="標楷體" w:hAnsi="標楷體"/>
            <w:spacing w:val="7"/>
          </w:rPr>
          <w:t>除</w:t>
        </w:r>
      </w:ins>
      <w:ins w:id="135" w:author="總公司 李曉娟 Hsiaochuan.Li" w:date="2024-01-18T11:38:00Z">
        <w:del w:id="136" w:author="總公司 駱姵妤 Peiyu.Lo" w:date="2024-01-18T14:46:00Z">
          <w:r w:rsidR="008E1DF9" w:rsidDel="004058D9">
            <w:rPr>
              <w:rFonts w:ascii="標楷體" w:eastAsia="標楷體" w:hAnsi="標楷體" w:hint="eastAsia"/>
              <w:spacing w:val="7"/>
            </w:rPr>
            <w:delText>應遵守</w:delText>
          </w:r>
        </w:del>
      </w:ins>
      <w:ins w:id="137" w:author="總公司 李曉娟 Hsiaochuan.Li" w:date="2024-01-18T12:00:00Z">
        <w:r w:rsidR="001E6DE4">
          <w:rPr>
            <w:rFonts w:ascii="標楷體" w:eastAsia="標楷體" w:hAnsi="標楷體" w:hint="eastAsia"/>
            <w:spacing w:val="7"/>
          </w:rPr>
          <w:t>原</w:t>
        </w:r>
      </w:ins>
      <w:ins w:id="138" w:author="總公司 桂大正 Dahjeng.Kue" w:date="2024-01-16T14:36:00Z">
        <w:del w:id="139" w:author="總公司 李曉娟 Hsiaochuan.Li" w:date="2024-01-18T11:59:00Z">
          <w:r w:rsidR="006A35C6" w:rsidRPr="000B49DE" w:rsidDel="001E6DE4">
            <w:rPr>
              <w:rFonts w:ascii="標楷體" w:eastAsia="標楷體" w:hAnsi="標楷體"/>
              <w:spacing w:val="7"/>
            </w:rPr>
            <w:delText>附件</w:delText>
          </w:r>
        </w:del>
        <w:r w:rsidR="006A35C6" w:rsidRPr="000B49DE">
          <w:rPr>
            <w:rFonts w:ascii="標楷體" w:eastAsia="標楷體" w:hAnsi="標楷體"/>
            <w:spacing w:val="7"/>
          </w:rPr>
          <w:t>訂貨單</w:t>
        </w:r>
        <w:del w:id="140" w:author="總公司 李曉娟 Hsiaochuan.Li" w:date="2024-01-16T15:59:00Z">
          <w:r w:rsidR="006A35C6" w:rsidRPr="000B49DE" w:rsidDel="00012A41">
            <w:rPr>
              <w:rFonts w:ascii="標楷體" w:eastAsia="標楷體" w:hAnsi="標楷體" w:hint="eastAsia"/>
              <w:spacing w:val="7"/>
            </w:rPr>
            <w:delText>備註</w:delText>
          </w:r>
        </w:del>
      </w:ins>
      <w:ins w:id="141" w:author="總公司 桂大正 Dahjeng.Kue" w:date="2024-01-16T14:37:00Z">
        <w:del w:id="142" w:author="總公司 李曉娟 Hsiaochuan.Li" w:date="2024-01-16T15:59:00Z">
          <w:r w:rsidR="006A35C6" w:rsidRPr="000B49DE" w:rsidDel="00012A41">
            <w:rPr>
              <w:rFonts w:ascii="標楷體" w:eastAsia="標楷體" w:hAnsi="標楷體" w:hint="eastAsia"/>
              <w:spacing w:val="7"/>
            </w:rPr>
            <w:delText>部份</w:delText>
          </w:r>
        </w:del>
      </w:ins>
      <w:ins w:id="143" w:author="總公司 李曉娟 Hsiaochuan.Li" w:date="2024-01-16T15:59:00Z">
        <w:r w:rsidR="00012A41" w:rsidRPr="000B49DE">
          <w:rPr>
            <w:rFonts w:ascii="標楷體" w:eastAsia="標楷體" w:hAnsi="標楷體" w:hint="eastAsia"/>
            <w:spacing w:val="7"/>
          </w:rPr>
          <w:t>已約定之</w:t>
        </w:r>
      </w:ins>
      <w:ins w:id="144" w:author="總公司 桂大正 Dahjeng.Kue" w:date="2024-01-16T14:37:00Z">
        <w:del w:id="145" w:author="總公司 李曉娟 Hsiaochuan.Li" w:date="2024-01-18T11:36:00Z">
          <w:r w:rsidR="006A35C6" w:rsidRPr="000B49DE" w:rsidDel="008E1DF9">
            <w:rPr>
              <w:rFonts w:ascii="標楷體" w:eastAsia="標楷體" w:hAnsi="標楷體"/>
              <w:spacing w:val="7"/>
            </w:rPr>
            <w:delText>乙方</w:delText>
          </w:r>
        </w:del>
      </w:ins>
      <w:ins w:id="146" w:author="總公司 桂大正 Dahjeng.Kue" w:date="2024-01-16T14:38:00Z">
        <w:r w:rsidR="006A35C6">
          <w:rPr>
            <w:rFonts w:ascii="標楷體" w:eastAsia="標楷體" w:hAnsi="標楷體"/>
            <w:spacing w:val="7"/>
          </w:rPr>
          <w:t>責任義務外，</w:t>
        </w:r>
      </w:ins>
      <w:ins w:id="147" w:author="總公司 李曉娟 Hsiaochuan.Li" w:date="2024-01-18T09:27:00Z">
        <w:r w:rsidR="000B49DE">
          <w:rPr>
            <w:rFonts w:ascii="標楷體" w:eastAsia="標楷體" w:hAnsi="標楷體" w:hint="eastAsia"/>
            <w:spacing w:val="7"/>
          </w:rPr>
          <w:t>並</w:t>
        </w:r>
      </w:ins>
      <w:ins w:id="148" w:author="總公司 桂大正 Dahjeng.Kue" w:date="2024-01-16T14:38:00Z">
        <w:del w:id="149" w:author="總公司 李曉娟 Hsiaochuan.Li" w:date="2024-01-18T09:33:00Z">
          <w:r w:rsidR="006A35C6" w:rsidDel="0091627E">
            <w:rPr>
              <w:rFonts w:ascii="標楷體" w:eastAsia="標楷體" w:hAnsi="標楷體"/>
              <w:spacing w:val="7"/>
            </w:rPr>
            <w:delText>為更</w:delText>
          </w:r>
        </w:del>
      </w:ins>
      <w:del w:id="150" w:author="總公司 李曉娟 Hsiaochuan.Li" w:date="2024-01-18T09:33:00Z">
        <w:r w:rsidR="00CF02A9" w:rsidRPr="003F41B9" w:rsidDel="0091627E">
          <w:rPr>
            <w:rFonts w:ascii="標楷體" w:eastAsia="標楷體" w:hAnsi="標楷體"/>
            <w:spacing w:val="7"/>
          </w:rPr>
          <w:delText>，</w:delText>
        </w:r>
      </w:del>
      <w:ins w:id="151" w:author="總公司 桂大正 Dahjeng.Kue" w:date="2024-01-16T13:35:00Z">
        <w:del w:id="152" w:author="總公司 李曉娟 Hsiaochuan.Li" w:date="2024-01-18T09:33:00Z">
          <w:r w:rsidR="007678D8" w:rsidDel="0091627E">
            <w:rPr>
              <w:rFonts w:ascii="標楷體" w:eastAsia="標楷體" w:hAnsi="標楷體"/>
              <w:spacing w:val="7"/>
            </w:rPr>
            <w:delText>明確</w:delText>
          </w:r>
        </w:del>
      </w:ins>
      <w:del w:id="153" w:author="總公司 李曉娟 Hsiaochuan.Li" w:date="2024-01-18T09:33:00Z">
        <w:r w:rsidR="00EB2532" w:rsidRPr="003F41B9" w:rsidDel="0091627E">
          <w:rPr>
            <w:rFonts w:ascii="標楷體" w:eastAsia="標楷體" w:hAnsi="標楷體"/>
            <w:spacing w:val="7"/>
          </w:rPr>
          <w:delText>委託</w:delText>
        </w:r>
      </w:del>
      <w:del w:id="154" w:author="總公司 李曉娟 Hsiaochuan.Li" w:date="2024-01-18T09:28:00Z">
        <w:r w:rsidR="00EB2532" w:rsidRPr="003F41B9" w:rsidDel="000B49DE">
          <w:rPr>
            <w:rFonts w:ascii="標楷體" w:eastAsia="標楷體" w:hAnsi="標楷體"/>
            <w:spacing w:val="7"/>
          </w:rPr>
          <w:delText>乙方</w:delText>
        </w:r>
      </w:del>
      <w:ins w:id="155" w:author="總公司 桂大正 Dahjeng.Kue" w:date="2024-01-16T13:35:00Z">
        <w:del w:id="156" w:author="總公司 李曉娟 Hsiaochuan.Li" w:date="2024-01-18T09:33:00Z">
          <w:r w:rsidR="007678D8" w:rsidDel="0091627E">
            <w:rPr>
              <w:rFonts w:ascii="標楷體" w:eastAsia="標楷體" w:hAnsi="標楷體"/>
              <w:spacing w:val="7"/>
            </w:rPr>
            <w:delText>所應</w:delText>
          </w:r>
        </w:del>
      </w:ins>
      <w:del w:id="157" w:author="總公司 李曉娟 Hsiaochuan.Li" w:date="2024-01-18T09:33:00Z">
        <w:r w:rsidR="00EB2532" w:rsidRPr="003F41B9" w:rsidDel="0091627E">
          <w:rPr>
            <w:rFonts w:ascii="標楷體" w:eastAsia="標楷體" w:hAnsi="標楷體"/>
            <w:spacing w:val="7"/>
          </w:rPr>
          <w:delText>執行專業維護保養工作</w:delText>
        </w:r>
      </w:del>
      <w:ins w:id="158" w:author="總公司 桂大正 Dahjeng.Kue" w:date="2024-01-16T13:59:00Z">
        <w:del w:id="159" w:author="總公司 李曉娟 Hsiaochuan.Li" w:date="2024-01-18T09:33:00Z">
          <w:r w:rsidR="002E1D6C" w:rsidDel="0091627E">
            <w:rPr>
              <w:rFonts w:ascii="標楷體" w:eastAsia="標楷體" w:hAnsi="標楷體"/>
              <w:spacing w:val="7"/>
            </w:rPr>
            <w:delText>及所負責任</w:delText>
          </w:r>
        </w:del>
      </w:ins>
      <w:ins w:id="160" w:author="總公司 李曉娟 Hsiaochuan.Li" w:date="2024-01-18T09:33:00Z">
        <w:r w:rsidR="0091627E">
          <w:rPr>
            <w:rFonts w:ascii="標楷體" w:eastAsia="標楷體" w:hAnsi="標楷體" w:hint="eastAsia"/>
            <w:spacing w:val="7"/>
          </w:rPr>
          <w:t>願遵守</w:t>
        </w:r>
      </w:ins>
      <w:del w:id="161" w:author="總公司 李曉娟 Hsiaochuan.Li" w:date="2024-01-18T09:33:00Z">
        <w:r w:rsidR="00CF02A9" w:rsidRPr="003F41B9" w:rsidDel="0091627E">
          <w:rPr>
            <w:rFonts w:ascii="標楷體" w:eastAsia="標楷體" w:hAnsi="標楷體"/>
            <w:spacing w:val="7"/>
          </w:rPr>
          <w:delText>，</w:delText>
        </w:r>
      </w:del>
      <w:del w:id="162" w:author="總公司 李曉娟 Hsiaochuan.Li" w:date="2024-01-18T09:28:00Z">
        <w:r w:rsidR="00EB2532" w:rsidRPr="003F41B9" w:rsidDel="000B49DE">
          <w:rPr>
            <w:rFonts w:ascii="標楷體" w:eastAsia="標楷體" w:hAnsi="標楷體"/>
            <w:spacing w:val="7"/>
          </w:rPr>
          <w:delText>經雙方</w:delText>
        </w:r>
        <w:r w:rsidR="00EB2532" w:rsidRPr="003F41B9" w:rsidDel="000B49DE">
          <w:rPr>
            <w:rFonts w:ascii="標楷體" w:eastAsia="標楷體" w:hAnsi="標楷體"/>
            <w:spacing w:val="17"/>
          </w:rPr>
          <w:delText>同意訂立合約條款如下</w:delText>
        </w:r>
        <w:r w:rsidR="00CF02A9" w:rsidRPr="003F41B9" w:rsidDel="000B49DE">
          <w:rPr>
            <w:rFonts w:ascii="標楷體" w:eastAsia="標楷體" w:hAnsi="標楷體"/>
            <w:spacing w:val="17"/>
          </w:rPr>
          <w:delText>，</w:delText>
        </w:r>
        <w:r w:rsidR="00EB2532" w:rsidRPr="003F41B9" w:rsidDel="000B49DE">
          <w:rPr>
            <w:rFonts w:ascii="標楷體" w:eastAsia="標楷體" w:hAnsi="標楷體"/>
            <w:spacing w:val="17"/>
          </w:rPr>
          <w:delText>共同</w:delText>
        </w:r>
      </w:del>
      <w:del w:id="163" w:author="總公司 李曉娟 Hsiaochuan.Li" w:date="2024-01-18T09:33:00Z">
        <w:r w:rsidR="00EB2532" w:rsidRPr="003F41B9" w:rsidDel="0091627E">
          <w:rPr>
            <w:rFonts w:ascii="標楷體" w:eastAsia="標楷體" w:hAnsi="標楷體"/>
            <w:spacing w:val="17"/>
          </w:rPr>
          <w:delText>遵守</w:delText>
        </w:r>
      </w:del>
      <w:r w:rsidR="00EB2532" w:rsidRPr="003F41B9">
        <w:rPr>
          <w:rFonts w:ascii="標楷體" w:eastAsia="標楷體" w:hAnsi="標楷體"/>
          <w:spacing w:val="17"/>
        </w:rPr>
        <w:t>履行</w:t>
      </w:r>
      <w:ins w:id="164" w:author="總公司 李曉娟 Hsiaochuan.Li" w:date="2024-01-18T11:43:00Z">
        <w:del w:id="165" w:author="總公司 駱姵妤 Peiyu.Lo" w:date="2024-01-18T15:04:00Z">
          <w:r w:rsidR="008E1DF9" w:rsidDel="006603A9">
            <w:rPr>
              <w:rFonts w:ascii="標楷體" w:eastAsia="標楷體" w:hAnsi="標楷體" w:hint="eastAsia"/>
              <w:spacing w:val="17"/>
            </w:rPr>
            <w:delText>本同意書</w:delText>
          </w:r>
        </w:del>
        <w:del w:id="166" w:author="總公司 駱姵妤 Peiyu.Lo" w:date="2024-01-18T14:47:00Z">
          <w:r w:rsidR="008E1DF9" w:rsidDel="004058D9">
            <w:rPr>
              <w:rFonts w:ascii="標楷體" w:eastAsia="標楷體" w:hAnsi="標楷體" w:hint="eastAsia"/>
              <w:spacing w:val="17"/>
            </w:rPr>
            <w:delText>所</w:delText>
          </w:r>
        </w:del>
      </w:ins>
      <w:ins w:id="167" w:author="總公司 駱姵妤 Peiyu.Lo" w:date="2024-01-18T14:47:00Z">
        <w:r w:rsidR="004058D9">
          <w:rPr>
            <w:rFonts w:ascii="標楷體" w:eastAsia="標楷體" w:hAnsi="標楷體" w:hint="eastAsia"/>
            <w:spacing w:val="17"/>
          </w:rPr>
          <w:t>下</w:t>
        </w:r>
      </w:ins>
      <w:ins w:id="168" w:author="總公司 李曉娟 Hsiaochuan.Li" w:date="2024-01-18T11:43:00Z">
        <w:r w:rsidR="008E1DF9">
          <w:rPr>
            <w:rFonts w:ascii="標楷體" w:eastAsia="標楷體" w:hAnsi="標楷體" w:hint="eastAsia"/>
            <w:spacing w:val="17"/>
          </w:rPr>
          <w:t>列</w:t>
        </w:r>
      </w:ins>
      <w:ins w:id="169" w:author="總公司 駱姵妤 Peiyu.Lo" w:date="2024-01-18T15:05:00Z">
        <w:r w:rsidR="006603A9">
          <w:rPr>
            <w:rFonts w:ascii="標楷體" w:eastAsia="標楷體" w:hAnsi="標楷體" w:hint="eastAsia"/>
            <w:spacing w:val="17"/>
          </w:rPr>
          <w:t>各</w:t>
        </w:r>
      </w:ins>
      <w:ins w:id="170" w:author="總公司 李曉娟 Hsiaochuan.Li" w:date="2024-01-18T11:38:00Z">
        <w:del w:id="171" w:author="總公司 駱姵妤 Peiyu.Lo" w:date="2024-01-18T14:47:00Z">
          <w:r w:rsidR="008E1DF9" w:rsidDel="004058D9">
            <w:rPr>
              <w:rFonts w:ascii="標楷體" w:eastAsia="標楷體" w:hAnsi="標楷體" w:hint="eastAsia"/>
              <w:spacing w:val="17"/>
            </w:rPr>
            <w:delText>如下</w:delText>
          </w:r>
        </w:del>
      </w:ins>
      <w:ins w:id="172" w:author="總公司 李曉娟 Hsiaochuan.Li" w:date="2024-01-18T09:33:00Z">
        <w:r w:rsidR="0091627E">
          <w:rPr>
            <w:rFonts w:ascii="標楷體" w:eastAsia="標楷體" w:hAnsi="標楷體" w:hint="eastAsia"/>
            <w:spacing w:val="17"/>
          </w:rPr>
          <w:t>維護保養</w:t>
        </w:r>
      </w:ins>
      <w:ins w:id="173" w:author="總公司 李曉娟 Hsiaochuan.Li" w:date="2024-01-18T11:37:00Z">
        <w:r w:rsidR="008E1DF9">
          <w:rPr>
            <w:rFonts w:ascii="標楷體" w:eastAsia="標楷體" w:hAnsi="標楷體" w:hint="eastAsia"/>
            <w:spacing w:val="17"/>
          </w:rPr>
          <w:t>責任</w:t>
        </w:r>
      </w:ins>
      <w:ins w:id="174" w:author="總公司 李曉娟 Hsiaochuan.Li" w:date="2024-01-18T09:28:00Z">
        <w:r w:rsidR="000B49DE">
          <w:rPr>
            <w:rFonts w:ascii="標楷體" w:eastAsia="標楷體" w:hAnsi="標楷體" w:hint="eastAsia"/>
            <w:spacing w:val="17"/>
          </w:rPr>
          <w:t>條款</w:t>
        </w:r>
      </w:ins>
      <w:del w:id="175" w:author="總公司 李曉娟 Hsiaochuan.Li" w:date="2024-01-18T09:20:00Z">
        <w:r w:rsidR="00EB2532" w:rsidRPr="003F41B9" w:rsidDel="00F67D15">
          <w:rPr>
            <w:rFonts w:ascii="標楷體" w:eastAsia="標楷體" w:hAnsi="標楷體"/>
            <w:spacing w:val="17"/>
          </w:rPr>
          <w:delText>。</w:delText>
        </w:r>
      </w:del>
      <w:ins w:id="176" w:author="總公司 李曉娟 Hsiaochuan.Li" w:date="2024-01-18T09:20:00Z">
        <w:r w:rsidR="00F67D15">
          <w:rPr>
            <w:rFonts w:ascii="標楷體" w:eastAsia="標楷體" w:hAnsi="標楷體" w:hint="eastAsia"/>
            <w:spacing w:val="17"/>
          </w:rPr>
          <w:t>：</w:t>
        </w:r>
      </w:ins>
    </w:p>
    <w:p w14:paraId="2B513A20" w14:textId="2FC47F58" w:rsidR="00533B87" w:rsidRPr="003F41B9" w:rsidRDefault="00EB2532" w:rsidP="003F41B9">
      <w:pPr>
        <w:pStyle w:val="a3"/>
        <w:spacing w:before="124" w:line="400" w:lineRule="exact"/>
        <w:ind w:left="0"/>
        <w:rPr>
          <w:rFonts w:ascii="標楷體" w:eastAsia="標楷體" w:hAnsi="標楷體"/>
          <w:spacing w:val="13"/>
        </w:rPr>
      </w:pPr>
      <w:r w:rsidRPr="003F41B9">
        <w:rPr>
          <w:rFonts w:ascii="標楷體" w:eastAsia="標楷體" w:hAnsi="標楷體"/>
          <w:spacing w:val="11"/>
        </w:rPr>
        <w:t>一、</w:t>
      </w:r>
      <w:del w:id="177" w:author="總公司 李曉娟 Hsiaochuan.Li" w:date="2024-01-16T16:00:00Z">
        <w:r w:rsidRPr="003F41B9" w:rsidDel="00012A41">
          <w:rPr>
            <w:rFonts w:ascii="標楷體" w:eastAsia="標楷體" w:hAnsi="標楷體" w:hint="eastAsia"/>
            <w:spacing w:val="14"/>
          </w:rPr>
          <w:delText>合約</w:delText>
        </w:r>
      </w:del>
      <w:ins w:id="178" w:author="總公司 李曉娟 Hsiaochuan.Li" w:date="2024-01-16T16:00:00Z">
        <w:r w:rsidR="00012A41">
          <w:rPr>
            <w:rFonts w:ascii="標楷體" w:eastAsia="標楷體" w:hAnsi="標楷體" w:hint="eastAsia"/>
            <w:spacing w:val="14"/>
          </w:rPr>
          <w:t>維護</w:t>
        </w:r>
      </w:ins>
      <w:r w:rsidRPr="003F41B9">
        <w:rPr>
          <w:rFonts w:ascii="標楷體" w:eastAsia="標楷體" w:hAnsi="標楷體"/>
          <w:spacing w:val="14"/>
        </w:rPr>
        <w:t>期</w:t>
      </w:r>
      <w:r w:rsidRPr="0089639F">
        <w:rPr>
          <w:rFonts w:ascii="標楷體" w:eastAsia="標楷體" w:hAnsi="標楷體"/>
          <w:spacing w:val="14"/>
        </w:rPr>
        <w:t>間：</w:t>
      </w:r>
      <w:r w:rsidRPr="0089639F">
        <w:rPr>
          <w:rFonts w:ascii="標楷體" w:eastAsia="標楷體" w:hAnsi="標楷體"/>
          <w:spacing w:val="-18"/>
        </w:rPr>
        <w:t>自</w:t>
      </w:r>
      <w:ins w:id="179" w:author="總公司 李曉娟 Hsiaochuan.Li" w:date="2024-01-18T09:10:00Z">
        <w:r w:rsidR="0089639F" w:rsidRPr="0089639F">
          <w:rPr>
            <w:rFonts w:ascii="標楷體" w:eastAsia="標楷體" w:hAnsi="標楷體" w:hint="eastAsia"/>
            <w:spacing w:val="-18"/>
            <w:rPrChange w:id="180" w:author="總公司 李曉娟 Hsiaochuan.Li" w:date="2024-01-18T09:10:00Z">
              <w:rPr>
                <w:rFonts w:ascii="標楷體" w:eastAsia="標楷體" w:hAnsi="標楷體" w:hint="eastAsia"/>
                <w:spacing w:val="-18"/>
                <w:highlight w:val="yellow"/>
              </w:rPr>
            </w:rPrChange>
          </w:rPr>
          <w:t>西元</w:t>
        </w:r>
      </w:ins>
      <w:r w:rsidRPr="0089639F">
        <w:rPr>
          <w:rFonts w:ascii="標楷體" w:eastAsia="標楷體" w:hAnsi="標楷體"/>
          <w:spacing w:val="-18"/>
        </w:rPr>
        <w:t xml:space="preserve"> </w:t>
      </w:r>
      <w:r w:rsidRPr="0089639F">
        <w:rPr>
          <w:rFonts w:ascii="標楷體" w:eastAsia="標楷體" w:hAnsi="標楷體"/>
          <w:spacing w:val="13"/>
        </w:rPr>
        <w:t>202</w:t>
      </w:r>
      <w:r w:rsidR="00252B6E" w:rsidRPr="0089639F">
        <w:rPr>
          <w:rFonts w:ascii="標楷體" w:eastAsia="標楷體" w:hAnsi="標楷體"/>
          <w:spacing w:val="13"/>
        </w:rPr>
        <w:t>3</w:t>
      </w:r>
      <w:r w:rsidRPr="0089639F">
        <w:rPr>
          <w:rFonts w:ascii="標楷體" w:eastAsia="標楷體" w:hAnsi="標楷體"/>
          <w:spacing w:val="-20"/>
        </w:rPr>
        <w:t xml:space="preserve"> </w:t>
      </w:r>
      <w:r w:rsidRPr="0089639F">
        <w:rPr>
          <w:rFonts w:ascii="標楷體" w:eastAsia="標楷體" w:hAnsi="標楷體"/>
          <w:spacing w:val="-18"/>
        </w:rPr>
        <w:t xml:space="preserve">年 </w:t>
      </w:r>
      <w:r w:rsidR="00160160" w:rsidRPr="0089639F">
        <w:rPr>
          <w:rFonts w:ascii="標楷體" w:eastAsia="標楷體" w:hAnsi="標楷體"/>
        </w:rPr>
        <w:t>9</w:t>
      </w:r>
      <w:r w:rsidRPr="0089639F">
        <w:rPr>
          <w:rFonts w:ascii="標楷體" w:eastAsia="標楷體" w:hAnsi="標楷體"/>
          <w:spacing w:val="-8"/>
        </w:rPr>
        <w:t xml:space="preserve"> </w:t>
      </w:r>
      <w:r w:rsidRPr="0089639F">
        <w:rPr>
          <w:rFonts w:ascii="標楷體" w:eastAsia="標楷體" w:hAnsi="標楷體"/>
          <w:spacing w:val="-18"/>
        </w:rPr>
        <w:t xml:space="preserve">月 </w:t>
      </w:r>
      <w:r w:rsidR="00160160" w:rsidRPr="0089639F">
        <w:rPr>
          <w:rFonts w:ascii="標楷體" w:eastAsia="標楷體" w:hAnsi="標楷體"/>
        </w:rPr>
        <w:t>2</w:t>
      </w:r>
      <w:r w:rsidRPr="0089639F">
        <w:rPr>
          <w:rFonts w:ascii="標楷體" w:eastAsia="標楷體" w:hAnsi="標楷體"/>
        </w:rPr>
        <w:t xml:space="preserve"> </w:t>
      </w:r>
      <w:r w:rsidRPr="0089639F">
        <w:rPr>
          <w:rFonts w:ascii="標楷體" w:eastAsia="標楷體" w:hAnsi="標楷體"/>
          <w:spacing w:val="1"/>
        </w:rPr>
        <w:t xml:space="preserve">日起至 </w:t>
      </w:r>
      <w:ins w:id="181" w:author="總公司 李曉娟 Hsiaochuan.Li" w:date="2024-01-18T09:12:00Z">
        <w:r w:rsidR="00F67D15">
          <w:rPr>
            <w:rFonts w:ascii="標楷體" w:eastAsia="標楷體" w:hAnsi="標楷體" w:hint="eastAsia"/>
            <w:spacing w:val="1"/>
          </w:rPr>
          <w:t>西元</w:t>
        </w:r>
      </w:ins>
      <w:r w:rsidRPr="0089639F">
        <w:rPr>
          <w:rFonts w:ascii="標楷體" w:eastAsia="標楷體" w:hAnsi="標楷體"/>
          <w:spacing w:val="13"/>
        </w:rPr>
        <w:t>202</w:t>
      </w:r>
      <w:r w:rsidR="00A66D77" w:rsidRPr="0089639F">
        <w:rPr>
          <w:rFonts w:ascii="標楷體" w:eastAsia="標楷體" w:hAnsi="標楷體" w:hint="eastAsia"/>
          <w:spacing w:val="13"/>
        </w:rPr>
        <w:t>4</w:t>
      </w:r>
      <w:r w:rsidRPr="0089639F">
        <w:rPr>
          <w:rFonts w:ascii="標楷體" w:eastAsia="標楷體" w:hAnsi="標楷體"/>
          <w:spacing w:val="9"/>
        </w:rPr>
        <w:t xml:space="preserve"> </w:t>
      </w:r>
      <w:r w:rsidRPr="0089639F">
        <w:rPr>
          <w:rFonts w:ascii="標楷體" w:eastAsia="標楷體" w:hAnsi="標楷體"/>
          <w:spacing w:val="-18"/>
        </w:rPr>
        <w:t xml:space="preserve">年 </w:t>
      </w:r>
      <w:r w:rsidR="00160160" w:rsidRPr="0089639F">
        <w:rPr>
          <w:rFonts w:ascii="標楷體" w:eastAsia="標楷體" w:hAnsi="標楷體"/>
        </w:rPr>
        <w:t>9</w:t>
      </w:r>
      <w:r w:rsidRPr="0089639F">
        <w:rPr>
          <w:rFonts w:ascii="標楷體" w:eastAsia="標楷體" w:hAnsi="標楷體"/>
        </w:rPr>
        <w:t xml:space="preserve"> </w:t>
      </w:r>
      <w:r w:rsidRPr="0089639F">
        <w:rPr>
          <w:rFonts w:ascii="標楷體" w:eastAsia="標楷體" w:hAnsi="標楷體"/>
          <w:spacing w:val="-18"/>
        </w:rPr>
        <w:t xml:space="preserve">月 </w:t>
      </w:r>
      <w:r w:rsidR="00160160" w:rsidRPr="0089639F">
        <w:rPr>
          <w:rFonts w:ascii="標楷體" w:eastAsia="標楷體" w:hAnsi="標楷體"/>
        </w:rPr>
        <w:t xml:space="preserve">1 </w:t>
      </w:r>
      <w:r w:rsidR="00533B87" w:rsidRPr="0089639F">
        <w:rPr>
          <w:rFonts w:ascii="標楷體" w:eastAsia="標楷體" w:hAnsi="標楷體"/>
          <w:spacing w:val="13"/>
        </w:rPr>
        <w:t>日止</w:t>
      </w:r>
      <w:r w:rsidR="003F41B9" w:rsidRPr="0089639F">
        <w:rPr>
          <w:rFonts w:ascii="新細明體" w:eastAsia="新細明體" w:hAnsi="新細明體" w:hint="eastAsia"/>
          <w:spacing w:val="13"/>
        </w:rPr>
        <w:t>。</w:t>
      </w:r>
    </w:p>
    <w:p w14:paraId="7DC0B599" w14:textId="2065B448" w:rsidR="00AB04F2" w:rsidRPr="002E7D59" w:rsidRDefault="00EB2532" w:rsidP="003F41B9">
      <w:pPr>
        <w:pStyle w:val="a3"/>
        <w:spacing w:before="124" w:line="400" w:lineRule="exact"/>
        <w:ind w:left="0"/>
        <w:rPr>
          <w:rFonts w:ascii="標楷體" w:eastAsia="標楷體" w:hAnsi="標楷體"/>
        </w:rPr>
      </w:pPr>
      <w:r w:rsidRPr="003F41B9">
        <w:rPr>
          <w:rFonts w:ascii="標楷體" w:eastAsia="標楷體" w:hAnsi="標楷體"/>
          <w:spacing w:val="19"/>
        </w:rPr>
        <w:t>二、維護費用：</w:t>
      </w:r>
      <w:del w:id="182" w:author="總公司 李曉娟 Hsiaochuan.Li" w:date="2024-01-19T08:18:00Z">
        <w:r w:rsidRPr="003F41B9" w:rsidDel="0088413B">
          <w:rPr>
            <w:rFonts w:ascii="標楷體" w:eastAsia="標楷體" w:hAnsi="標楷體"/>
          </w:rPr>
          <w:delText>本合約</w:delText>
        </w:r>
      </w:del>
      <w:del w:id="183" w:author="總公司 李曉娟 Hsiaochuan.Li" w:date="2024-01-18T09:11:00Z">
        <w:r w:rsidR="00203076" w:rsidRPr="003F41B9" w:rsidDel="0089639F">
          <w:rPr>
            <w:rFonts w:ascii="標楷體" w:eastAsia="標楷體" w:hAnsi="標楷體" w:hint="eastAsia"/>
          </w:rPr>
          <w:delText>設備及</w:delText>
        </w:r>
      </w:del>
      <w:r w:rsidRPr="003F41B9">
        <w:rPr>
          <w:rFonts w:ascii="標楷體" w:eastAsia="標楷體" w:hAnsi="標楷體"/>
        </w:rPr>
        <w:t>維護費用</w:t>
      </w:r>
      <w:ins w:id="184" w:author="總公司 李曉娟 Hsiaochuan.Li" w:date="2024-01-18T09:11:00Z">
        <w:r w:rsidR="0089639F">
          <w:rPr>
            <w:rFonts w:ascii="標楷體" w:eastAsia="標楷體" w:hAnsi="標楷體" w:hint="eastAsia"/>
          </w:rPr>
          <w:t>已</w:t>
        </w:r>
      </w:ins>
      <w:ins w:id="185" w:author="總公司 李曉娟 Hsiaochuan.Li" w:date="2024-01-18T09:17:00Z">
        <w:r w:rsidR="00F67D15" w:rsidRPr="002E7D59">
          <w:rPr>
            <w:rFonts w:ascii="標楷體" w:eastAsia="標楷體" w:hAnsi="標楷體" w:hint="eastAsia"/>
          </w:rPr>
          <w:t>內</w:t>
        </w:r>
      </w:ins>
      <w:ins w:id="186" w:author="總公司 李曉娟 Hsiaochuan.Li" w:date="2024-01-18T09:11:00Z">
        <w:r w:rsidR="0089639F" w:rsidRPr="002E7D59">
          <w:rPr>
            <w:rFonts w:ascii="標楷體" w:eastAsia="標楷體" w:hAnsi="標楷體" w:hint="eastAsia"/>
          </w:rPr>
          <w:t>含於</w:t>
        </w:r>
      </w:ins>
      <w:ins w:id="187" w:author="總公司 李曉娟 Hsiaochuan.Li" w:date="2024-01-18T16:17:00Z">
        <w:r w:rsidR="002F143B">
          <w:rPr>
            <w:rFonts w:ascii="標楷體" w:eastAsia="標楷體" w:hAnsi="標楷體" w:hint="eastAsia"/>
          </w:rPr>
          <w:t>如附件</w:t>
        </w:r>
      </w:ins>
      <w:ins w:id="188" w:author="總公司 李曉娟 Hsiaochuan.Li" w:date="2024-01-19T08:48:00Z">
        <w:r w:rsidR="009A4B3E">
          <w:rPr>
            <w:rFonts w:ascii="標楷體" w:eastAsia="標楷體" w:hAnsi="標楷體" w:hint="eastAsia"/>
          </w:rPr>
          <w:t>一</w:t>
        </w:r>
      </w:ins>
      <w:ins w:id="189" w:author="總公司 李曉娟 Hsiaochuan.Li" w:date="2024-01-18T16:17:00Z">
        <w:r w:rsidR="002F143B">
          <w:rPr>
            <w:rFonts w:ascii="標楷體" w:eastAsia="標楷體" w:hAnsi="標楷體" w:hint="eastAsia"/>
          </w:rPr>
          <w:t>所示之</w:t>
        </w:r>
      </w:ins>
      <w:ins w:id="190" w:author="總公司 李曉娟 Hsiaochuan.Li" w:date="2024-01-18T15:57:00Z">
        <w:r w:rsidR="00506053" w:rsidRPr="002E7D59">
          <w:rPr>
            <w:rFonts w:ascii="標楷體" w:eastAsia="標楷體" w:hAnsi="標楷體" w:hint="eastAsia"/>
            <w:rPrChange w:id="191" w:author="總公司 李曉娟 Hsiaochuan.Li" w:date="2024-01-18T16:10:00Z">
              <w:rPr>
                <w:rFonts w:ascii="標楷體" w:eastAsia="標楷體" w:hAnsi="標楷體" w:hint="eastAsia"/>
                <w:highlight w:val="yellow"/>
              </w:rPr>
            </w:rPrChange>
          </w:rPr>
          <w:t>各</w:t>
        </w:r>
      </w:ins>
      <w:ins w:id="192" w:author="總公司 李曉娟 Hsiaochuan.Li" w:date="2024-01-18T09:11:00Z">
        <w:r w:rsidR="00F67D15" w:rsidRPr="002E7D59">
          <w:rPr>
            <w:rFonts w:ascii="標楷體" w:eastAsia="標楷體" w:hAnsi="標楷體" w:hint="eastAsia"/>
          </w:rPr>
          <w:t>訂貨單</w:t>
        </w:r>
      </w:ins>
      <w:ins w:id="193" w:author="總公司 李曉娟 Hsiaochuan.Li" w:date="2024-01-18T09:17:00Z">
        <w:r w:rsidR="00F67D15" w:rsidRPr="002E7D59">
          <w:rPr>
            <w:rFonts w:ascii="標楷體" w:eastAsia="標楷體" w:hAnsi="標楷體" w:hint="eastAsia"/>
          </w:rPr>
          <w:t>費用</w:t>
        </w:r>
      </w:ins>
      <w:ins w:id="194" w:author="總公司 李曉娟 Hsiaochuan.Li" w:date="2024-01-18T09:11:00Z">
        <w:r w:rsidR="00F67D15" w:rsidRPr="002E7D59">
          <w:rPr>
            <w:rFonts w:ascii="標楷體" w:eastAsia="標楷體" w:hAnsi="標楷體" w:hint="eastAsia"/>
          </w:rPr>
          <w:t>中</w:t>
        </w:r>
      </w:ins>
      <w:del w:id="195" w:author="總公司 李曉娟 Hsiaochuan.Li" w:date="2024-01-18T09:11:00Z">
        <w:r w:rsidRPr="002E7D59" w:rsidDel="00F67D15">
          <w:rPr>
            <w:rFonts w:ascii="標楷體" w:eastAsia="標楷體" w:hAnsi="標楷體"/>
          </w:rPr>
          <w:delText>總價為新台幣</w:delText>
        </w:r>
        <w:r w:rsidR="001C5B1C" w:rsidRPr="002E7D59" w:rsidDel="00F67D15">
          <w:rPr>
            <w:rFonts w:ascii="標楷體" w:eastAsia="標楷體" w:hAnsi="標楷體" w:hint="eastAsia"/>
          </w:rPr>
          <w:delText>2</w:delText>
        </w:r>
        <w:r w:rsidR="001C5B1C" w:rsidRPr="002E7D59" w:rsidDel="00F67D15">
          <w:rPr>
            <w:rFonts w:ascii="標楷體" w:eastAsia="標楷體" w:hAnsi="標楷體"/>
          </w:rPr>
          <w:delText>,476,190</w:delText>
        </w:r>
        <w:r w:rsidRPr="002E7D59" w:rsidDel="00F67D15">
          <w:rPr>
            <w:rFonts w:ascii="標楷體" w:eastAsia="標楷體" w:hAnsi="標楷體"/>
          </w:rPr>
          <w:delText>元整</w:delText>
        </w:r>
        <w:r w:rsidR="00A66D77" w:rsidRPr="002E7D59" w:rsidDel="00F67D15">
          <w:rPr>
            <w:rFonts w:ascii="標楷體" w:eastAsia="標楷體" w:hAnsi="標楷體" w:hint="eastAsia"/>
          </w:rPr>
          <w:delText>(未稅)</w:delText>
        </w:r>
      </w:del>
      <w:proofErr w:type="gramStart"/>
      <w:ins w:id="196" w:author="總公司 李曉娟 Hsiaochuan.Li" w:date="2024-01-18T09:11:00Z">
        <w:r w:rsidR="00F67D15" w:rsidRPr="002E7D59">
          <w:rPr>
            <w:rFonts w:ascii="標楷體" w:eastAsia="標楷體" w:hAnsi="標楷體" w:hint="eastAsia"/>
            <w:rPrChange w:id="197" w:author="總公司 李曉娟 Hsiaochuan.Li" w:date="2024-01-18T16:10:00Z">
              <w:rPr>
                <w:rFonts w:ascii="標楷體" w:eastAsia="標楷體" w:hAnsi="標楷體" w:hint="eastAsia"/>
                <w:highlight w:val="yellow"/>
              </w:rPr>
            </w:rPrChange>
          </w:rPr>
          <w:t>不</w:t>
        </w:r>
        <w:proofErr w:type="gramEnd"/>
        <w:r w:rsidR="00F67D15" w:rsidRPr="002E7D59">
          <w:rPr>
            <w:rFonts w:ascii="標楷體" w:eastAsia="標楷體" w:hAnsi="標楷體" w:hint="eastAsia"/>
            <w:rPrChange w:id="198" w:author="總公司 李曉娟 Hsiaochuan.Li" w:date="2024-01-18T16:10:00Z">
              <w:rPr>
                <w:rFonts w:ascii="標楷體" w:eastAsia="標楷體" w:hAnsi="標楷體" w:hint="eastAsia"/>
                <w:highlight w:val="yellow"/>
              </w:rPr>
            </w:rPrChange>
          </w:rPr>
          <w:t>另計價</w:t>
        </w:r>
      </w:ins>
      <w:r w:rsidRPr="002E7D59">
        <w:rPr>
          <w:rFonts w:ascii="標楷體" w:eastAsia="標楷體" w:hAnsi="標楷體"/>
        </w:rPr>
        <w:t>。</w:t>
      </w:r>
    </w:p>
    <w:p w14:paraId="5AC7F602" w14:textId="1D256C82" w:rsidR="00AB04F2" w:rsidRPr="002E7D59" w:rsidRDefault="00EB2532" w:rsidP="003F41B9">
      <w:pPr>
        <w:pStyle w:val="a3"/>
        <w:spacing w:before="123" w:line="400" w:lineRule="exact"/>
        <w:ind w:left="0"/>
        <w:rPr>
          <w:rFonts w:ascii="標楷體" w:eastAsia="標楷體" w:hAnsi="標楷體"/>
        </w:rPr>
      </w:pPr>
      <w:r w:rsidRPr="002E7D59">
        <w:rPr>
          <w:rFonts w:ascii="標楷體" w:eastAsia="標楷體" w:hAnsi="標楷體"/>
          <w:spacing w:val="11"/>
        </w:rPr>
        <w:t>三、</w:t>
      </w:r>
      <w:r w:rsidRPr="002E7D59">
        <w:rPr>
          <w:rFonts w:ascii="標楷體" w:eastAsia="標楷體" w:hAnsi="標楷體"/>
          <w:spacing w:val="14"/>
        </w:rPr>
        <w:t>維護設備：</w:t>
      </w:r>
      <w:del w:id="199" w:author="總公司 李曉娟 Hsiaochuan.Li" w:date="2024-01-18T09:16:00Z">
        <w:r w:rsidRPr="002E7D59" w:rsidDel="00F67D15">
          <w:rPr>
            <w:rFonts w:ascii="標楷體" w:eastAsia="標楷體" w:hAnsi="標楷體"/>
            <w:spacing w:val="21"/>
          </w:rPr>
          <w:delText>維護設備</w:delText>
        </w:r>
      </w:del>
      <w:del w:id="200" w:author="總公司 李曉娟 Hsiaochuan.Li" w:date="2024-01-18T16:03:00Z">
        <w:r w:rsidR="00160160" w:rsidRPr="002E7D59" w:rsidDel="00506053">
          <w:rPr>
            <w:rFonts w:ascii="標楷體" w:eastAsia="標楷體" w:hAnsi="標楷體"/>
            <w:spacing w:val="21"/>
            <w:lang w:eastAsia="zh-HK"/>
            <w:rPrChange w:id="201" w:author="總公司 李曉娟 Hsiaochuan.Li" w:date="2024-01-18T16:10:00Z">
              <w:rPr>
                <w:rFonts w:ascii="標楷體" w:eastAsia="標楷體" w:hAnsi="標楷體"/>
                <w:spacing w:val="21"/>
              </w:rPr>
            </w:rPrChange>
          </w:rPr>
          <w:delText>Fortigate 40F</w:delText>
        </w:r>
      </w:del>
      <w:del w:id="202" w:author="總公司 李曉娟 Hsiaochuan.Li" w:date="2024-01-18T11:54:00Z">
        <w:r w:rsidR="00160160" w:rsidRPr="002E7D59" w:rsidDel="00321C20">
          <w:rPr>
            <w:rFonts w:ascii="標楷體" w:eastAsia="標楷體" w:hAnsi="標楷體"/>
            <w:spacing w:val="21"/>
            <w:lang w:eastAsia="zh-HK"/>
            <w:rPrChange w:id="203" w:author="總公司 李曉娟 Hsiaochuan.Li" w:date="2024-01-18T16:10:00Z">
              <w:rPr>
                <w:rFonts w:ascii="標楷體" w:eastAsia="標楷體" w:hAnsi="標楷體"/>
                <w:spacing w:val="21"/>
              </w:rPr>
            </w:rPrChange>
          </w:rPr>
          <w:delText xml:space="preserve"> 28</w:delText>
        </w:r>
      </w:del>
      <w:del w:id="204" w:author="總公司 李曉娟 Hsiaochuan.Li" w:date="2024-01-18T16:03:00Z">
        <w:r w:rsidR="00160160" w:rsidRPr="002E7D59" w:rsidDel="00506053">
          <w:rPr>
            <w:rFonts w:ascii="標楷體" w:eastAsia="標楷體" w:hAnsi="標楷體"/>
            <w:spacing w:val="21"/>
          </w:rPr>
          <w:delText>台</w:delText>
        </w:r>
      </w:del>
      <w:del w:id="205" w:author="總公司 李曉娟 Hsiaochuan.Li" w:date="2024-01-18T11:39:00Z">
        <w:r w:rsidR="00160160" w:rsidRPr="002E7D59" w:rsidDel="008E1DF9">
          <w:rPr>
            <w:rFonts w:ascii="標楷體" w:eastAsia="標楷體" w:hAnsi="標楷體"/>
            <w:spacing w:val="21"/>
          </w:rPr>
          <w:delText>，</w:delText>
        </w:r>
      </w:del>
      <w:del w:id="206" w:author="總公司 李曉娟 Hsiaochuan.Li" w:date="2024-01-18T16:09:00Z">
        <w:r w:rsidR="002E7D59" w:rsidRPr="002E7D59" w:rsidDel="002E7D59">
          <w:rPr>
            <w:rFonts w:ascii="標楷體" w:eastAsia="標楷體" w:hAnsi="標楷體"/>
            <w:spacing w:val="21"/>
            <w:lang w:eastAsia="zh-HK"/>
            <w:rPrChange w:id="207" w:author="總公司 李曉娟 Hsiaochuan.Li" w:date="2024-01-18T16:10:00Z">
              <w:rPr>
                <w:rFonts w:ascii="標楷體" w:eastAsia="標楷體" w:hAnsi="標楷體"/>
                <w:spacing w:val="21"/>
              </w:rPr>
            </w:rPrChange>
          </w:rPr>
          <w:delText>FAZ-150G 1</w:delText>
        </w:r>
        <w:r w:rsidR="002E7D59" w:rsidRPr="002E7D59" w:rsidDel="002E7D59">
          <w:rPr>
            <w:rFonts w:ascii="標楷體" w:eastAsia="標楷體" w:hAnsi="標楷體"/>
            <w:spacing w:val="21"/>
          </w:rPr>
          <w:delText>台</w:delText>
        </w:r>
      </w:del>
      <w:ins w:id="208" w:author="總公司 李曉娟 Hsiaochuan.Li" w:date="2024-01-18T16:09:00Z">
        <w:r w:rsidR="002E7D59" w:rsidRPr="002E7D59">
          <w:rPr>
            <w:rFonts w:ascii="標楷體" w:eastAsia="標楷體" w:hAnsi="標楷體" w:hint="eastAsia"/>
            <w:spacing w:val="21"/>
            <w:rPrChange w:id="209" w:author="總公司 李曉娟 Hsiaochuan.Li" w:date="2024-01-18T16:10:00Z">
              <w:rPr>
                <w:rFonts w:ascii="標楷體" w:eastAsia="標楷體" w:hAnsi="標楷體" w:hint="eastAsia"/>
                <w:spacing w:val="21"/>
                <w:highlight w:val="yellow"/>
              </w:rPr>
            </w:rPrChange>
          </w:rPr>
          <w:t>依附件</w:t>
        </w:r>
      </w:ins>
      <w:proofErr w:type="gramStart"/>
      <w:ins w:id="210" w:author="總公司 李曉娟 Hsiaochuan.Li" w:date="2024-01-19T08:48:00Z">
        <w:r w:rsidR="009A4B3E">
          <w:rPr>
            <w:rFonts w:ascii="標楷體" w:eastAsia="標楷體" w:hAnsi="標楷體" w:hint="eastAsia"/>
            <w:spacing w:val="21"/>
          </w:rPr>
          <w:t>一</w:t>
        </w:r>
      </w:ins>
      <w:proofErr w:type="gramEnd"/>
      <w:ins w:id="211" w:author="總公司 李曉娟 Hsiaochuan.Li" w:date="2024-01-18T16:09:00Z">
        <w:r w:rsidR="002E7D59" w:rsidRPr="002E7D59">
          <w:rPr>
            <w:rFonts w:ascii="標楷體" w:eastAsia="標楷體" w:hAnsi="標楷體" w:hint="eastAsia"/>
            <w:spacing w:val="21"/>
            <w:rPrChange w:id="212" w:author="總公司 李曉娟 Hsiaochuan.Li" w:date="2024-01-18T16:10:00Z">
              <w:rPr>
                <w:rFonts w:ascii="標楷體" w:eastAsia="標楷體" w:hAnsi="標楷體" w:hint="eastAsia"/>
                <w:spacing w:val="21"/>
                <w:highlight w:val="yellow"/>
              </w:rPr>
            </w:rPrChange>
          </w:rPr>
          <w:t>所示</w:t>
        </w:r>
      </w:ins>
      <w:r w:rsidRPr="002E7D59">
        <w:rPr>
          <w:rFonts w:ascii="標楷體" w:eastAsia="標楷體" w:hAnsi="標楷體"/>
          <w:spacing w:val="17"/>
        </w:rPr>
        <w:t>。</w:t>
      </w:r>
    </w:p>
    <w:p w14:paraId="54EC17AF" w14:textId="6BAC91CD" w:rsidR="00AB04F2" w:rsidRPr="002E7D59" w:rsidDel="00F67D15" w:rsidRDefault="00EB2532" w:rsidP="003F41B9">
      <w:pPr>
        <w:pStyle w:val="a3"/>
        <w:spacing w:before="124" w:line="400" w:lineRule="exact"/>
        <w:ind w:left="0"/>
        <w:rPr>
          <w:del w:id="213" w:author="總公司 李曉娟 Hsiaochuan.Li" w:date="2024-01-18T09:16:00Z"/>
          <w:rFonts w:ascii="標楷體" w:eastAsia="標楷體" w:hAnsi="標楷體"/>
          <w:lang w:eastAsia="zh-HK"/>
        </w:rPr>
      </w:pPr>
      <w:r w:rsidRPr="002E7D59">
        <w:rPr>
          <w:rFonts w:ascii="標楷體" w:eastAsia="標楷體" w:hAnsi="標楷體"/>
          <w:spacing w:val="11"/>
        </w:rPr>
        <w:t>四、</w:t>
      </w:r>
      <w:r w:rsidRPr="002E7D59">
        <w:rPr>
          <w:rFonts w:ascii="標楷體" w:eastAsia="標楷體" w:hAnsi="標楷體"/>
          <w:spacing w:val="14"/>
        </w:rPr>
        <w:t>設備安裝場所：</w:t>
      </w:r>
      <w:del w:id="214" w:author="總公司 李曉娟 Hsiaochuan.Li" w:date="2024-01-18T09:16:00Z">
        <w:r w:rsidR="00252B6E" w:rsidRPr="002E7D59" w:rsidDel="00F67D15">
          <w:rPr>
            <w:rFonts w:ascii="標楷體" w:eastAsia="標楷體" w:hAnsi="標楷體" w:hint="eastAsia"/>
            <w:spacing w:val="14"/>
            <w:lang w:eastAsia="zh-HK"/>
          </w:rPr>
          <w:delText>28</w:delText>
        </w:r>
        <w:r w:rsidR="00252B6E" w:rsidRPr="002E7D59" w:rsidDel="00F67D15">
          <w:rPr>
            <w:rFonts w:ascii="標楷體" w:eastAsia="標楷體" w:hAnsi="標楷體" w:hint="eastAsia"/>
            <w:spacing w:val="14"/>
          </w:rPr>
          <w:delText>台防火牆安裝地</w:delText>
        </w:r>
        <w:r w:rsidR="00E21801" w:rsidRPr="002E7D59" w:rsidDel="00F67D15">
          <w:rPr>
            <w:rFonts w:ascii="標楷體" w:eastAsia="標楷體" w:hAnsi="標楷體" w:hint="eastAsia"/>
            <w:spacing w:val="14"/>
          </w:rPr>
          <w:delText>點</w:delText>
        </w:r>
        <w:r w:rsidR="00252B6E" w:rsidRPr="002E7D59" w:rsidDel="00F67D15">
          <w:rPr>
            <w:rFonts w:ascii="標楷體" w:eastAsia="標楷體" w:hAnsi="標楷體" w:hint="eastAsia"/>
          </w:rPr>
          <w:delText>。</w:delText>
        </w:r>
      </w:del>
    </w:p>
    <w:p w14:paraId="0E0B515D" w14:textId="62216CC8" w:rsidR="00252B6E" w:rsidRPr="003F41B9" w:rsidRDefault="004235E6">
      <w:pPr>
        <w:pStyle w:val="a3"/>
        <w:spacing w:before="124" w:line="400" w:lineRule="exact"/>
        <w:ind w:left="0"/>
        <w:rPr>
          <w:rFonts w:ascii="標楷體" w:eastAsia="標楷體" w:hAnsi="標楷體"/>
        </w:rPr>
        <w:pPrChange w:id="215" w:author="總公司 李曉娟 Hsiaochuan.Li" w:date="2024-01-18T09:16:00Z">
          <w:pPr>
            <w:pStyle w:val="a3"/>
            <w:spacing w:before="8" w:line="400" w:lineRule="exact"/>
            <w:ind w:left="2519" w:right="1529"/>
          </w:pPr>
        </w:pPrChange>
      </w:pPr>
      <w:del w:id="216" w:author="總公司 李曉娟 Hsiaochuan.Li" w:date="2024-01-18T09:16:00Z">
        <w:r w:rsidRPr="002E7D59" w:rsidDel="00F67D15">
          <w:rPr>
            <w:rFonts w:ascii="標楷體" w:eastAsia="標楷體" w:hAnsi="標楷體" w:hint="eastAsia"/>
            <w:lang w:eastAsia="zh-HK"/>
          </w:rPr>
          <w:delText xml:space="preserve"> </w:delText>
        </w:r>
      </w:del>
      <w:del w:id="217" w:author="總公司 李曉娟 Hsiaochuan.Li" w:date="2024-01-18T16:10:00Z">
        <w:r w:rsidR="002E7D59" w:rsidRPr="002E7D59" w:rsidDel="002E7D59">
          <w:rPr>
            <w:rFonts w:ascii="標楷體" w:eastAsia="標楷體" w:hAnsi="標楷體" w:hint="eastAsia"/>
          </w:rPr>
          <w:delText>如附件</w:delText>
        </w:r>
      </w:del>
      <w:ins w:id="218" w:author="總公司 李曉娟 Hsiaochuan.Li" w:date="2024-01-18T16:10:00Z">
        <w:r w:rsidR="002E7D59" w:rsidRPr="002E7D59">
          <w:rPr>
            <w:rFonts w:ascii="標楷體" w:eastAsia="標楷體" w:hAnsi="標楷體" w:hint="eastAsia"/>
            <w:spacing w:val="14"/>
          </w:rPr>
          <w:t>依</w:t>
        </w:r>
      </w:ins>
      <w:ins w:id="219" w:author="總公司 李曉娟 Hsiaochuan.Li" w:date="2024-01-19T08:18:00Z">
        <w:r w:rsidR="0088413B">
          <w:rPr>
            <w:rFonts w:ascii="標楷體" w:eastAsia="標楷體" w:hAnsi="標楷體" w:hint="eastAsia"/>
            <w:spacing w:val="14"/>
          </w:rPr>
          <w:t>附</w:t>
        </w:r>
      </w:ins>
      <w:ins w:id="220" w:author="總公司 李曉娟 Hsiaochuan.Li" w:date="2024-01-18T16:10:00Z">
        <w:r w:rsidR="002E7D59" w:rsidRPr="002E7D59">
          <w:rPr>
            <w:rFonts w:ascii="標楷體" w:eastAsia="標楷體" w:hAnsi="標楷體" w:hint="eastAsia"/>
            <w:spacing w:val="14"/>
          </w:rPr>
          <w:t>件</w:t>
        </w:r>
      </w:ins>
      <w:proofErr w:type="gramStart"/>
      <w:ins w:id="221" w:author="總公司 李曉娟 Hsiaochuan.Li" w:date="2024-01-19T08:48:00Z">
        <w:r w:rsidR="009A4B3E">
          <w:rPr>
            <w:rFonts w:ascii="標楷體" w:eastAsia="標楷體" w:hAnsi="標楷體" w:hint="eastAsia"/>
            <w:spacing w:val="14"/>
          </w:rPr>
          <w:t>一</w:t>
        </w:r>
      </w:ins>
      <w:proofErr w:type="gramEnd"/>
      <w:ins w:id="222" w:author="總公司 李曉娟 Hsiaochuan.Li" w:date="2024-01-18T16:10:00Z">
        <w:r w:rsidR="002E7D59" w:rsidRPr="002E7D59">
          <w:rPr>
            <w:rFonts w:ascii="標楷體" w:eastAsia="標楷體" w:hAnsi="標楷體" w:hint="eastAsia"/>
            <w:spacing w:val="14"/>
          </w:rPr>
          <w:t>所示</w:t>
        </w:r>
      </w:ins>
      <w:del w:id="223" w:author="總公司 李曉娟 Hsiaochuan.Li" w:date="2024-01-18T09:16:00Z">
        <w:r w:rsidR="00252B6E" w:rsidRPr="002E7D59" w:rsidDel="00F67D15">
          <w:rPr>
            <w:rFonts w:ascii="標楷體" w:eastAsia="標楷體" w:hAnsi="標楷體" w:hint="eastAsia"/>
          </w:rPr>
          <w:delText>-28台防火牆設備安裝地</w:delText>
        </w:r>
        <w:r w:rsidR="00E21801" w:rsidRPr="002E7D59" w:rsidDel="00F67D15">
          <w:rPr>
            <w:rFonts w:ascii="標楷體" w:eastAsia="標楷體" w:hAnsi="標楷體" w:hint="eastAsia"/>
          </w:rPr>
          <w:delText>點</w:delText>
        </w:r>
      </w:del>
      <w:ins w:id="224" w:author="總公司 李曉娟 Hsiaochuan.Li" w:date="2024-01-18T09:16:00Z">
        <w:r w:rsidR="00F67D15" w:rsidRPr="002E7D59">
          <w:rPr>
            <w:rFonts w:ascii="標楷體" w:eastAsia="標楷體" w:hAnsi="標楷體" w:hint="eastAsia"/>
          </w:rPr>
          <w:t>。</w:t>
        </w:r>
      </w:ins>
    </w:p>
    <w:p w14:paraId="6B25F288" w14:textId="77777777" w:rsidR="00533B87" w:rsidRPr="003F41B9" w:rsidRDefault="00EB2532" w:rsidP="003F41B9">
      <w:pPr>
        <w:pStyle w:val="a3"/>
        <w:spacing w:before="123" w:line="400" w:lineRule="exact"/>
        <w:ind w:left="0"/>
        <w:rPr>
          <w:rFonts w:ascii="標楷體" w:eastAsia="標楷體" w:hAnsi="標楷體"/>
          <w:spacing w:val="14"/>
        </w:rPr>
      </w:pPr>
      <w:r w:rsidRPr="003F41B9">
        <w:rPr>
          <w:rFonts w:ascii="標楷體" w:eastAsia="標楷體" w:hAnsi="標楷體"/>
          <w:spacing w:val="11"/>
        </w:rPr>
        <w:t>五、</w:t>
      </w:r>
      <w:del w:id="225" w:author="總公司 李曉娟 Hsiaochuan.Li" w:date="2024-01-18T09:49:00Z">
        <w:r w:rsidRPr="003F41B9" w:rsidDel="008E67FB">
          <w:rPr>
            <w:rFonts w:ascii="標楷體" w:eastAsia="標楷體" w:hAnsi="標楷體"/>
            <w:spacing w:val="14"/>
          </w:rPr>
          <w:delText>乙方</w:delText>
        </w:r>
      </w:del>
      <w:r w:rsidRPr="003F41B9">
        <w:rPr>
          <w:rFonts w:ascii="標楷體" w:eastAsia="標楷體" w:hAnsi="標楷體"/>
          <w:spacing w:val="14"/>
        </w:rPr>
        <w:t>維護內容：</w:t>
      </w:r>
    </w:p>
    <w:p w14:paraId="67461804" w14:textId="1C7A873A" w:rsidR="00AB04F2" w:rsidRPr="003F41B9" w:rsidDel="003D399C" w:rsidRDefault="00EB2532">
      <w:pPr>
        <w:pStyle w:val="a3"/>
        <w:spacing w:before="123" w:line="400" w:lineRule="exact"/>
        <w:ind w:leftChars="275" w:left="1277" w:hangingChars="227" w:hanging="672"/>
        <w:rPr>
          <w:del w:id="226" w:author="總公司 李曉娟 Hsiaochuan.Li" w:date="2024-01-18T09:36:00Z"/>
          <w:rFonts w:ascii="標楷體" w:eastAsia="標楷體" w:hAnsi="標楷體"/>
        </w:rPr>
        <w:pPrChange w:id="227" w:author="總公司 李曉娟 Hsiaochuan.Li" w:date="2024-01-18T09:36:00Z">
          <w:pPr>
            <w:pStyle w:val="a3"/>
            <w:spacing w:before="123" w:line="400" w:lineRule="exact"/>
            <w:ind w:leftChars="257" w:left="565" w:firstLine="2"/>
          </w:pPr>
        </w:pPrChange>
      </w:pPr>
      <w:del w:id="228" w:author="總公司 李曉娟 Hsiaochuan.Li" w:date="2024-01-18T09:36:00Z">
        <w:r w:rsidRPr="003F41B9" w:rsidDel="003D399C">
          <w:rPr>
            <w:rFonts w:ascii="標楷體" w:eastAsia="標楷體" w:hAnsi="標楷體"/>
            <w:spacing w:val="16"/>
          </w:rPr>
          <w:delText>乙方提供之設備維護內容如下：</w:delText>
        </w:r>
      </w:del>
    </w:p>
    <w:p w14:paraId="07143DCE" w14:textId="6A864AE0" w:rsidR="00AB04F2" w:rsidRPr="003F41B9" w:rsidRDefault="00EB2532">
      <w:pPr>
        <w:pStyle w:val="a3"/>
        <w:spacing w:before="123" w:line="400" w:lineRule="exact"/>
        <w:ind w:leftChars="275" w:left="1284" w:hangingChars="227" w:hanging="679"/>
        <w:rPr>
          <w:rFonts w:ascii="標楷體" w:eastAsia="標楷體" w:hAnsi="標楷體"/>
        </w:rPr>
        <w:pPrChange w:id="229" w:author="總公司 李曉娟 Hsiaochuan.Li" w:date="2024-01-18T13:30:00Z">
          <w:pPr>
            <w:pStyle w:val="a3"/>
            <w:spacing w:before="9" w:line="400" w:lineRule="exact"/>
            <w:ind w:leftChars="258" w:left="1133" w:right="143" w:hangingChars="189" w:hanging="565"/>
            <w:jc w:val="left"/>
          </w:pPr>
        </w:pPrChange>
      </w:pPr>
      <w:r w:rsidRPr="003F41B9">
        <w:rPr>
          <w:rFonts w:ascii="標楷體" w:eastAsia="標楷體" w:hAnsi="標楷體"/>
          <w:spacing w:val="19"/>
        </w:rPr>
        <w:t>(</w:t>
      </w:r>
      <w:proofErr w:type="gramStart"/>
      <w:r w:rsidRPr="003F41B9">
        <w:rPr>
          <w:rFonts w:ascii="標楷體" w:eastAsia="標楷體" w:hAnsi="標楷體"/>
          <w:spacing w:val="21"/>
        </w:rPr>
        <w:t>一</w:t>
      </w:r>
      <w:proofErr w:type="gramEnd"/>
      <w:r w:rsidRPr="003F41B9">
        <w:rPr>
          <w:rFonts w:ascii="標楷體" w:eastAsia="標楷體" w:hAnsi="標楷體"/>
          <w:spacing w:val="-9"/>
        </w:rPr>
        <w:t>)</w:t>
      </w:r>
      <w:r w:rsidRPr="003F41B9">
        <w:rPr>
          <w:rFonts w:ascii="標楷體" w:eastAsia="標楷體" w:hAnsi="標楷體"/>
          <w:spacing w:val="21"/>
        </w:rPr>
        <w:t>緊急作業支援：緊急故障叫修服務時間為</w:t>
      </w:r>
      <w:ins w:id="230" w:author="總公司 桂大正 Dahjeng.Kue" w:date="2024-01-16T14:43:00Z">
        <w:r w:rsidR="0030144A" w:rsidRPr="0030144A">
          <w:rPr>
            <w:rFonts w:ascii="標楷體" w:eastAsia="標楷體" w:hAnsi="標楷體" w:hint="eastAsia"/>
            <w:spacing w:val="21"/>
          </w:rPr>
          <w:t>上午</w:t>
        </w:r>
        <w:r w:rsidR="0030144A" w:rsidRPr="0030144A">
          <w:rPr>
            <w:rFonts w:ascii="標楷體" w:eastAsia="標楷體" w:hAnsi="標楷體"/>
            <w:spacing w:val="21"/>
          </w:rPr>
          <w:t>8時00分起至下午1</w:t>
        </w:r>
        <w:r w:rsidR="0030144A">
          <w:rPr>
            <w:rFonts w:ascii="標楷體" w:eastAsia="標楷體" w:hAnsi="標楷體"/>
            <w:spacing w:val="21"/>
          </w:rPr>
          <w:t>8</w:t>
        </w:r>
        <w:r w:rsidR="0030144A" w:rsidRPr="0030144A">
          <w:rPr>
            <w:rFonts w:ascii="標楷體" w:eastAsia="標楷體" w:hAnsi="標楷體"/>
            <w:spacing w:val="21"/>
          </w:rPr>
          <w:t>時00分</w:t>
        </w:r>
        <w:proofErr w:type="gramStart"/>
        <w:r w:rsidR="0030144A" w:rsidRPr="0030144A">
          <w:rPr>
            <w:rFonts w:ascii="標楷體" w:eastAsia="標楷體" w:hAnsi="標楷體"/>
            <w:spacing w:val="21"/>
          </w:rPr>
          <w:t>止</w:t>
        </w:r>
      </w:ins>
      <w:proofErr w:type="gramEnd"/>
      <w:del w:id="231" w:author="總公司 桂大正 Dahjeng.Kue" w:date="2024-01-16T14:43:00Z">
        <w:r w:rsidRPr="003F41B9" w:rsidDel="0030144A">
          <w:rPr>
            <w:rFonts w:ascii="標楷體" w:eastAsia="標楷體" w:hAnsi="標楷體"/>
            <w:spacing w:val="21"/>
          </w:rPr>
          <w:delText>星期</w:delText>
        </w:r>
        <w:r w:rsidRPr="003F41B9" w:rsidDel="0030144A">
          <w:rPr>
            <w:rFonts w:ascii="標楷體" w:eastAsia="標楷體" w:hAnsi="標楷體"/>
            <w:spacing w:val="14"/>
          </w:rPr>
          <w:delText>一至星期</w:delText>
        </w:r>
        <w:r w:rsidR="00252B6E" w:rsidRPr="003F41B9" w:rsidDel="0030144A">
          <w:rPr>
            <w:rFonts w:ascii="標楷體" w:eastAsia="標楷體" w:hAnsi="標楷體" w:hint="eastAsia"/>
            <w:spacing w:val="14"/>
          </w:rPr>
          <w:delText>五</w:delText>
        </w:r>
        <w:r w:rsidRPr="003F41B9" w:rsidDel="0030144A">
          <w:rPr>
            <w:rFonts w:ascii="標楷體" w:eastAsia="標楷體" w:hAnsi="標楷體"/>
            <w:spacing w:val="10"/>
          </w:rPr>
          <w:delText>AM</w:delText>
        </w:r>
        <w:r w:rsidR="00533B87" w:rsidRPr="003F41B9" w:rsidDel="0030144A">
          <w:rPr>
            <w:rFonts w:ascii="標楷體" w:eastAsia="標楷體" w:hAnsi="標楷體"/>
            <w:spacing w:val="10"/>
          </w:rPr>
          <w:delText xml:space="preserve"> </w:delText>
        </w:r>
        <w:r w:rsidR="00252B6E" w:rsidRPr="003F41B9" w:rsidDel="0030144A">
          <w:rPr>
            <w:rFonts w:ascii="標楷體" w:eastAsia="標楷體" w:hAnsi="標楷體" w:hint="eastAsia"/>
            <w:spacing w:val="10"/>
          </w:rPr>
          <w:delText>0</w:delText>
        </w:r>
      </w:del>
      <w:del w:id="232" w:author="總公司 桂大正 Dahjeng.Kue" w:date="2024-01-16T14:39:00Z">
        <w:r w:rsidR="00252B6E" w:rsidRPr="003F41B9" w:rsidDel="006A35C6">
          <w:rPr>
            <w:rFonts w:ascii="標楷體" w:eastAsia="標楷體" w:hAnsi="標楷體" w:hint="eastAsia"/>
            <w:spacing w:val="10"/>
          </w:rPr>
          <w:delText>9</w:delText>
        </w:r>
      </w:del>
      <w:del w:id="233" w:author="總公司 桂大正 Dahjeng.Kue" w:date="2024-01-16T14:43:00Z">
        <w:r w:rsidRPr="003F41B9" w:rsidDel="0030144A">
          <w:rPr>
            <w:rFonts w:ascii="標楷體" w:eastAsia="標楷體" w:hAnsi="標楷體"/>
            <w:spacing w:val="10"/>
          </w:rPr>
          <w:delText>:</w:delText>
        </w:r>
        <w:r w:rsidRPr="003F41B9" w:rsidDel="0030144A">
          <w:rPr>
            <w:rFonts w:ascii="標楷體" w:eastAsia="標楷體" w:hAnsi="標楷體"/>
            <w:spacing w:val="16"/>
          </w:rPr>
          <w:delText>00~PM</w:delText>
        </w:r>
        <w:r w:rsidR="00533B87" w:rsidRPr="003F41B9" w:rsidDel="0030144A">
          <w:rPr>
            <w:rFonts w:ascii="標楷體" w:eastAsia="標楷體" w:hAnsi="標楷體"/>
            <w:spacing w:val="16"/>
          </w:rPr>
          <w:delText xml:space="preserve"> </w:delText>
        </w:r>
        <w:r w:rsidR="00252B6E" w:rsidRPr="003F41B9" w:rsidDel="0030144A">
          <w:rPr>
            <w:rFonts w:ascii="標楷體" w:eastAsia="標楷體" w:hAnsi="標楷體" w:hint="eastAsia"/>
            <w:spacing w:val="10"/>
          </w:rPr>
          <w:delText>05:00</w:delText>
        </w:r>
      </w:del>
      <w:r w:rsidRPr="003F41B9">
        <w:rPr>
          <w:rFonts w:ascii="標楷體" w:eastAsia="標楷體" w:hAnsi="標楷體"/>
          <w:spacing w:val="16"/>
        </w:rPr>
        <w:t>由</w:t>
      </w:r>
      <w:ins w:id="234" w:author="總公司 李曉娟 Hsiaochuan.Li" w:date="2024-01-18T09:37:00Z">
        <w:r w:rsidR="003D399C">
          <w:rPr>
            <w:rFonts w:ascii="標楷體" w:eastAsia="標楷體" w:hAnsi="標楷體" w:hint="eastAsia"/>
            <w:spacing w:val="22"/>
          </w:rPr>
          <w:t>本公司</w:t>
        </w:r>
      </w:ins>
      <w:del w:id="235" w:author="總公司 李曉娟 Hsiaochuan.Li" w:date="2024-01-18T09:36:00Z">
        <w:r w:rsidRPr="003F41B9" w:rsidDel="003D399C">
          <w:rPr>
            <w:rFonts w:ascii="標楷體" w:eastAsia="標楷體" w:hAnsi="標楷體"/>
            <w:spacing w:val="16"/>
          </w:rPr>
          <w:delText>廠</w:delText>
        </w:r>
        <w:r w:rsidRPr="003F41B9" w:rsidDel="003D399C">
          <w:rPr>
            <w:rFonts w:ascii="標楷體" w:eastAsia="標楷體" w:hAnsi="標楷體"/>
            <w:spacing w:val="22"/>
          </w:rPr>
          <w:delText>商</w:delText>
        </w:r>
      </w:del>
      <w:r w:rsidRPr="003F41B9">
        <w:rPr>
          <w:rFonts w:ascii="標楷體" w:eastAsia="標楷體" w:hAnsi="標楷體"/>
          <w:spacing w:val="22"/>
        </w:rPr>
        <w:t>提供緊急維修服務。當設備發生故障時</w:t>
      </w:r>
      <w:r w:rsidR="00CF02A9" w:rsidRPr="003F41B9">
        <w:rPr>
          <w:rFonts w:ascii="標楷體" w:eastAsia="標楷體" w:hAnsi="標楷體"/>
          <w:spacing w:val="22"/>
        </w:rPr>
        <w:t>，</w:t>
      </w:r>
      <w:del w:id="236" w:author="總公司 李曉娟 Hsiaochuan.Li" w:date="2024-01-18T09:37:00Z">
        <w:r w:rsidRPr="003F41B9" w:rsidDel="003D399C">
          <w:rPr>
            <w:rFonts w:ascii="標楷體" w:eastAsia="標楷體" w:hAnsi="標楷體" w:hint="eastAsia"/>
            <w:spacing w:val="22"/>
          </w:rPr>
          <w:delText>乙</w:delText>
        </w:r>
        <w:r w:rsidRPr="003F41B9" w:rsidDel="003D399C">
          <w:rPr>
            <w:rFonts w:ascii="標楷體" w:eastAsia="標楷體" w:hAnsi="標楷體" w:hint="eastAsia"/>
            <w:spacing w:val="10"/>
          </w:rPr>
          <w:delText>方</w:delText>
        </w:r>
      </w:del>
      <w:ins w:id="237" w:author="總公司 李曉娟 Hsiaochuan.Li" w:date="2024-01-18T09:37:00Z">
        <w:r w:rsidR="003D399C">
          <w:rPr>
            <w:rFonts w:ascii="標楷體" w:eastAsia="標楷體" w:hAnsi="標楷體" w:hint="eastAsia"/>
            <w:spacing w:val="22"/>
          </w:rPr>
          <w:t>本公司</w:t>
        </w:r>
      </w:ins>
      <w:r w:rsidRPr="003F41B9">
        <w:rPr>
          <w:rFonts w:ascii="標楷體" w:eastAsia="標楷體" w:hAnsi="標楷體"/>
          <w:spacing w:val="10"/>
        </w:rPr>
        <w:t>接獲</w:t>
      </w:r>
      <w:del w:id="238" w:author="總公司 李曉娟 Hsiaochuan.Li" w:date="2024-01-18T09:37:00Z">
        <w:r w:rsidRPr="003F41B9" w:rsidDel="003D399C">
          <w:rPr>
            <w:rFonts w:ascii="標楷體" w:eastAsia="標楷體" w:hAnsi="標楷體"/>
            <w:spacing w:val="10"/>
          </w:rPr>
          <w:delText>甲方</w:delText>
        </w:r>
      </w:del>
      <w:ins w:id="239" w:author="總公司 李曉娟 Hsiaochuan.Li" w:date="2024-01-18T09:37:00Z">
        <w:r w:rsidR="003D399C">
          <w:rPr>
            <w:rFonts w:ascii="標楷體" w:eastAsia="標楷體" w:hAnsi="標楷體" w:hint="eastAsia"/>
            <w:spacing w:val="10"/>
          </w:rPr>
          <w:t>客戶</w:t>
        </w:r>
      </w:ins>
      <w:r w:rsidRPr="003F41B9">
        <w:rPr>
          <w:rFonts w:ascii="標楷體" w:eastAsia="標楷體" w:hAnsi="標楷體"/>
          <w:spacing w:val="10"/>
        </w:rPr>
        <w:t>之通知後</w:t>
      </w:r>
      <w:r w:rsidR="00CF02A9" w:rsidRPr="003F41B9">
        <w:rPr>
          <w:rFonts w:ascii="標楷體" w:eastAsia="標楷體" w:hAnsi="標楷體"/>
          <w:spacing w:val="10"/>
        </w:rPr>
        <w:t>，</w:t>
      </w:r>
      <w:r w:rsidRPr="003F41B9">
        <w:rPr>
          <w:rFonts w:ascii="標楷體" w:eastAsia="標楷體" w:hAnsi="標楷體"/>
          <w:spacing w:val="10"/>
        </w:rPr>
        <w:t>應於</w:t>
      </w:r>
      <w:r w:rsidRPr="003F41B9">
        <w:rPr>
          <w:rFonts w:ascii="標楷體" w:eastAsia="標楷體" w:hAnsi="標楷體"/>
        </w:rPr>
        <w:t>4</w:t>
      </w:r>
      <w:r w:rsidRPr="003F41B9">
        <w:rPr>
          <w:rFonts w:ascii="標楷體" w:eastAsia="標楷體" w:hAnsi="標楷體"/>
          <w:spacing w:val="19"/>
        </w:rPr>
        <w:t>小時內回應</w:t>
      </w:r>
      <w:r w:rsidR="00CF02A9" w:rsidRPr="003F41B9">
        <w:rPr>
          <w:rFonts w:ascii="標楷體" w:eastAsia="標楷體" w:hAnsi="標楷體"/>
          <w:spacing w:val="19"/>
        </w:rPr>
        <w:t>，</w:t>
      </w:r>
      <w:r w:rsidRPr="003F41B9">
        <w:rPr>
          <w:rFonts w:ascii="標楷體" w:eastAsia="標楷體" w:hAnsi="標楷體"/>
          <w:spacing w:val="19"/>
        </w:rPr>
        <w:t>並</w:t>
      </w:r>
      <w:r w:rsidRPr="003F41B9">
        <w:rPr>
          <w:rFonts w:ascii="標楷體" w:eastAsia="標楷體" w:hAnsi="標楷體"/>
          <w:spacing w:val="14"/>
        </w:rPr>
        <w:t>於回應後</w:t>
      </w:r>
      <w:r w:rsidRPr="003F41B9">
        <w:rPr>
          <w:rFonts w:ascii="標楷體" w:eastAsia="標楷體" w:hAnsi="標楷體"/>
        </w:rPr>
        <w:t>4</w:t>
      </w:r>
      <w:r w:rsidRPr="003F41B9">
        <w:rPr>
          <w:rFonts w:ascii="標楷體" w:eastAsia="標楷體" w:hAnsi="標楷體"/>
          <w:spacing w:val="20"/>
        </w:rPr>
        <w:t>小時內技術人員</w:t>
      </w:r>
      <w:r w:rsidR="00A66D77" w:rsidRPr="003F41B9">
        <w:rPr>
          <w:rFonts w:ascii="標楷體" w:eastAsia="標楷體" w:hAnsi="標楷體" w:hint="eastAsia"/>
          <w:spacing w:val="20"/>
        </w:rPr>
        <w:t>處理</w:t>
      </w:r>
      <w:r w:rsidR="00AF60E2" w:rsidRPr="003F41B9">
        <w:rPr>
          <w:rFonts w:ascii="標楷體" w:eastAsia="標楷體" w:hAnsi="標楷體" w:hint="eastAsia"/>
          <w:spacing w:val="20"/>
        </w:rPr>
        <w:t>，優先以遠端連</w:t>
      </w:r>
      <w:r w:rsidR="00AF60E2" w:rsidRPr="003F41B9">
        <w:rPr>
          <w:rFonts w:ascii="標楷體" w:eastAsia="標楷體" w:hAnsi="標楷體" w:hint="eastAsia"/>
          <w:spacing w:val="20"/>
        </w:rPr>
        <w:lastRenderedPageBreak/>
        <w:t>線處理，必要時到場處理。</w:t>
      </w:r>
      <w:r w:rsidRPr="003F41B9">
        <w:rPr>
          <w:rFonts w:ascii="標楷體" w:eastAsia="標楷體" w:hAnsi="標楷體"/>
          <w:spacing w:val="20"/>
        </w:rPr>
        <w:t>故障搶修如</w:t>
      </w:r>
      <w:r w:rsidRPr="003F41B9">
        <w:rPr>
          <w:rFonts w:ascii="標楷體" w:eastAsia="標楷體" w:hAnsi="標楷體"/>
          <w:spacing w:val="19"/>
        </w:rPr>
        <w:t>原機無法即時修復</w:t>
      </w:r>
      <w:r w:rsidR="00CF02A9" w:rsidRPr="003F41B9">
        <w:rPr>
          <w:rFonts w:ascii="標楷體" w:eastAsia="標楷體" w:hAnsi="標楷體"/>
          <w:spacing w:val="19"/>
        </w:rPr>
        <w:t>，</w:t>
      </w:r>
      <w:del w:id="240" w:author="總公司 李曉娟 Hsiaochuan.Li" w:date="2024-01-18T09:37:00Z">
        <w:r w:rsidRPr="003F41B9" w:rsidDel="003D399C">
          <w:rPr>
            <w:rFonts w:ascii="標楷體" w:eastAsia="標楷體" w:hAnsi="標楷體"/>
            <w:spacing w:val="19"/>
          </w:rPr>
          <w:delText>乙方</w:delText>
        </w:r>
      </w:del>
      <w:ins w:id="241" w:author="總公司 李曉娟 Hsiaochuan.Li" w:date="2024-01-18T09:37:00Z">
        <w:r w:rsidR="003D399C">
          <w:rPr>
            <w:rFonts w:ascii="標楷體" w:eastAsia="標楷體" w:hAnsi="標楷體" w:hint="eastAsia"/>
            <w:spacing w:val="19"/>
          </w:rPr>
          <w:t>本公司</w:t>
        </w:r>
      </w:ins>
      <w:r w:rsidRPr="003F41B9">
        <w:rPr>
          <w:rFonts w:ascii="標楷體" w:eastAsia="標楷體" w:hAnsi="標楷體"/>
          <w:spacing w:val="19"/>
        </w:rPr>
        <w:t>應提供相容之同等級設備因應</w:t>
      </w:r>
      <w:r w:rsidR="00CF02A9" w:rsidRPr="003F41B9">
        <w:rPr>
          <w:rFonts w:ascii="標楷體" w:eastAsia="標楷體" w:hAnsi="標楷體"/>
          <w:spacing w:val="19"/>
        </w:rPr>
        <w:t>，</w:t>
      </w:r>
      <w:r w:rsidRPr="003F41B9">
        <w:rPr>
          <w:rFonts w:ascii="標楷體" w:eastAsia="標楷體" w:hAnsi="標楷體"/>
          <w:spacing w:val="19"/>
        </w:rPr>
        <w:t>並負責</w:t>
      </w:r>
      <w:proofErr w:type="gramStart"/>
      <w:r w:rsidRPr="003F41B9">
        <w:rPr>
          <w:rFonts w:ascii="標楷體" w:eastAsia="標楷體" w:hAnsi="標楷體"/>
          <w:spacing w:val="19"/>
        </w:rPr>
        <w:t>送修保固</w:t>
      </w:r>
      <w:proofErr w:type="gramEnd"/>
      <w:r w:rsidRPr="003F41B9">
        <w:rPr>
          <w:rFonts w:ascii="標楷體" w:eastAsia="標楷體" w:hAnsi="標楷體"/>
          <w:spacing w:val="19"/>
        </w:rPr>
        <w:t>期內之故障設備</w:t>
      </w:r>
      <w:r w:rsidR="00CF02A9" w:rsidRPr="003F41B9">
        <w:rPr>
          <w:rFonts w:ascii="標楷體" w:eastAsia="標楷體" w:hAnsi="標楷體"/>
          <w:spacing w:val="19"/>
        </w:rPr>
        <w:t>，</w:t>
      </w:r>
      <w:proofErr w:type="gramStart"/>
      <w:r w:rsidRPr="003F41B9">
        <w:rPr>
          <w:rFonts w:ascii="標楷體" w:eastAsia="標楷體" w:hAnsi="標楷體"/>
          <w:spacing w:val="15"/>
        </w:rPr>
        <w:t>不</w:t>
      </w:r>
      <w:proofErr w:type="gramEnd"/>
      <w:r w:rsidRPr="003F41B9">
        <w:rPr>
          <w:rFonts w:ascii="標楷體" w:eastAsia="標楷體" w:hAnsi="標楷體"/>
          <w:spacing w:val="15"/>
        </w:rPr>
        <w:t>另計費用。</w:t>
      </w:r>
    </w:p>
    <w:p w14:paraId="51A67928" w14:textId="14E748B7" w:rsidR="00AB04F2" w:rsidRPr="003F41B9" w:rsidRDefault="00EB2532">
      <w:pPr>
        <w:pStyle w:val="a3"/>
        <w:spacing w:before="9" w:line="400" w:lineRule="exact"/>
        <w:ind w:leftChars="258" w:left="1133" w:right="143" w:hangingChars="189" w:hanging="565"/>
        <w:rPr>
          <w:rFonts w:ascii="標楷體" w:eastAsia="標楷體" w:hAnsi="標楷體"/>
        </w:rPr>
        <w:pPrChange w:id="242" w:author="總公司 李曉娟 Hsiaochuan.Li" w:date="2024-01-18T13:30:00Z">
          <w:pPr>
            <w:pStyle w:val="a3"/>
            <w:spacing w:before="9" w:line="400" w:lineRule="exact"/>
            <w:ind w:leftChars="258" w:left="1133" w:right="143" w:hangingChars="189" w:hanging="565"/>
            <w:jc w:val="left"/>
          </w:pPr>
        </w:pPrChange>
      </w:pPr>
      <w:r w:rsidRPr="003F41B9">
        <w:rPr>
          <w:rFonts w:ascii="標楷體" w:eastAsia="標楷體" w:hAnsi="標楷體"/>
          <w:spacing w:val="19"/>
        </w:rPr>
        <w:t>(</w:t>
      </w:r>
      <w:r w:rsidRPr="003F41B9">
        <w:rPr>
          <w:rFonts w:ascii="標楷體" w:eastAsia="標楷體" w:hAnsi="標楷體"/>
          <w:spacing w:val="21"/>
        </w:rPr>
        <w:t>二</w:t>
      </w:r>
      <w:r w:rsidRPr="003F41B9">
        <w:rPr>
          <w:rFonts w:ascii="標楷體" w:eastAsia="標楷體" w:hAnsi="標楷體"/>
          <w:spacing w:val="-9"/>
        </w:rPr>
        <w:t>)</w:t>
      </w:r>
      <w:r w:rsidRPr="003F41B9">
        <w:rPr>
          <w:rFonts w:ascii="標楷體" w:eastAsia="標楷體" w:hAnsi="標楷體"/>
          <w:spacing w:val="21"/>
        </w:rPr>
        <w:t>定期維護保養：為維持設備之正常作業狀況</w:t>
      </w:r>
      <w:r w:rsidR="00CF02A9" w:rsidRPr="003F41B9">
        <w:rPr>
          <w:rFonts w:ascii="標楷體" w:eastAsia="標楷體" w:hAnsi="標楷體"/>
          <w:spacing w:val="21"/>
        </w:rPr>
        <w:t>，</w:t>
      </w:r>
      <w:r w:rsidRPr="003F41B9">
        <w:rPr>
          <w:rFonts w:ascii="標楷體" w:eastAsia="標楷體" w:hAnsi="標楷體"/>
          <w:spacing w:val="30"/>
        </w:rPr>
        <w:t>實施設備測試、檢查</w:t>
      </w:r>
      <w:r w:rsidR="00160160" w:rsidRPr="003F41B9">
        <w:rPr>
          <w:rFonts w:ascii="標楷體" w:eastAsia="標楷體" w:hAnsi="標楷體" w:hint="eastAsia"/>
          <w:spacing w:val="30"/>
        </w:rPr>
        <w:t>系統記錄</w:t>
      </w:r>
      <w:r w:rsidR="00ED0AE2" w:rsidRPr="003F41B9">
        <w:rPr>
          <w:rFonts w:ascii="標楷體" w:eastAsia="標楷體" w:hAnsi="標楷體" w:hint="eastAsia"/>
          <w:spacing w:val="30"/>
        </w:rPr>
        <w:t>針對高風險項目提出改善建議</w:t>
      </w:r>
      <w:r w:rsidR="00CF02A9" w:rsidRPr="003F41B9">
        <w:rPr>
          <w:rFonts w:ascii="標楷體" w:eastAsia="標楷體" w:hAnsi="標楷體"/>
          <w:spacing w:val="30"/>
        </w:rPr>
        <w:t>，</w:t>
      </w:r>
      <w:r w:rsidRPr="003F41B9">
        <w:rPr>
          <w:rFonts w:ascii="標楷體" w:eastAsia="標楷體" w:hAnsi="標楷體"/>
          <w:spacing w:val="11"/>
        </w:rPr>
        <w:t>以確保正常功能</w:t>
      </w:r>
      <w:r w:rsidR="00CF02A9" w:rsidRPr="003F41B9">
        <w:rPr>
          <w:rFonts w:ascii="標楷體" w:eastAsia="標楷體" w:hAnsi="標楷體"/>
          <w:spacing w:val="11"/>
        </w:rPr>
        <w:t>，</w:t>
      </w:r>
      <w:r w:rsidRPr="003F41B9">
        <w:rPr>
          <w:rFonts w:ascii="標楷體" w:eastAsia="標楷體" w:hAnsi="標楷體"/>
          <w:spacing w:val="11"/>
        </w:rPr>
        <w:t>減少設備故障</w:t>
      </w:r>
      <w:r w:rsidR="00CF02A9" w:rsidRPr="003F41B9">
        <w:rPr>
          <w:rFonts w:ascii="標楷體" w:eastAsia="標楷體" w:hAnsi="標楷體"/>
          <w:spacing w:val="11"/>
        </w:rPr>
        <w:t>，</w:t>
      </w:r>
      <w:r w:rsidRPr="003F41B9">
        <w:rPr>
          <w:rFonts w:ascii="標楷體" w:eastAsia="標楷體" w:hAnsi="標楷體"/>
          <w:spacing w:val="11"/>
        </w:rPr>
        <w:t>每季</w:t>
      </w:r>
      <w:r w:rsidRPr="003F41B9">
        <w:rPr>
          <w:rFonts w:ascii="標楷體" w:eastAsia="標楷體" w:hAnsi="標楷體"/>
          <w:spacing w:val="25"/>
        </w:rPr>
        <w:t>執行維護檢查、設定</w:t>
      </w:r>
      <w:proofErr w:type="gramStart"/>
      <w:r w:rsidRPr="003F41B9">
        <w:rPr>
          <w:rFonts w:ascii="標楷體" w:eastAsia="標楷體" w:hAnsi="標楷體"/>
          <w:spacing w:val="25"/>
        </w:rPr>
        <w:t>檔</w:t>
      </w:r>
      <w:proofErr w:type="gramEnd"/>
      <w:r w:rsidR="00160160" w:rsidRPr="003F41B9">
        <w:rPr>
          <w:rFonts w:ascii="標楷體" w:eastAsia="標楷體" w:hAnsi="標楷體" w:hint="eastAsia"/>
          <w:spacing w:val="25"/>
        </w:rPr>
        <w:t>備份</w:t>
      </w:r>
      <w:r w:rsidR="00A66D77" w:rsidRPr="003F41B9">
        <w:rPr>
          <w:rFonts w:ascii="標楷體" w:eastAsia="標楷體" w:hAnsi="標楷體" w:hint="eastAsia"/>
          <w:spacing w:val="25"/>
        </w:rPr>
        <w:t>。</w:t>
      </w:r>
      <w:r w:rsidRPr="003F41B9">
        <w:rPr>
          <w:rFonts w:ascii="標楷體" w:eastAsia="標楷體" w:hAnsi="標楷體"/>
          <w:spacing w:val="34"/>
        </w:rPr>
        <w:t>並依合約所有維護</w:t>
      </w:r>
      <w:proofErr w:type="gramStart"/>
      <w:r w:rsidRPr="003F41B9">
        <w:rPr>
          <w:rFonts w:ascii="標楷體" w:eastAsia="標楷體" w:hAnsi="標楷體"/>
          <w:spacing w:val="34"/>
        </w:rPr>
        <w:t>設備項量作成</w:t>
      </w:r>
      <w:proofErr w:type="gramEnd"/>
      <w:r w:rsidRPr="003F41B9">
        <w:rPr>
          <w:rFonts w:ascii="標楷體" w:eastAsia="標楷體" w:hAnsi="標楷體"/>
          <w:spacing w:val="34"/>
        </w:rPr>
        <w:t>紀錄備</w:t>
      </w:r>
      <w:r w:rsidRPr="003F41B9">
        <w:rPr>
          <w:rFonts w:ascii="標楷體" w:eastAsia="標楷體" w:hAnsi="標楷體"/>
          <w:spacing w:val="6"/>
        </w:rPr>
        <w:t>查。</w:t>
      </w:r>
    </w:p>
    <w:p w14:paraId="7A82C713" w14:textId="6BC808AF" w:rsidR="00AB04F2" w:rsidRPr="003F41B9" w:rsidRDefault="00EB2532">
      <w:pPr>
        <w:pStyle w:val="a3"/>
        <w:spacing w:before="9" w:line="400" w:lineRule="exact"/>
        <w:ind w:leftChars="258" w:left="1133" w:right="285" w:hangingChars="189" w:hanging="565"/>
        <w:rPr>
          <w:rFonts w:ascii="標楷體" w:eastAsia="標楷體" w:hAnsi="標楷體"/>
        </w:rPr>
        <w:pPrChange w:id="243" w:author="總公司 李曉娟 Hsiaochuan.Li" w:date="2024-01-18T13:30:00Z">
          <w:pPr>
            <w:pStyle w:val="a3"/>
            <w:spacing w:before="9" w:line="400" w:lineRule="exact"/>
            <w:ind w:leftChars="258" w:left="1133" w:right="285" w:hangingChars="189" w:hanging="565"/>
            <w:jc w:val="left"/>
          </w:pPr>
        </w:pPrChange>
      </w:pPr>
      <w:r w:rsidRPr="003F41B9">
        <w:rPr>
          <w:rFonts w:ascii="標楷體" w:eastAsia="標楷體" w:hAnsi="標楷體"/>
          <w:spacing w:val="19"/>
        </w:rPr>
        <w:t>(</w:t>
      </w:r>
      <w:r w:rsidRPr="003F41B9">
        <w:rPr>
          <w:rFonts w:ascii="標楷體" w:eastAsia="標楷體" w:hAnsi="標楷體"/>
          <w:spacing w:val="21"/>
        </w:rPr>
        <w:t>三</w:t>
      </w:r>
      <w:r w:rsidRPr="003F41B9">
        <w:rPr>
          <w:rFonts w:ascii="標楷體" w:eastAsia="標楷體" w:hAnsi="標楷體"/>
          <w:spacing w:val="-9"/>
        </w:rPr>
        <w:t>)</w:t>
      </w:r>
      <w:r w:rsidRPr="003F41B9">
        <w:rPr>
          <w:rFonts w:ascii="標楷體" w:eastAsia="標楷體" w:hAnsi="標楷體"/>
          <w:spacing w:val="21"/>
        </w:rPr>
        <w:t>韌體升版服務：遇設備原廠不定期揭示弱點、</w:t>
      </w:r>
      <w:r w:rsidRPr="003F41B9">
        <w:rPr>
          <w:rFonts w:ascii="標楷體" w:eastAsia="標楷體" w:hAnsi="標楷體"/>
          <w:spacing w:val="19"/>
        </w:rPr>
        <w:t>漏洞升版建議</w:t>
      </w:r>
      <w:r w:rsidR="00CF02A9" w:rsidRPr="003F41B9">
        <w:rPr>
          <w:rFonts w:ascii="標楷體" w:eastAsia="標楷體" w:hAnsi="標楷體"/>
          <w:spacing w:val="19"/>
        </w:rPr>
        <w:t>，</w:t>
      </w:r>
      <w:del w:id="244" w:author="總公司 李曉娟 Hsiaochuan.Li" w:date="2024-01-18T09:39:00Z">
        <w:r w:rsidRPr="003F41B9" w:rsidDel="003D399C">
          <w:rPr>
            <w:rFonts w:ascii="標楷體" w:eastAsia="標楷體" w:hAnsi="標楷體"/>
            <w:spacing w:val="19"/>
          </w:rPr>
          <w:delText>乙方</w:delText>
        </w:r>
      </w:del>
      <w:ins w:id="245" w:author="總公司 李曉娟 Hsiaochuan.Li" w:date="2024-01-18T09:39:00Z">
        <w:r w:rsidR="003D399C">
          <w:rPr>
            <w:rFonts w:ascii="標楷體" w:eastAsia="標楷體" w:hAnsi="標楷體" w:hint="eastAsia"/>
            <w:spacing w:val="19"/>
          </w:rPr>
          <w:t>本公司</w:t>
        </w:r>
      </w:ins>
      <w:r w:rsidRPr="003F41B9">
        <w:rPr>
          <w:rFonts w:ascii="標楷體" w:eastAsia="標楷體" w:hAnsi="標楷體"/>
          <w:spacing w:val="19"/>
        </w:rPr>
        <w:t>應就</w:t>
      </w:r>
      <w:del w:id="246" w:author="總公司 李曉娟 Hsiaochuan.Li" w:date="2024-01-18T09:39:00Z">
        <w:r w:rsidRPr="003F41B9" w:rsidDel="003D399C">
          <w:rPr>
            <w:rFonts w:ascii="標楷體" w:eastAsia="標楷體" w:hAnsi="標楷體"/>
            <w:spacing w:val="19"/>
          </w:rPr>
          <w:delText>甲方</w:delText>
        </w:r>
      </w:del>
      <w:ins w:id="247" w:author="總公司 李曉娟 Hsiaochuan.Li" w:date="2024-01-18T09:39:00Z">
        <w:r w:rsidR="003D399C">
          <w:rPr>
            <w:rFonts w:ascii="標楷體" w:eastAsia="標楷體" w:hAnsi="標楷體" w:hint="eastAsia"/>
            <w:spacing w:val="19"/>
          </w:rPr>
          <w:t>客戶</w:t>
        </w:r>
      </w:ins>
      <w:r w:rsidRPr="003F41B9">
        <w:rPr>
          <w:rFonts w:ascii="標楷體" w:eastAsia="標楷體" w:hAnsi="標楷體"/>
          <w:spacing w:val="19"/>
        </w:rPr>
        <w:t>現況設備主動安</w:t>
      </w:r>
      <w:r w:rsidRPr="003F41B9">
        <w:rPr>
          <w:rFonts w:ascii="標楷體" w:eastAsia="標楷體" w:hAnsi="標楷體"/>
          <w:spacing w:val="17"/>
        </w:rPr>
        <w:t>排韌體升版作業</w:t>
      </w:r>
      <w:r w:rsidR="00CF02A9" w:rsidRPr="003F41B9">
        <w:rPr>
          <w:rFonts w:ascii="標楷體" w:eastAsia="標楷體" w:hAnsi="標楷體"/>
          <w:spacing w:val="17"/>
        </w:rPr>
        <w:t>，</w:t>
      </w:r>
      <w:r w:rsidRPr="003F41B9">
        <w:rPr>
          <w:rFonts w:ascii="標楷體" w:eastAsia="標楷體" w:hAnsi="標楷體"/>
          <w:spacing w:val="17"/>
        </w:rPr>
        <w:t>以保障系統安全。</w:t>
      </w:r>
    </w:p>
    <w:p w14:paraId="061C120D" w14:textId="22210371" w:rsidR="00AB04F2" w:rsidRPr="003F41B9" w:rsidRDefault="00EB2532">
      <w:pPr>
        <w:pStyle w:val="a3"/>
        <w:spacing w:before="9" w:line="400" w:lineRule="exact"/>
        <w:ind w:leftChars="258" w:left="1133" w:right="143" w:hangingChars="189" w:hanging="565"/>
        <w:rPr>
          <w:rFonts w:ascii="標楷體" w:eastAsia="標楷體" w:hAnsi="標楷體"/>
          <w:spacing w:val="17"/>
        </w:rPr>
        <w:pPrChange w:id="248" w:author="總公司 李曉娟 Hsiaochuan.Li" w:date="2024-01-18T13:30:00Z">
          <w:pPr>
            <w:pStyle w:val="a3"/>
            <w:spacing w:before="9" w:line="400" w:lineRule="exact"/>
            <w:ind w:leftChars="258" w:left="1133" w:right="143" w:hangingChars="189" w:hanging="565"/>
            <w:jc w:val="left"/>
          </w:pPr>
        </w:pPrChange>
      </w:pPr>
      <w:r w:rsidRPr="003F41B9">
        <w:rPr>
          <w:rFonts w:ascii="標楷體" w:eastAsia="標楷體" w:hAnsi="標楷體"/>
          <w:spacing w:val="19"/>
        </w:rPr>
        <w:t>(</w:t>
      </w:r>
      <w:r w:rsidRPr="003F41B9">
        <w:rPr>
          <w:rFonts w:ascii="標楷體" w:eastAsia="標楷體" w:hAnsi="標楷體"/>
          <w:spacing w:val="21"/>
        </w:rPr>
        <w:t>四</w:t>
      </w:r>
      <w:r w:rsidRPr="003F41B9">
        <w:rPr>
          <w:rFonts w:ascii="標楷體" w:eastAsia="標楷體" w:hAnsi="標楷體"/>
          <w:spacing w:val="-9"/>
        </w:rPr>
        <w:t>)</w:t>
      </w:r>
      <w:r w:rsidRPr="003F41B9">
        <w:rPr>
          <w:rFonts w:ascii="標楷體" w:eastAsia="標楷體" w:hAnsi="標楷體"/>
          <w:spacing w:val="20"/>
        </w:rPr>
        <w:t>技術諮詢：</w:t>
      </w:r>
      <w:del w:id="249" w:author="總公司 李曉娟 Hsiaochuan.Li" w:date="2024-01-18T09:39:00Z">
        <w:r w:rsidRPr="003F41B9" w:rsidDel="003D399C">
          <w:rPr>
            <w:rFonts w:ascii="標楷體" w:eastAsia="標楷體" w:hAnsi="標楷體"/>
            <w:spacing w:val="20"/>
          </w:rPr>
          <w:delText>乙方</w:delText>
        </w:r>
      </w:del>
      <w:ins w:id="250" w:author="總公司 李曉娟 Hsiaochuan.Li" w:date="2024-01-18T09:39:00Z">
        <w:r w:rsidR="003D399C">
          <w:rPr>
            <w:rFonts w:ascii="標楷體" w:eastAsia="標楷體" w:hAnsi="標楷體" w:hint="eastAsia"/>
            <w:spacing w:val="20"/>
          </w:rPr>
          <w:t>本公司</w:t>
        </w:r>
      </w:ins>
      <w:r w:rsidRPr="003F41B9">
        <w:rPr>
          <w:rFonts w:ascii="標楷體" w:eastAsia="標楷體" w:hAnsi="標楷體"/>
          <w:spacing w:val="20"/>
        </w:rPr>
        <w:t>免費提供</w:t>
      </w:r>
      <w:del w:id="251" w:author="總公司 李曉娟 Hsiaochuan.Li" w:date="2024-01-18T09:39:00Z">
        <w:r w:rsidRPr="003F41B9" w:rsidDel="003D399C">
          <w:rPr>
            <w:rFonts w:ascii="標楷體" w:eastAsia="標楷體" w:hAnsi="標楷體"/>
            <w:spacing w:val="20"/>
          </w:rPr>
          <w:delText>甲方</w:delText>
        </w:r>
      </w:del>
      <w:ins w:id="252" w:author="總公司 李曉娟 Hsiaochuan.Li" w:date="2024-01-18T09:39:00Z">
        <w:r w:rsidR="003D399C">
          <w:rPr>
            <w:rFonts w:ascii="標楷體" w:eastAsia="標楷體" w:hAnsi="標楷體" w:hint="eastAsia"/>
            <w:spacing w:val="20"/>
          </w:rPr>
          <w:t>客戶</w:t>
        </w:r>
      </w:ins>
      <w:r w:rsidRPr="003F41B9">
        <w:rPr>
          <w:rFonts w:ascii="標楷體" w:eastAsia="標楷體" w:hAnsi="標楷體"/>
          <w:spacing w:val="20"/>
        </w:rPr>
        <w:t>相關資訊並答覆</w:t>
      </w:r>
      <w:del w:id="253" w:author="總公司 李曉娟 Hsiaochuan.Li" w:date="2024-01-18T09:39:00Z">
        <w:r w:rsidRPr="003F41B9" w:rsidDel="003D399C">
          <w:rPr>
            <w:rFonts w:ascii="標楷體" w:eastAsia="標楷體" w:hAnsi="標楷體"/>
            <w:spacing w:val="30"/>
          </w:rPr>
          <w:delText>甲方</w:delText>
        </w:r>
      </w:del>
      <w:ins w:id="254" w:author="總公司 李曉娟 Hsiaochuan.Li" w:date="2024-01-18T09:39:00Z">
        <w:r w:rsidR="003D399C">
          <w:rPr>
            <w:rFonts w:ascii="標楷體" w:eastAsia="標楷體" w:hAnsi="標楷體" w:hint="eastAsia"/>
            <w:spacing w:val="30"/>
          </w:rPr>
          <w:t>客戶</w:t>
        </w:r>
      </w:ins>
      <w:r w:rsidRPr="003F41B9">
        <w:rPr>
          <w:rFonts w:ascii="標楷體" w:eastAsia="標楷體" w:hAnsi="標楷體"/>
          <w:spacing w:val="30"/>
        </w:rPr>
        <w:t>諮詢之問題。</w:t>
      </w:r>
      <w:del w:id="255" w:author="總公司 李曉娟 Hsiaochuan.Li" w:date="2024-01-18T09:40:00Z">
        <w:r w:rsidRPr="003F41B9" w:rsidDel="003D399C">
          <w:rPr>
            <w:rFonts w:ascii="標楷體" w:eastAsia="標楷體" w:hAnsi="標楷體"/>
            <w:spacing w:val="30"/>
          </w:rPr>
          <w:delText>甲方</w:delText>
        </w:r>
      </w:del>
      <w:ins w:id="256" w:author="總公司 李曉娟 Hsiaochuan.Li" w:date="2024-01-18T09:40:00Z">
        <w:r w:rsidR="003D399C">
          <w:rPr>
            <w:rFonts w:ascii="標楷體" w:eastAsia="標楷體" w:hAnsi="標楷體" w:hint="eastAsia"/>
            <w:spacing w:val="30"/>
          </w:rPr>
          <w:t>客戶</w:t>
        </w:r>
      </w:ins>
      <w:r w:rsidRPr="003F41B9">
        <w:rPr>
          <w:rFonts w:ascii="標楷體" w:eastAsia="標楷體" w:hAnsi="標楷體"/>
          <w:spacing w:val="30"/>
        </w:rPr>
        <w:t>得要求</w:t>
      </w:r>
      <w:del w:id="257" w:author="總公司 李曉娟 Hsiaochuan.Li" w:date="2024-01-18T09:40:00Z">
        <w:r w:rsidRPr="003F41B9" w:rsidDel="003D399C">
          <w:rPr>
            <w:rFonts w:ascii="標楷體" w:eastAsia="標楷體" w:hAnsi="標楷體"/>
            <w:spacing w:val="30"/>
          </w:rPr>
          <w:delText>乙方</w:delText>
        </w:r>
      </w:del>
      <w:ins w:id="258" w:author="總公司 李曉娟 Hsiaochuan.Li" w:date="2024-01-18T09:40:00Z">
        <w:r w:rsidR="003D399C">
          <w:rPr>
            <w:rFonts w:ascii="標楷體" w:eastAsia="標楷體" w:hAnsi="標楷體" w:hint="eastAsia"/>
            <w:spacing w:val="30"/>
          </w:rPr>
          <w:t>本公司</w:t>
        </w:r>
      </w:ins>
      <w:r w:rsidRPr="003F41B9">
        <w:rPr>
          <w:rFonts w:ascii="標楷體" w:eastAsia="標楷體" w:hAnsi="標楷體"/>
          <w:spacing w:val="30"/>
        </w:rPr>
        <w:t>依</w:t>
      </w:r>
      <w:del w:id="259" w:author="總公司 李曉娟 Hsiaochuan.Li" w:date="2024-01-18T09:40:00Z">
        <w:r w:rsidRPr="003F41B9" w:rsidDel="003D399C">
          <w:rPr>
            <w:rFonts w:ascii="標楷體" w:eastAsia="標楷體" w:hAnsi="標楷體"/>
            <w:spacing w:val="30"/>
          </w:rPr>
          <w:delText>甲方</w:delText>
        </w:r>
      </w:del>
      <w:ins w:id="260" w:author="總公司 李曉娟 Hsiaochuan.Li" w:date="2024-01-18T09:40:00Z">
        <w:r w:rsidR="003D399C">
          <w:rPr>
            <w:rFonts w:ascii="標楷體" w:eastAsia="標楷體" w:hAnsi="標楷體" w:hint="eastAsia"/>
            <w:spacing w:val="30"/>
          </w:rPr>
          <w:t>客戶</w:t>
        </w:r>
      </w:ins>
      <w:r w:rsidRPr="003F41B9">
        <w:rPr>
          <w:rFonts w:ascii="標楷體" w:eastAsia="標楷體" w:hAnsi="標楷體"/>
          <w:spacing w:val="30"/>
        </w:rPr>
        <w:t>之需</w:t>
      </w:r>
      <w:r w:rsidRPr="003F41B9">
        <w:rPr>
          <w:rFonts w:ascii="標楷體" w:eastAsia="標楷體" w:hAnsi="標楷體"/>
          <w:spacing w:val="18"/>
        </w:rPr>
        <w:t>要</w:t>
      </w:r>
      <w:r w:rsidR="00CF02A9" w:rsidRPr="003F41B9">
        <w:rPr>
          <w:rFonts w:ascii="標楷體" w:eastAsia="標楷體" w:hAnsi="標楷體"/>
          <w:spacing w:val="18"/>
        </w:rPr>
        <w:t>，</w:t>
      </w:r>
      <w:r w:rsidRPr="003F41B9">
        <w:rPr>
          <w:rFonts w:ascii="標楷體" w:eastAsia="標楷體" w:hAnsi="標楷體"/>
          <w:spacing w:val="18"/>
        </w:rPr>
        <w:t>對</w:t>
      </w:r>
      <w:del w:id="261" w:author="總公司 李曉娟 Hsiaochuan.Li" w:date="2024-01-18T09:40:00Z">
        <w:r w:rsidRPr="003F41B9" w:rsidDel="003D399C">
          <w:rPr>
            <w:rFonts w:ascii="標楷體" w:eastAsia="標楷體" w:hAnsi="標楷體"/>
            <w:spacing w:val="18"/>
          </w:rPr>
          <w:delText>甲方</w:delText>
        </w:r>
      </w:del>
      <w:ins w:id="262" w:author="總公司 李曉娟 Hsiaochuan.Li" w:date="2024-01-18T09:40:00Z">
        <w:r w:rsidR="003D399C">
          <w:rPr>
            <w:rFonts w:ascii="標楷體" w:eastAsia="標楷體" w:hAnsi="標楷體" w:hint="eastAsia"/>
            <w:spacing w:val="18"/>
          </w:rPr>
          <w:t>客戶</w:t>
        </w:r>
      </w:ins>
      <w:r w:rsidRPr="003F41B9">
        <w:rPr>
          <w:rFonts w:ascii="標楷體" w:eastAsia="標楷體" w:hAnsi="標楷體"/>
          <w:spacing w:val="18"/>
        </w:rPr>
        <w:t>指定之人員提供本約設備維修保養</w:t>
      </w:r>
      <w:r w:rsidRPr="003F41B9">
        <w:rPr>
          <w:rFonts w:ascii="標楷體" w:eastAsia="標楷體" w:hAnsi="標楷體"/>
          <w:spacing w:val="17"/>
        </w:rPr>
        <w:t>之訓練</w:t>
      </w:r>
      <w:r w:rsidR="00CF02A9" w:rsidRPr="003F41B9">
        <w:rPr>
          <w:rFonts w:ascii="標楷體" w:eastAsia="標楷體" w:hAnsi="標楷體"/>
          <w:spacing w:val="17"/>
        </w:rPr>
        <w:t>，</w:t>
      </w:r>
      <w:r w:rsidRPr="003F41B9">
        <w:rPr>
          <w:rFonts w:ascii="標楷體" w:eastAsia="標楷體" w:hAnsi="標楷體"/>
          <w:spacing w:val="17"/>
        </w:rPr>
        <w:t>其訓練費另議。</w:t>
      </w:r>
    </w:p>
    <w:p w14:paraId="7A1EF6D1" w14:textId="42DE1057" w:rsidR="00ED0AE2" w:rsidRPr="003F41B9" w:rsidRDefault="00ED0AE2">
      <w:pPr>
        <w:pStyle w:val="a3"/>
        <w:spacing w:before="9" w:line="400" w:lineRule="exact"/>
        <w:ind w:leftChars="258" w:left="1133" w:right="1098" w:hangingChars="189" w:hanging="565"/>
        <w:rPr>
          <w:rFonts w:ascii="標楷體" w:eastAsia="標楷體" w:hAnsi="標楷體"/>
          <w:spacing w:val="19"/>
        </w:rPr>
        <w:pPrChange w:id="263" w:author="總公司 李曉娟 Hsiaochuan.Li" w:date="2024-01-18T13:30:00Z">
          <w:pPr>
            <w:pStyle w:val="a3"/>
            <w:spacing w:before="9" w:line="400" w:lineRule="exact"/>
            <w:ind w:leftChars="258" w:left="1133" w:right="1098" w:hangingChars="189" w:hanging="565"/>
            <w:jc w:val="left"/>
          </w:pPr>
        </w:pPrChange>
      </w:pPr>
      <w:r w:rsidRPr="003F41B9">
        <w:rPr>
          <w:rFonts w:ascii="標楷體" w:eastAsia="標楷體" w:hAnsi="標楷體"/>
          <w:spacing w:val="19"/>
        </w:rPr>
        <w:t>(</w:t>
      </w:r>
      <w:r w:rsidRPr="003F41B9">
        <w:rPr>
          <w:rFonts w:ascii="標楷體" w:eastAsia="標楷體" w:hAnsi="標楷體" w:hint="eastAsia"/>
          <w:spacing w:val="21"/>
        </w:rPr>
        <w:t>五</w:t>
      </w:r>
      <w:r w:rsidRPr="003F41B9">
        <w:rPr>
          <w:rFonts w:ascii="標楷體" w:eastAsia="標楷體" w:hAnsi="標楷體"/>
          <w:spacing w:val="-9"/>
        </w:rPr>
        <w:t>)</w:t>
      </w:r>
      <w:r w:rsidRPr="003F41B9">
        <w:rPr>
          <w:rFonts w:ascii="標楷體" w:eastAsia="標楷體" w:hAnsi="標楷體" w:hint="eastAsia"/>
          <w:spacing w:val="19"/>
        </w:rPr>
        <w:t>異動需求:依據</w:t>
      </w:r>
      <w:del w:id="264" w:author="總公司 李曉娟 Hsiaochuan.Li" w:date="2024-01-18T09:40:00Z">
        <w:r w:rsidRPr="003F41B9" w:rsidDel="003D399C">
          <w:rPr>
            <w:rFonts w:ascii="標楷體" w:eastAsia="標楷體" w:hAnsi="標楷體" w:hint="eastAsia"/>
            <w:spacing w:val="19"/>
          </w:rPr>
          <w:delText>甲方</w:delText>
        </w:r>
      </w:del>
      <w:ins w:id="265" w:author="總公司 李曉娟 Hsiaochuan.Li" w:date="2024-01-18T09:40:00Z">
        <w:r w:rsidR="003D399C">
          <w:rPr>
            <w:rFonts w:ascii="標楷體" w:eastAsia="標楷體" w:hAnsi="標楷體" w:hint="eastAsia"/>
            <w:spacing w:val="19"/>
          </w:rPr>
          <w:t>客戶</w:t>
        </w:r>
      </w:ins>
      <w:r w:rsidRPr="003F41B9">
        <w:rPr>
          <w:rFonts w:ascii="標楷體" w:eastAsia="標楷體" w:hAnsi="標楷體" w:hint="eastAsia"/>
          <w:spacing w:val="19"/>
        </w:rPr>
        <w:t>需求</w:t>
      </w:r>
      <w:r w:rsidR="00F65036" w:rsidRPr="003F41B9">
        <w:rPr>
          <w:rFonts w:ascii="標楷體" w:eastAsia="標楷體" w:hAnsi="標楷體" w:hint="eastAsia"/>
          <w:spacing w:val="19"/>
        </w:rPr>
        <w:t>調整設定，備</w:t>
      </w:r>
      <w:r w:rsidR="001A26AF" w:rsidRPr="003F41B9">
        <w:rPr>
          <w:rFonts w:ascii="標楷體" w:eastAsia="標楷體" w:hAnsi="標楷體" w:hint="eastAsia"/>
          <w:spacing w:val="19"/>
        </w:rPr>
        <w:t>份各</w:t>
      </w:r>
      <w:r w:rsidR="00F65036" w:rsidRPr="003F41B9">
        <w:rPr>
          <w:rFonts w:ascii="標楷體" w:eastAsia="標楷體" w:hAnsi="標楷體" w:hint="eastAsia"/>
          <w:spacing w:val="19"/>
        </w:rPr>
        <w:t>階段設定檔。</w:t>
      </w:r>
    </w:p>
    <w:p w14:paraId="7222D89F" w14:textId="77F5A467" w:rsidR="00627DD3" w:rsidRPr="003F41B9" w:rsidRDefault="00627DD3">
      <w:pPr>
        <w:pStyle w:val="a3"/>
        <w:spacing w:before="9" w:line="400" w:lineRule="exact"/>
        <w:ind w:leftChars="258" w:left="1133" w:right="1098" w:hangingChars="189" w:hanging="565"/>
        <w:rPr>
          <w:rFonts w:ascii="標楷體" w:eastAsia="標楷體" w:hAnsi="標楷體"/>
          <w:spacing w:val="19"/>
        </w:rPr>
        <w:pPrChange w:id="266" w:author="總公司 李曉娟 Hsiaochuan.Li" w:date="2024-01-18T13:30:00Z">
          <w:pPr>
            <w:pStyle w:val="a3"/>
            <w:spacing w:before="9" w:line="400" w:lineRule="exact"/>
            <w:ind w:leftChars="258" w:left="1133" w:right="1098" w:hangingChars="189" w:hanging="565"/>
            <w:jc w:val="left"/>
          </w:pPr>
        </w:pPrChange>
      </w:pPr>
      <w:r w:rsidRPr="003F41B9">
        <w:rPr>
          <w:rFonts w:ascii="標楷體" w:eastAsia="標楷體" w:hAnsi="標楷體" w:hint="eastAsia"/>
          <w:spacing w:val="19"/>
        </w:rPr>
        <w:t>(六)</w:t>
      </w:r>
      <w:ins w:id="267" w:author="總公司 李曉娟 Hsiaochuan.Li" w:date="2024-01-18T09:40:00Z">
        <w:r w:rsidR="003D399C">
          <w:rPr>
            <w:rFonts w:ascii="標楷體" w:eastAsia="標楷體" w:hAnsi="標楷體" w:hint="eastAsia"/>
            <w:spacing w:val="19"/>
          </w:rPr>
          <w:t>本公司</w:t>
        </w:r>
      </w:ins>
      <w:del w:id="268" w:author="總公司 李曉娟 Hsiaochuan.Li" w:date="2024-01-18T09:40:00Z">
        <w:r w:rsidRPr="003F41B9" w:rsidDel="003D399C">
          <w:rPr>
            <w:rFonts w:ascii="標楷體" w:eastAsia="標楷體" w:hAnsi="標楷體"/>
            <w:spacing w:val="19"/>
          </w:rPr>
          <w:delText>乙方</w:delText>
        </w:r>
      </w:del>
      <w:del w:id="269" w:author="總公司 李曉娟 Hsiaochuan.Li" w:date="2024-01-18T09:41:00Z">
        <w:r w:rsidRPr="003F41B9" w:rsidDel="003D399C">
          <w:rPr>
            <w:rFonts w:ascii="標楷體" w:eastAsia="標楷體" w:hAnsi="標楷體"/>
            <w:spacing w:val="19"/>
          </w:rPr>
          <w:delText>應</w:delText>
        </w:r>
      </w:del>
      <w:r w:rsidRPr="003F41B9">
        <w:rPr>
          <w:rFonts w:ascii="標楷體" w:eastAsia="標楷體" w:hAnsi="標楷體"/>
          <w:spacing w:val="19"/>
        </w:rPr>
        <w:t>提供一名專責服務窗口</w:t>
      </w:r>
      <w:ins w:id="270" w:author="總公司 李曉娟 Hsiaochuan.Li" w:date="2024-01-18T09:41:00Z">
        <w:r w:rsidR="003D399C">
          <w:rPr>
            <w:rFonts w:ascii="標楷體" w:eastAsia="標楷體" w:hAnsi="標楷體" w:hint="eastAsia"/>
            <w:spacing w:val="19"/>
          </w:rPr>
          <w:t>，其</w:t>
        </w:r>
      </w:ins>
      <w:del w:id="271" w:author="總公司 李曉娟 Hsiaochuan.Li" w:date="2024-01-18T09:41:00Z">
        <w:r w:rsidRPr="003F41B9" w:rsidDel="003D399C">
          <w:rPr>
            <w:rFonts w:ascii="標楷體" w:eastAsia="標楷體" w:hAnsi="標楷體"/>
            <w:spacing w:val="19"/>
          </w:rPr>
          <w:delText>之</w:delText>
        </w:r>
      </w:del>
      <w:r w:rsidRPr="003F41B9">
        <w:rPr>
          <w:rFonts w:ascii="標楷體" w:eastAsia="標楷體" w:hAnsi="標楷體"/>
          <w:spacing w:val="19"/>
        </w:rPr>
        <w:t>聯繫方式</w:t>
      </w:r>
      <w:ins w:id="272" w:author="總公司 李曉娟 Hsiaochuan.Li" w:date="2024-01-18T09:41:00Z">
        <w:r w:rsidR="003D399C">
          <w:rPr>
            <w:rFonts w:ascii="標楷體" w:eastAsia="標楷體" w:hAnsi="標楷體" w:hint="eastAsia"/>
            <w:spacing w:val="19"/>
          </w:rPr>
          <w:t>如下:</w:t>
        </w:r>
      </w:ins>
      <w:del w:id="273" w:author="總公司 李曉娟 Hsiaochuan.Li" w:date="2024-01-18T09:41:00Z">
        <w:r w:rsidRPr="003F41B9" w:rsidDel="003D399C">
          <w:rPr>
            <w:rFonts w:ascii="標楷體" w:eastAsia="標楷體" w:hAnsi="標楷體"/>
            <w:spacing w:val="19"/>
          </w:rPr>
          <w:delText>。</w:delText>
        </w:r>
      </w:del>
    </w:p>
    <w:p w14:paraId="42D0E629" w14:textId="71E6DE22" w:rsidR="00533B87" w:rsidRPr="00F95A42" w:rsidRDefault="00627DD3">
      <w:pPr>
        <w:pStyle w:val="a3"/>
        <w:spacing w:before="9" w:line="400" w:lineRule="exact"/>
        <w:ind w:leftChars="514" w:left="1131" w:right="1098" w:firstLine="3"/>
        <w:rPr>
          <w:rFonts w:ascii="標楷體" w:eastAsia="標楷體" w:hAnsi="標楷體"/>
          <w:spacing w:val="19"/>
          <w:shd w:val="clear" w:color="auto" w:fill="FFFFFF" w:themeFill="background1"/>
          <w:rPrChange w:id="274" w:author="總公司 駱正達 Chengta.Lo" w:date="2024-01-23T16:00:00Z">
            <w:rPr>
              <w:rFonts w:ascii="標楷體" w:eastAsia="標楷體" w:hAnsi="標楷體"/>
              <w:spacing w:val="19"/>
            </w:rPr>
          </w:rPrChange>
        </w:rPr>
        <w:pPrChange w:id="275" w:author="總公司 李曉娟 Hsiaochuan.Li" w:date="2024-01-18T13:30:00Z">
          <w:pPr>
            <w:pStyle w:val="a3"/>
            <w:spacing w:before="9" w:line="400" w:lineRule="exact"/>
            <w:ind w:leftChars="514" w:left="1131" w:right="1098" w:firstLine="2130"/>
            <w:jc w:val="left"/>
          </w:pPr>
        </w:pPrChange>
      </w:pPr>
      <w:r w:rsidRPr="00F95A42">
        <w:rPr>
          <w:rFonts w:ascii="標楷體" w:eastAsia="標楷體" w:hAnsi="標楷體" w:hint="eastAsia"/>
          <w:spacing w:val="19"/>
          <w:shd w:val="clear" w:color="auto" w:fill="FFFFFF" w:themeFill="background1"/>
          <w:rPrChange w:id="276" w:author="總公司 駱正達 Chengta.Lo" w:date="2024-01-23T16:00:00Z">
            <w:rPr>
              <w:rFonts w:ascii="標楷體" w:eastAsia="標楷體" w:hAnsi="標楷體" w:hint="eastAsia"/>
              <w:spacing w:val="19"/>
            </w:rPr>
          </w:rPrChange>
        </w:rPr>
        <w:t>專責聯繫窗口：</w:t>
      </w:r>
      <w:ins w:id="277" w:author="總公司 駱正達 Chengta.Lo" w:date="2024-01-23T15:58:00Z">
        <w:r w:rsidR="000A256B" w:rsidRPr="00F95A42">
          <w:rPr>
            <w:rFonts w:ascii="標楷體" w:eastAsia="標楷體" w:hAnsi="標楷體" w:hint="eastAsia"/>
            <w:spacing w:val="19"/>
            <w:shd w:val="clear" w:color="auto" w:fill="FFFFFF" w:themeFill="background1"/>
            <w:rPrChange w:id="278" w:author="總公司 駱正達 Chengta.Lo" w:date="2024-01-23T16:00:00Z">
              <w:rPr>
                <w:rFonts w:ascii="標楷體" w:eastAsia="標楷體" w:hAnsi="標楷體" w:hint="eastAsia"/>
                <w:spacing w:val="19"/>
              </w:rPr>
            </w:rPrChange>
          </w:rPr>
          <w:t>朱仁官</w:t>
        </w:r>
      </w:ins>
    </w:p>
    <w:p w14:paraId="1FCF9038" w14:textId="77136D79" w:rsidR="003F41B9" w:rsidRPr="00F95A42" w:rsidRDefault="00627DD3">
      <w:pPr>
        <w:pStyle w:val="a3"/>
        <w:spacing w:before="9" w:line="400" w:lineRule="exact"/>
        <w:ind w:leftChars="514" w:left="1131" w:right="1098" w:firstLine="3"/>
        <w:rPr>
          <w:rFonts w:ascii="標楷體" w:eastAsia="標楷體" w:hAnsi="標楷體"/>
          <w:spacing w:val="19"/>
        </w:rPr>
        <w:pPrChange w:id="279" w:author="總公司 李曉娟 Hsiaochuan.Li" w:date="2024-01-18T13:30:00Z">
          <w:pPr>
            <w:pStyle w:val="a3"/>
            <w:spacing w:before="9" w:line="400" w:lineRule="exact"/>
            <w:ind w:leftChars="1482" w:left="3401" w:right="1098" w:hanging="141"/>
            <w:jc w:val="left"/>
          </w:pPr>
        </w:pPrChange>
      </w:pPr>
      <w:r w:rsidRPr="00F95A42">
        <w:rPr>
          <w:rFonts w:ascii="標楷體" w:eastAsia="標楷體" w:hAnsi="標楷體" w:hint="eastAsia"/>
          <w:spacing w:val="19"/>
          <w:shd w:val="clear" w:color="auto" w:fill="FFFFFF" w:themeFill="background1"/>
          <w:rPrChange w:id="280" w:author="總公司 駱正達 Chengta.Lo" w:date="2024-01-23T16:00:00Z">
            <w:rPr>
              <w:rFonts w:ascii="標楷體" w:eastAsia="標楷體" w:hAnsi="標楷體" w:hint="eastAsia"/>
              <w:spacing w:val="19"/>
            </w:rPr>
          </w:rPrChange>
        </w:rPr>
        <w:t>聯繫電話：</w:t>
      </w:r>
      <w:ins w:id="281" w:author="總公司 駱正達 Chengta.Lo" w:date="2024-01-23T15:59:00Z">
        <w:r w:rsidR="000A256B" w:rsidRPr="00F95A42">
          <w:rPr>
            <w:rFonts w:ascii="標楷體" w:eastAsia="標楷體" w:hAnsi="標楷體" w:hint="eastAsia"/>
            <w:spacing w:val="19"/>
            <w:shd w:val="clear" w:color="auto" w:fill="FFFFFF" w:themeFill="background1"/>
            <w:rPrChange w:id="282" w:author="總公司 駱正達 Chengta.Lo" w:date="2024-01-23T16:00:00Z">
              <w:rPr>
                <w:rFonts w:ascii="標楷體" w:eastAsia="標楷體" w:hAnsi="標楷體" w:hint="eastAsia"/>
                <w:spacing w:val="19"/>
                <w:highlight w:val="yellow"/>
              </w:rPr>
            </w:rPrChange>
          </w:rPr>
          <w:t>(</w:t>
        </w:r>
      </w:ins>
      <w:ins w:id="283" w:author="總公司 駱正達 Chengta.Lo" w:date="2024-01-23T15:58:00Z">
        <w:r w:rsidR="000A256B" w:rsidRPr="00F95A42">
          <w:rPr>
            <w:rFonts w:ascii="標楷體" w:eastAsia="標楷體" w:hAnsi="標楷體" w:hint="eastAsia"/>
            <w:spacing w:val="19"/>
            <w:shd w:val="clear" w:color="auto" w:fill="FFFFFF" w:themeFill="background1"/>
            <w:rPrChange w:id="284" w:author="總公司 駱正達 Chengta.Lo" w:date="2024-01-23T16:00:00Z">
              <w:rPr>
                <w:rFonts w:ascii="標楷體" w:eastAsia="標楷體" w:hAnsi="標楷體" w:hint="eastAsia"/>
                <w:spacing w:val="19"/>
                <w:highlight w:val="yellow"/>
              </w:rPr>
            </w:rPrChange>
          </w:rPr>
          <w:t>0</w:t>
        </w:r>
        <w:r w:rsidR="000A256B" w:rsidRPr="00F95A42">
          <w:rPr>
            <w:rFonts w:ascii="標楷體" w:eastAsia="標楷體" w:hAnsi="標楷體"/>
            <w:spacing w:val="19"/>
            <w:shd w:val="clear" w:color="auto" w:fill="FFFFFF" w:themeFill="background1"/>
            <w:rPrChange w:id="285" w:author="總公司 駱正達 Chengta.Lo" w:date="2024-01-23T16:00:00Z">
              <w:rPr>
                <w:rFonts w:ascii="標楷體" w:eastAsia="標楷體" w:hAnsi="標楷體"/>
                <w:spacing w:val="19"/>
                <w:highlight w:val="yellow"/>
              </w:rPr>
            </w:rPrChange>
          </w:rPr>
          <w:t>2</w:t>
        </w:r>
      </w:ins>
      <w:ins w:id="286" w:author="總公司 駱正達 Chengta.Lo" w:date="2024-01-23T15:59:00Z">
        <w:r w:rsidR="000A256B" w:rsidRPr="00F95A42">
          <w:rPr>
            <w:rFonts w:ascii="標楷體" w:eastAsia="標楷體" w:hAnsi="標楷體"/>
            <w:spacing w:val="19"/>
            <w:shd w:val="clear" w:color="auto" w:fill="FFFFFF" w:themeFill="background1"/>
            <w:rPrChange w:id="287" w:author="總公司 駱正達 Chengta.Lo" w:date="2024-01-23T16:00:00Z">
              <w:rPr>
                <w:rFonts w:ascii="標楷體" w:eastAsia="標楷體" w:hAnsi="標楷體"/>
                <w:spacing w:val="19"/>
                <w:highlight w:val="yellow"/>
              </w:rPr>
            </w:rPrChange>
          </w:rPr>
          <w:t>)</w:t>
        </w:r>
      </w:ins>
      <w:ins w:id="288" w:author="總公司 駱正達 Chengta.Lo" w:date="2024-01-23T15:58:00Z">
        <w:r w:rsidR="000A256B" w:rsidRPr="00F95A42">
          <w:t xml:space="preserve"> </w:t>
        </w:r>
        <w:r w:rsidR="000A256B" w:rsidRPr="00F95A42">
          <w:rPr>
            <w:rFonts w:ascii="標楷體" w:eastAsia="標楷體" w:hAnsi="標楷體"/>
            <w:spacing w:val="19"/>
          </w:rPr>
          <w:t>2522-2122 Ext.6635</w:t>
        </w:r>
      </w:ins>
    </w:p>
    <w:p w14:paraId="25973AE5" w14:textId="2B5CAE82" w:rsidR="003F41B9" w:rsidRPr="00F95A42" w:rsidRDefault="00627DD3">
      <w:pPr>
        <w:pStyle w:val="a3"/>
        <w:spacing w:before="9" w:line="400" w:lineRule="exact"/>
        <w:ind w:leftChars="514" w:left="1131" w:right="1098" w:firstLine="3"/>
        <w:rPr>
          <w:rFonts w:ascii="標楷體" w:eastAsia="標楷體" w:hAnsi="標楷體"/>
          <w:spacing w:val="19"/>
        </w:rPr>
        <w:pPrChange w:id="289" w:author="總公司 李曉娟 Hsiaochuan.Li" w:date="2024-01-18T13:30:00Z">
          <w:pPr>
            <w:pStyle w:val="a3"/>
            <w:spacing w:before="9" w:line="400" w:lineRule="exact"/>
            <w:ind w:leftChars="1482" w:left="3401" w:right="1098" w:hanging="141"/>
            <w:jc w:val="left"/>
          </w:pPr>
        </w:pPrChange>
      </w:pPr>
      <w:r w:rsidRPr="00F95A42">
        <w:rPr>
          <w:rFonts w:ascii="標楷體" w:eastAsia="標楷體" w:hAnsi="標楷體" w:hint="eastAsia"/>
          <w:spacing w:val="19"/>
        </w:rPr>
        <w:t>行動電話：</w:t>
      </w:r>
      <w:ins w:id="290" w:author="總公司 駱正達 Chengta.Lo" w:date="2024-01-23T15:59:00Z">
        <w:r w:rsidR="008A5C2A" w:rsidRPr="00F95A42">
          <w:t>0</w:t>
        </w:r>
        <w:r w:rsidR="008A5C2A" w:rsidRPr="00F95A42">
          <w:rPr>
            <w:rFonts w:ascii="標楷體" w:eastAsia="標楷體" w:hAnsi="標楷體"/>
            <w:spacing w:val="19"/>
          </w:rPr>
          <w:t>989-782-117</w:t>
        </w:r>
      </w:ins>
    </w:p>
    <w:p w14:paraId="064DC2F5" w14:textId="0D70E83F" w:rsidR="00C039C2" w:rsidRPr="003F41B9" w:rsidRDefault="00627DD3">
      <w:pPr>
        <w:pStyle w:val="a3"/>
        <w:spacing w:before="9" w:line="400" w:lineRule="exact"/>
        <w:ind w:leftChars="514" w:left="1131" w:right="1098" w:firstLine="3"/>
        <w:rPr>
          <w:rFonts w:ascii="標楷體" w:eastAsia="標楷體" w:hAnsi="標楷體"/>
        </w:rPr>
        <w:pPrChange w:id="291" w:author="總公司 李曉娟 Hsiaochuan.Li" w:date="2024-01-18T13:30:00Z">
          <w:pPr>
            <w:pStyle w:val="a3"/>
            <w:spacing w:before="9" w:line="400" w:lineRule="exact"/>
            <w:ind w:leftChars="1482" w:left="3401" w:right="1098" w:hanging="141"/>
            <w:jc w:val="left"/>
          </w:pPr>
        </w:pPrChange>
      </w:pPr>
      <w:r w:rsidRPr="00F95A42">
        <w:rPr>
          <w:rFonts w:ascii="標楷體" w:eastAsia="標楷體" w:hAnsi="標楷體" w:hint="eastAsia"/>
          <w:spacing w:val="19"/>
        </w:rPr>
        <w:t>電子郵件：</w:t>
      </w:r>
      <w:ins w:id="292" w:author="總公司 駱正達 Chengta.Lo" w:date="2024-01-23T15:59:00Z">
        <w:r w:rsidR="008A5C2A" w:rsidRPr="00F95A42">
          <w:rPr>
            <w:rFonts w:ascii="標楷體" w:eastAsia="標楷體" w:hAnsi="標楷體"/>
            <w:spacing w:val="19"/>
          </w:rPr>
          <w:t>Edward@ac</w:t>
        </w:r>
        <w:r w:rsidR="008A5C2A" w:rsidRPr="008A5C2A">
          <w:rPr>
            <w:rFonts w:ascii="標楷體" w:eastAsia="標楷體" w:hAnsi="標楷體"/>
            <w:spacing w:val="19"/>
          </w:rPr>
          <w:t>ts-corp.com</w:t>
        </w:r>
      </w:ins>
    </w:p>
    <w:p w14:paraId="7DED30CB" w14:textId="146E0583" w:rsidR="00AB04F2" w:rsidRPr="003F41B9" w:rsidRDefault="00EB2532">
      <w:pPr>
        <w:pStyle w:val="a3"/>
        <w:spacing w:before="9" w:line="400" w:lineRule="exact"/>
        <w:ind w:left="0" w:right="1098"/>
        <w:rPr>
          <w:rFonts w:ascii="標楷體" w:eastAsia="標楷體" w:hAnsi="標楷體"/>
        </w:rPr>
        <w:pPrChange w:id="293" w:author="總公司 李曉娟 Hsiaochuan.Li" w:date="2024-01-18T13:30:00Z">
          <w:pPr>
            <w:pStyle w:val="a3"/>
            <w:spacing w:before="9" w:line="400" w:lineRule="exact"/>
            <w:ind w:left="0" w:right="1098"/>
            <w:jc w:val="left"/>
          </w:pPr>
        </w:pPrChange>
      </w:pPr>
      <w:r w:rsidRPr="003F41B9">
        <w:rPr>
          <w:rFonts w:ascii="標楷體" w:eastAsia="標楷體" w:hAnsi="標楷體"/>
          <w:spacing w:val="11"/>
        </w:rPr>
        <w:t>六、</w:t>
      </w:r>
      <w:r w:rsidRPr="003F41B9">
        <w:rPr>
          <w:rFonts w:ascii="標楷體" w:eastAsia="標楷體" w:hAnsi="標楷體"/>
          <w:spacing w:val="19"/>
        </w:rPr>
        <w:t>除外</w:t>
      </w:r>
      <w:r w:rsidRPr="003F41B9">
        <w:rPr>
          <w:rFonts w:ascii="標楷體" w:eastAsia="標楷體" w:hAnsi="標楷體"/>
          <w:spacing w:val="14"/>
        </w:rPr>
        <w:t>事項：</w:t>
      </w:r>
    </w:p>
    <w:p w14:paraId="0F75E52B" w14:textId="387DB0E4" w:rsidR="00AB04F2" w:rsidRPr="003F41B9" w:rsidRDefault="00EB2532" w:rsidP="004D3282">
      <w:pPr>
        <w:pStyle w:val="a3"/>
        <w:spacing w:before="123" w:line="400" w:lineRule="exact"/>
        <w:ind w:leftChars="257" w:left="565" w:firstLine="2"/>
        <w:rPr>
          <w:rFonts w:ascii="標楷體" w:eastAsia="標楷體" w:hAnsi="標楷體"/>
        </w:rPr>
      </w:pPr>
      <w:r w:rsidRPr="003F41B9">
        <w:rPr>
          <w:rFonts w:ascii="標楷體" w:eastAsia="標楷體" w:hAnsi="標楷體"/>
          <w:spacing w:val="21"/>
        </w:rPr>
        <w:t>下列</w:t>
      </w:r>
      <w:r w:rsidRPr="003F41B9">
        <w:rPr>
          <w:rFonts w:ascii="標楷體" w:eastAsia="標楷體" w:hAnsi="標楷體"/>
          <w:spacing w:val="16"/>
        </w:rPr>
        <w:t>事項</w:t>
      </w:r>
      <w:r w:rsidRPr="003F41B9">
        <w:rPr>
          <w:rFonts w:ascii="標楷體" w:eastAsia="標楷體" w:hAnsi="標楷體"/>
          <w:spacing w:val="21"/>
        </w:rPr>
        <w:t>不屬</w:t>
      </w:r>
      <w:del w:id="294" w:author="總公司 李曉娟 Hsiaochuan.Li" w:date="2024-01-18T13:05:00Z">
        <w:r w:rsidRPr="003F41B9" w:rsidDel="00435100">
          <w:rPr>
            <w:rFonts w:ascii="標楷體" w:eastAsia="標楷體" w:hAnsi="標楷體" w:hint="eastAsia"/>
            <w:spacing w:val="21"/>
          </w:rPr>
          <w:delText>前條</w:delText>
        </w:r>
      </w:del>
      <w:ins w:id="295" w:author="總公司 李曉娟 Hsiaochuan.Li" w:date="2024-01-18T13:05:00Z">
        <w:r w:rsidR="00435100">
          <w:rPr>
            <w:rFonts w:ascii="標楷體" w:eastAsia="標楷體" w:hAnsi="標楷體" w:hint="eastAsia"/>
            <w:spacing w:val="21"/>
          </w:rPr>
          <w:t>本公司</w:t>
        </w:r>
      </w:ins>
      <w:r w:rsidRPr="003F41B9">
        <w:rPr>
          <w:rFonts w:ascii="標楷體" w:eastAsia="標楷體" w:hAnsi="標楷體"/>
          <w:spacing w:val="21"/>
        </w:rPr>
        <w:t>之維護範圍</w:t>
      </w:r>
      <w:r w:rsidR="00CF02A9" w:rsidRPr="003F41B9">
        <w:rPr>
          <w:rFonts w:ascii="標楷體" w:eastAsia="標楷體" w:hAnsi="標楷體"/>
          <w:spacing w:val="21"/>
        </w:rPr>
        <w:t>，</w:t>
      </w:r>
      <w:r w:rsidRPr="003F41B9">
        <w:rPr>
          <w:rFonts w:ascii="標楷體" w:eastAsia="標楷體" w:hAnsi="標楷體"/>
          <w:spacing w:val="21"/>
        </w:rPr>
        <w:t>若</w:t>
      </w:r>
      <w:del w:id="296" w:author="總公司 李曉娟 Hsiaochuan.Li" w:date="2024-01-18T09:42:00Z">
        <w:r w:rsidRPr="003F41B9" w:rsidDel="008E67FB">
          <w:rPr>
            <w:rFonts w:ascii="標楷體" w:eastAsia="標楷體" w:hAnsi="標楷體"/>
            <w:spacing w:val="21"/>
          </w:rPr>
          <w:delText>甲方</w:delText>
        </w:r>
      </w:del>
      <w:ins w:id="297" w:author="總公司 李曉娟 Hsiaochuan.Li" w:date="2024-01-18T09:42:00Z">
        <w:r w:rsidR="008E67FB">
          <w:rPr>
            <w:rFonts w:ascii="標楷體" w:eastAsia="標楷體" w:hAnsi="標楷體" w:hint="eastAsia"/>
            <w:spacing w:val="21"/>
          </w:rPr>
          <w:t>客</w:t>
        </w:r>
      </w:ins>
      <w:ins w:id="298" w:author="總公司 李曉娟 Hsiaochuan.Li" w:date="2024-01-18T11:55:00Z">
        <w:r w:rsidR="001E6DE4">
          <w:rPr>
            <w:rFonts w:ascii="標楷體" w:eastAsia="標楷體" w:hAnsi="標楷體" w:hint="eastAsia"/>
            <w:spacing w:val="21"/>
          </w:rPr>
          <w:t>戶</w:t>
        </w:r>
      </w:ins>
      <w:r w:rsidRPr="003F41B9">
        <w:rPr>
          <w:rFonts w:ascii="標楷體" w:eastAsia="標楷體" w:hAnsi="標楷體"/>
          <w:spacing w:val="21"/>
        </w:rPr>
        <w:t>要求提供下</w:t>
      </w:r>
      <w:r w:rsidRPr="003F41B9">
        <w:rPr>
          <w:rFonts w:ascii="標楷體" w:eastAsia="標楷體" w:hAnsi="標楷體"/>
          <w:spacing w:val="11"/>
        </w:rPr>
        <w:t>列事項時</w:t>
      </w:r>
      <w:r w:rsidR="00CF02A9" w:rsidRPr="003F41B9">
        <w:rPr>
          <w:rFonts w:ascii="標楷體" w:eastAsia="標楷體" w:hAnsi="標楷體"/>
          <w:spacing w:val="11"/>
        </w:rPr>
        <w:t>，</w:t>
      </w:r>
      <w:r w:rsidRPr="003F41B9">
        <w:rPr>
          <w:rFonts w:ascii="標楷體" w:eastAsia="標楷體" w:hAnsi="標楷體"/>
          <w:spacing w:val="11"/>
        </w:rPr>
        <w:t>維護費另議</w:t>
      </w:r>
      <w:r w:rsidR="00CF02A9" w:rsidRPr="003F41B9">
        <w:rPr>
          <w:rFonts w:ascii="標楷體" w:eastAsia="標楷體" w:hAnsi="標楷體"/>
          <w:spacing w:val="11"/>
        </w:rPr>
        <w:t>，</w:t>
      </w:r>
      <w:r w:rsidRPr="003F41B9">
        <w:rPr>
          <w:rFonts w:ascii="標楷體" w:eastAsia="標楷體" w:hAnsi="標楷體"/>
          <w:spacing w:val="11"/>
        </w:rPr>
        <w:t>並酌收零件、材料費及工</w:t>
      </w:r>
      <w:r w:rsidRPr="003F41B9">
        <w:rPr>
          <w:rFonts w:ascii="標楷體" w:eastAsia="標楷體" w:hAnsi="標楷體"/>
          <w:spacing w:val="6"/>
        </w:rPr>
        <w:t>資：</w:t>
      </w:r>
    </w:p>
    <w:p w14:paraId="38E55B31" w14:textId="7A35780A" w:rsidR="00AB04F2" w:rsidRPr="003F41B9" w:rsidRDefault="00EB2532">
      <w:pPr>
        <w:pStyle w:val="a3"/>
        <w:spacing w:before="9" w:line="400" w:lineRule="exact"/>
        <w:ind w:leftChars="258" w:left="1133" w:right="1098" w:hangingChars="189" w:hanging="565"/>
        <w:rPr>
          <w:rFonts w:ascii="標楷體" w:eastAsia="標楷體" w:hAnsi="標楷體"/>
          <w:spacing w:val="19"/>
        </w:rPr>
        <w:pPrChange w:id="299" w:author="總公司 李曉娟 Hsiaochuan.Li" w:date="2024-01-18T13:37:00Z">
          <w:pPr>
            <w:pStyle w:val="a3"/>
            <w:spacing w:before="9" w:line="400" w:lineRule="exact"/>
            <w:ind w:leftChars="258" w:left="1133" w:right="1098" w:hangingChars="189" w:hanging="565"/>
            <w:jc w:val="left"/>
          </w:pPr>
        </w:pPrChange>
      </w:pPr>
      <w:r w:rsidRPr="003F41B9">
        <w:rPr>
          <w:rFonts w:ascii="標楷體" w:eastAsia="標楷體" w:hAnsi="標楷體"/>
          <w:spacing w:val="19"/>
        </w:rPr>
        <w:t>(</w:t>
      </w:r>
      <w:proofErr w:type="gramStart"/>
      <w:r w:rsidRPr="003F41B9">
        <w:rPr>
          <w:rFonts w:ascii="標楷體" w:eastAsia="標楷體" w:hAnsi="標楷體"/>
          <w:spacing w:val="21"/>
        </w:rPr>
        <w:t>一</w:t>
      </w:r>
      <w:proofErr w:type="gramEnd"/>
      <w:r w:rsidRPr="003F41B9">
        <w:rPr>
          <w:rFonts w:ascii="標楷體" w:eastAsia="標楷體" w:hAnsi="標楷體"/>
        </w:rPr>
        <w:t>)</w:t>
      </w:r>
      <w:r w:rsidRPr="005F223D">
        <w:rPr>
          <w:rFonts w:ascii="標楷體" w:eastAsia="標楷體" w:hAnsi="標楷體"/>
          <w:spacing w:val="19"/>
        </w:rPr>
        <w:t>設備</w:t>
      </w:r>
      <w:r w:rsidRPr="003F41B9">
        <w:rPr>
          <w:rFonts w:ascii="標楷體" w:eastAsia="標楷體" w:hAnsi="標楷體"/>
          <w:spacing w:val="19"/>
        </w:rPr>
        <w:t>之增設、移動、撤離等有關作業及會同作業。</w:t>
      </w:r>
    </w:p>
    <w:p w14:paraId="51E845F5" w14:textId="4480DDFF" w:rsidR="00AB04F2" w:rsidRPr="003F41B9" w:rsidRDefault="00EB2532">
      <w:pPr>
        <w:pStyle w:val="a3"/>
        <w:spacing w:before="9" w:line="400" w:lineRule="exact"/>
        <w:ind w:leftChars="258" w:left="1133" w:right="2" w:hangingChars="189" w:hanging="565"/>
        <w:rPr>
          <w:rFonts w:ascii="標楷體" w:eastAsia="標楷體" w:hAnsi="標楷體"/>
          <w:spacing w:val="19"/>
        </w:rPr>
        <w:pPrChange w:id="300" w:author="總公司 李曉娟 Hsiaochuan.Li" w:date="2024-01-18T13:37:00Z">
          <w:pPr>
            <w:pStyle w:val="a3"/>
            <w:spacing w:before="9" w:line="400" w:lineRule="exact"/>
            <w:ind w:leftChars="258" w:left="1133" w:right="2" w:hangingChars="189" w:hanging="565"/>
            <w:jc w:val="left"/>
          </w:pPr>
        </w:pPrChange>
      </w:pPr>
      <w:r w:rsidRPr="003F41B9">
        <w:rPr>
          <w:rFonts w:ascii="標楷體" w:eastAsia="標楷體" w:hAnsi="標楷體"/>
          <w:spacing w:val="19"/>
        </w:rPr>
        <w:t>(二)因</w:t>
      </w:r>
      <w:ins w:id="301" w:author="總公司 李曉娟 Hsiaochuan.Li" w:date="2024-01-18T09:42:00Z">
        <w:r w:rsidR="008E67FB">
          <w:rPr>
            <w:rFonts w:ascii="標楷體" w:eastAsia="標楷體" w:hAnsi="標楷體" w:hint="eastAsia"/>
            <w:spacing w:val="19"/>
          </w:rPr>
          <w:t>客戶</w:t>
        </w:r>
      </w:ins>
      <w:del w:id="302" w:author="總公司 李曉娟 Hsiaochuan.Li" w:date="2024-01-18T09:42:00Z">
        <w:r w:rsidRPr="003F41B9" w:rsidDel="008E67FB">
          <w:rPr>
            <w:rFonts w:ascii="標楷體" w:eastAsia="標楷體" w:hAnsi="標楷體"/>
            <w:spacing w:val="19"/>
          </w:rPr>
          <w:delText>甲方</w:delText>
        </w:r>
      </w:del>
      <w:r w:rsidRPr="003F41B9">
        <w:rPr>
          <w:rFonts w:ascii="標楷體" w:eastAsia="標楷體" w:hAnsi="標楷體"/>
          <w:spacing w:val="19"/>
        </w:rPr>
        <w:t>之要求而改裝設備。</w:t>
      </w:r>
    </w:p>
    <w:p w14:paraId="56D0BC11" w14:textId="6B92D057" w:rsidR="00AB04F2" w:rsidRPr="003F41B9" w:rsidRDefault="00EB2532">
      <w:pPr>
        <w:pStyle w:val="a3"/>
        <w:spacing w:before="9" w:line="400" w:lineRule="exact"/>
        <w:ind w:leftChars="258" w:left="1133" w:right="2" w:hangingChars="189" w:hanging="565"/>
        <w:rPr>
          <w:rFonts w:ascii="標楷體" w:eastAsia="標楷體" w:hAnsi="標楷體"/>
          <w:spacing w:val="19"/>
        </w:rPr>
        <w:pPrChange w:id="303" w:author="總公司 李曉娟 Hsiaochuan.Li" w:date="2024-01-18T13:37:00Z">
          <w:pPr>
            <w:pStyle w:val="a3"/>
            <w:spacing w:before="9" w:line="400" w:lineRule="exact"/>
            <w:ind w:leftChars="258" w:left="1133" w:right="2" w:hangingChars="189" w:hanging="565"/>
            <w:jc w:val="left"/>
          </w:pPr>
        </w:pPrChange>
      </w:pPr>
      <w:r w:rsidRPr="003F41B9">
        <w:rPr>
          <w:rFonts w:ascii="標楷體" w:eastAsia="標楷體" w:hAnsi="標楷體"/>
          <w:spacing w:val="19"/>
        </w:rPr>
        <w:t>(三)設備以外之配線工事</w:t>
      </w:r>
      <w:r w:rsidR="00CF02A9" w:rsidRPr="003F41B9">
        <w:rPr>
          <w:rFonts w:ascii="標楷體" w:eastAsia="標楷體" w:hAnsi="標楷體"/>
          <w:spacing w:val="19"/>
        </w:rPr>
        <w:t>，</w:t>
      </w:r>
      <w:r w:rsidRPr="003F41B9">
        <w:rPr>
          <w:rFonts w:ascii="標楷體" w:eastAsia="標楷體" w:hAnsi="標楷體"/>
          <w:spacing w:val="19"/>
        </w:rPr>
        <w:t>或非</w:t>
      </w:r>
      <w:del w:id="304" w:author="總公司 李曉娟 Hsiaochuan.Li" w:date="2024-01-18T09:42:00Z">
        <w:r w:rsidRPr="003F41B9" w:rsidDel="008E67FB">
          <w:rPr>
            <w:rFonts w:ascii="標楷體" w:eastAsia="標楷體" w:hAnsi="標楷體"/>
            <w:spacing w:val="19"/>
          </w:rPr>
          <w:delText>乙方</w:delText>
        </w:r>
      </w:del>
      <w:ins w:id="305" w:author="總公司 李曉娟 Hsiaochuan.Li" w:date="2024-01-18T09:42:00Z">
        <w:r w:rsidR="008E67FB">
          <w:rPr>
            <w:rFonts w:ascii="標楷體" w:eastAsia="標楷體" w:hAnsi="標楷體" w:hint="eastAsia"/>
            <w:spacing w:val="19"/>
          </w:rPr>
          <w:t>本公司</w:t>
        </w:r>
      </w:ins>
      <w:r w:rsidRPr="003F41B9">
        <w:rPr>
          <w:rFonts w:ascii="標楷體" w:eastAsia="標楷體" w:hAnsi="標楷體"/>
          <w:spacing w:val="19"/>
        </w:rPr>
        <w:t>提供之補助品、附屬品、設備之修理。</w:t>
      </w:r>
    </w:p>
    <w:p w14:paraId="20CBBFE1" w14:textId="7C1D65FA" w:rsidR="00AB04F2" w:rsidRPr="003F41B9" w:rsidRDefault="00EB2532">
      <w:pPr>
        <w:pStyle w:val="a3"/>
        <w:spacing w:before="9" w:line="400" w:lineRule="exact"/>
        <w:ind w:leftChars="258" w:left="1133" w:right="2" w:hangingChars="189" w:hanging="565"/>
        <w:rPr>
          <w:rFonts w:ascii="標楷體" w:eastAsia="標楷體" w:hAnsi="標楷體"/>
        </w:rPr>
        <w:pPrChange w:id="306" w:author="總公司 李曉娟 Hsiaochuan.Li" w:date="2024-01-18T13:37:00Z">
          <w:pPr>
            <w:pStyle w:val="a3"/>
            <w:spacing w:before="9" w:line="400" w:lineRule="exact"/>
            <w:ind w:leftChars="258" w:left="1133" w:right="2" w:hangingChars="189" w:hanging="565"/>
            <w:jc w:val="left"/>
          </w:pPr>
        </w:pPrChange>
      </w:pPr>
      <w:r w:rsidRPr="003F41B9">
        <w:rPr>
          <w:rFonts w:ascii="標楷體" w:eastAsia="標楷體" w:hAnsi="標楷體"/>
          <w:spacing w:val="19"/>
        </w:rPr>
        <w:t>(四)連接</w:t>
      </w:r>
      <w:del w:id="307" w:author="總公司 李曉娟 Hsiaochuan.Li" w:date="2024-01-18T09:42:00Z">
        <w:r w:rsidRPr="003F41B9" w:rsidDel="008E67FB">
          <w:rPr>
            <w:rFonts w:ascii="標楷體" w:eastAsia="標楷體" w:hAnsi="標楷體"/>
            <w:spacing w:val="19"/>
          </w:rPr>
          <w:delText>乙方</w:delText>
        </w:r>
      </w:del>
      <w:ins w:id="308" w:author="總公司 李曉娟 Hsiaochuan.Li" w:date="2024-01-18T09:42:00Z">
        <w:r w:rsidR="008E67FB">
          <w:rPr>
            <w:rFonts w:ascii="標楷體" w:eastAsia="標楷體" w:hAnsi="標楷體" w:hint="eastAsia"/>
            <w:spacing w:val="19"/>
          </w:rPr>
          <w:t>本公司</w:t>
        </w:r>
      </w:ins>
      <w:r w:rsidRPr="003F41B9">
        <w:rPr>
          <w:rFonts w:ascii="標楷體" w:eastAsia="標楷體" w:hAnsi="標楷體"/>
          <w:spacing w:val="19"/>
        </w:rPr>
        <w:t>設備之配線或者其他公司產品故障修理時</w:t>
      </w:r>
      <w:r w:rsidR="00CF02A9" w:rsidRPr="003F41B9">
        <w:rPr>
          <w:rFonts w:ascii="標楷體" w:eastAsia="標楷體" w:hAnsi="標楷體"/>
          <w:spacing w:val="19"/>
        </w:rPr>
        <w:t>，</w:t>
      </w:r>
      <w:r w:rsidRPr="003F41B9">
        <w:rPr>
          <w:rFonts w:ascii="標楷體" w:eastAsia="標楷體" w:hAnsi="標楷體"/>
          <w:spacing w:val="19"/>
        </w:rPr>
        <w:t>需</w:t>
      </w:r>
      <w:del w:id="309" w:author="總公司 李曉娟 Hsiaochuan.Li" w:date="2024-01-18T09:42:00Z">
        <w:r w:rsidRPr="003F41B9" w:rsidDel="008E67FB">
          <w:rPr>
            <w:rFonts w:ascii="標楷體" w:eastAsia="標楷體" w:hAnsi="標楷體"/>
            <w:spacing w:val="19"/>
          </w:rPr>
          <w:delText>乙方</w:delText>
        </w:r>
      </w:del>
      <w:ins w:id="310" w:author="總公司 李曉娟 Hsiaochuan.Li" w:date="2024-01-18T09:42:00Z">
        <w:r w:rsidR="008E67FB">
          <w:rPr>
            <w:rFonts w:ascii="標楷體" w:eastAsia="標楷體" w:hAnsi="標楷體" w:hint="eastAsia"/>
            <w:spacing w:val="19"/>
          </w:rPr>
          <w:t>本公司</w:t>
        </w:r>
      </w:ins>
      <w:r w:rsidRPr="003F41B9">
        <w:rPr>
          <w:rFonts w:ascii="標楷體" w:eastAsia="標楷體" w:hAnsi="標楷體"/>
          <w:spacing w:val="19"/>
        </w:rPr>
        <w:t>技術</w:t>
      </w:r>
      <w:r w:rsidRPr="003F41B9">
        <w:rPr>
          <w:rFonts w:ascii="標楷體" w:eastAsia="標楷體" w:hAnsi="標楷體"/>
          <w:spacing w:val="17"/>
        </w:rPr>
        <w:t>人員會同檢查之費用。</w:t>
      </w:r>
    </w:p>
    <w:p w14:paraId="438CDD33" w14:textId="362B2824" w:rsidR="00AB04F2" w:rsidRPr="003F41B9" w:rsidRDefault="00EB2532">
      <w:pPr>
        <w:pStyle w:val="a3"/>
        <w:spacing w:before="9" w:line="400" w:lineRule="exact"/>
        <w:ind w:leftChars="258" w:left="1133" w:right="1098" w:hangingChars="189" w:hanging="565"/>
        <w:rPr>
          <w:rFonts w:ascii="標楷體" w:eastAsia="標楷體" w:hAnsi="標楷體"/>
        </w:rPr>
        <w:pPrChange w:id="311" w:author="總公司 李曉娟 Hsiaochuan.Li" w:date="2024-01-18T13:37:00Z">
          <w:pPr>
            <w:pStyle w:val="a3"/>
            <w:spacing w:before="9" w:line="400" w:lineRule="exact"/>
            <w:ind w:leftChars="258" w:left="1133" w:right="1098" w:hangingChars="189" w:hanging="565"/>
            <w:jc w:val="left"/>
          </w:pPr>
        </w:pPrChange>
      </w:pPr>
      <w:r w:rsidRPr="003F41B9">
        <w:rPr>
          <w:rFonts w:ascii="標楷體" w:eastAsia="標楷體" w:hAnsi="標楷體"/>
          <w:spacing w:val="19"/>
        </w:rPr>
        <w:t>(</w:t>
      </w:r>
      <w:r w:rsidRPr="003F41B9">
        <w:rPr>
          <w:rFonts w:ascii="標楷體" w:eastAsia="標楷體" w:hAnsi="標楷體"/>
          <w:spacing w:val="21"/>
        </w:rPr>
        <w:t>五</w:t>
      </w:r>
      <w:r w:rsidRPr="003F41B9">
        <w:rPr>
          <w:rFonts w:ascii="標楷體" w:eastAsia="標楷體" w:hAnsi="標楷體"/>
          <w:spacing w:val="22"/>
        </w:rPr>
        <w:t>)</w:t>
      </w:r>
      <w:r w:rsidRPr="003F41B9">
        <w:rPr>
          <w:rFonts w:ascii="標楷體" w:eastAsia="標楷體" w:hAnsi="標楷體"/>
          <w:spacing w:val="15"/>
        </w:rPr>
        <w:t>人為過失之損壞。</w:t>
      </w:r>
    </w:p>
    <w:p w14:paraId="0E0ECBCA" w14:textId="07E02918" w:rsidR="00AB04F2" w:rsidRPr="003F41B9" w:rsidRDefault="00EB2532">
      <w:pPr>
        <w:pStyle w:val="a3"/>
        <w:tabs>
          <w:tab w:val="left" w:pos="1132"/>
        </w:tabs>
        <w:spacing w:before="128" w:line="400" w:lineRule="exact"/>
        <w:ind w:left="0" w:right="6531"/>
        <w:rPr>
          <w:rFonts w:ascii="標楷體" w:eastAsia="標楷體" w:hAnsi="標楷體"/>
        </w:rPr>
        <w:pPrChange w:id="312" w:author="總公司 李曉娟 Hsiaochuan.Li" w:date="2024-01-18T13:37:00Z">
          <w:pPr>
            <w:pStyle w:val="a3"/>
            <w:tabs>
              <w:tab w:val="left" w:pos="1132"/>
            </w:tabs>
            <w:spacing w:before="128" w:line="400" w:lineRule="exact"/>
            <w:ind w:left="0" w:right="6531"/>
            <w:jc w:val="right"/>
          </w:pPr>
        </w:pPrChange>
      </w:pPr>
      <w:r w:rsidRPr="003F41B9">
        <w:rPr>
          <w:rFonts w:ascii="標楷體" w:eastAsia="標楷體" w:hAnsi="標楷體"/>
          <w:spacing w:val="22"/>
        </w:rPr>
        <w:t>七</w:t>
      </w:r>
      <w:r w:rsidRPr="003F41B9">
        <w:rPr>
          <w:rFonts w:ascii="標楷體" w:eastAsia="標楷體" w:hAnsi="標楷體"/>
          <w:spacing w:val="-10"/>
        </w:rPr>
        <w:t>、</w:t>
      </w:r>
      <w:r w:rsidRPr="003F41B9">
        <w:rPr>
          <w:rFonts w:ascii="標楷體" w:eastAsia="標楷體" w:hAnsi="標楷體"/>
          <w:spacing w:val="22"/>
        </w:rPr>
        <w:t>維</w:t>
      </w:r>
      <w:r w:rsidRPr="003F41B9">
        <w:rPr>
          <w:rFonts w:ascii="標楷體" w:eastAsia="標楷體" w:hAnsi="標楷體"/>
          <w:spacing w:val="19"/>
        </w:rPr>
        <w:t>護</w:t>
      </w:r>
      <w:r w:rsidRPr="003F41B9">
        <w:rPr>
          <w:rFonts w:ascii="標楷體" w:eastAsia="標楷體" w:hAnsi="標楷體"/>
          <w:spacing w:val="22"/>
        </w:rPr>
        <w:t>及修</w:t>
      </w:r>
      <w:r w:rsidRPr="003F41B9">
        <w:rPr>
          <w:rFonts w:ascii="標楷體" w:eastAsia="標楷體" w:hAnsi="標楷體"/>
          <w:spacing w:val="19"/>
        </w:rPr>
        <w:t>護</w:t>
      </w:r>
      <w:r w:rsidRPr="003F41B9">
        <w:rPr>
          <w:rFonts w:ascii="標楷體" w:eastAsia="標楷體" w:hAnsi="標楷體"/>
          <w:spacing w:val="22"/>
        </w:rPr>
        <w:t>作業時</w:t>
      </w:r>
      <w:r w:rsidRPr="003F41B9">
        <w:rPr>
          <w:rFonts w:ascii="標楷體" w:eastAsia="標楷體" w:hAnsi="標楷體"/>
          <w:spacing w:val="19"/>
        </w:rPr>
        <w:t>間</w:t>
      </w:r>
      <w:r w:rsidRPr="003F41B9">
        <w:rPr>
          <w:rFonts w:ascii="標楷體" w:eastAsia="標楷體" w:hAnsi="標楷體"/>
          <w:spacing w:val="-10"/>
        </w:rPr>
        <w:t>：</w:t>
      </w:r>
    </w:p>
    <w:p w14:paraId="68ACCB30" w14:textId="2E639C2A" w:rsidR="00AB04F2" w:rsidRPr="003F41B9" w:rsidRDefault="00EB2532">
      <w:pPr>
        <w:pStyle w:val="a3"/>
        <w:spacing w:before="123" w:line="400" w:lineRule="exact"/>
        <w:ind w:leftChars="257" w:left="567" w:hanging="2"/>
        <w:rPr>
          <w:rFonts w:ascii="標楷體" w:eastAsia="標楷體" w:hAnsi="標楷體"/>
        </w:rPr>
        <w:pPrChange w:id="313" w:author="總公司 李曉娟 Hsiaochuan.Li" w:date="2024-01-18T13:37:00Z">
          <w:pPr>
            <w:pStyle w:val="a3"/>
            <w:spacing w:before="123" w:line="400" w:lineRule="exact"/>
            <w:ind w:leftChars="515" w:left="1133"/>
          </w:pPr>
        </w:pPrChange>
      </w:pPr>
      <w:del w:id="314" w:author="總公司 李曉娟 Hsiaochuan.Li" w:date="2024-01-18T09:42:00Z">
        <w:r w:rsidRPr="003F41B9" w:rsidDel="008E67FB">
          <w:rPr>
            <w:rFonts w:ascii="標楷體" w:eastAsia="標楷體" w:hAnsi="標楷體"/>
            <w:spacing w:val="22"/>
          </w:rPr>
          <w:delText>甲</w:delText>
        </w:r>
        <w:r w:rsidRPr="003F41B9" w:rsidDel="008E67FB">
          <w:rPr>
            <w:rFonts w:ascii="標楷體" w:eastAsia="標楷體" w:hAnsi="標楷體"/>
            <w:spacing w:val="21"/>
          </w:rPr>
          <w:delText>方</w:delText>
        </w:r>
      </w:del>
      <w:ins w:id="315" w:author="總公司 李曉娟 Hsiaochuan.Li" w:date="2024-01-18T09:42:00Z">
        <w:r w:rsidR="008E67FB">
          <w:rPr>
            <w:rFonts w:ascii="標楷體" w:eastAsia="標楷體" w:hAnsi="標楷體" w:hint="eastAsia"/>
            <w:spacing w:val="21"/>
          </w:rPr>
          <w:t>客戶</w:t>
        </w:r>
      </w:ins>
      <w:r w:rsidRPr="003F41B9">
        <w:rPr>
          <w:rFonts w:ascii="標楷體" w:eastAsia="標楷體" w:hAnsi="標楷體"/>
          <w:spacing w:val="21"/>
        </w:rPr>
        <w:t>發生</w:t>
      </w:r>
      <w:r w:rsidRPr="003F41B9">
        <w:rPr>
          <w:rFonts w:ascii="標楷體" w:eastAsia="標楷體" w:hAnsi="標楷體"/>
          <w:spacing w:val="22"/>
        </w:rPr>
        <w:t>特殊緊急狀況時</w:t>
      </w:r>
      <w:r w:rsidR="00CF02A9" w:rsidRPr="003F41B9">
        <w:rPr>
          <w:rFonts w:ascii="標楷體" w:eastAsia="標楷體" w:hAnsi="標楷體"/>
          <w:spacing w:val="22"/>
        </w:rPr>
        <w:t>，</w:t>
      </w:r>
      <w:r w:rsidRPr="003F41B9">
        <w:rPr>
          <w:rFonts w:ascii="標楷體" w:eastAsia="標楷體" w:hAnsi="標楷體"/>
          <w:spacing w:val="22"/>
        </w:rPr>
        <w:t>依</w:t>
      </w:r>
      <w:ins w:id="316" w:author="總公司 李曉娟 Hsiaochuan.Li" w:date="2024-01-18T09:43:00Z">
        <w:r w:rsidR="008E67FB">
          <w:rPr>
            <w:rFonts w:ascii="標楷體" w:eastAsia="標楷體" w:hAnsi="標楷體" w:hint="eastAsia"/>
            <w:spacing w:val="22"/>
          </w:rPr>
          <w:t>第</w:t>
        </w:r>
      </w:ins>
      <w:r w:rsidRPr="003F41B9">
        <w:rPr>
          <w:rFonts w:ascii="標楷體" w:eastAsia="標楷體" w:hAnsi="標楷體"/>
          <w:spacing w:val="22"/>
        </w:rPr>
        <w:t>五</w:t>
      </w:r>
      <w:ins w:id="317" w:author="總公司 李曉娟 Hsiaochuan.Li" w:date="2024-01-18T09:43:00Z">
        <w:r w:rsidR="008E67FB">
          <w:rPr>
            <w:rFonts w:ascii="標楷體" w:eastAsia="標楷體" w:hAnsi="標楷體" w:hint="eastAsia"/>
            <w:spacing w:val="22"/>
          </w:rPr>
          <w:t>條第</w:t>
        </w:r>
      </w:ins>
      <w:del w:id="318" w:author="總公司 李曉娟 Hsiaochuan.Li" w:date="2024-01-18T09:43:00Z">
        <w:r w:rsidRPr="003F41B9" w:rsidDel="008E67FB">
          <w:rPr>
            <w:rFonts w:ascii="標楷體" w:eastAsia="標楷體" w:hAnsi="標楷體"/>
            <w:spacing w:val="22"/>
          </w:rPr>
          <w:delText>、</w:delText>
        </w:r>
      </w:del>
      <w:r w:rsidR="00434060" w:rsidRPr="003F41B9">
        <w:rPr>
          <w:rFonts w:ascii="標楷體" w:eastAsia="標楷體" w:hAnsi="標楷體"/>
          <w:spacing w:val="-10"/>
        </w:rPr>
        <w:t>(</w:t>
      </w:r>
      <w:r w:rsidRPr="003F41B9">
        <w:rPr>
          <w:rFonts w:ascii="標楷體" w:eastAsia="標楷體" w:hAnsi="標楷體"/>
          <w:spacing w:val="31"/>
        </w:rPr>
        <w:t>一</w:t>
      </w:r>
      <w:r w:rsidR="00434060" w:rsidRPr="003F41B9">
        <w:rPr>
          <w:rFonts w:ascii="標楷體" w:eastAsia="標楷體" w:hAnsi="標楷體" w:hint="eastAsia"/>
          <w:spacing w:val="31"/>
        </w:rPr>
        <w:t>)</w:t>
      </w:r>
      <w:ins w:id="319" w:author="總公司 李曉娟 Hsiaochuan.Li" w:date="2024-01-18T09:43:00Z">
        <w:r w:rsidR="008E67FB">
          <w:rPr>
            <w:rFonts w:ascii="標楷體" w:eastAsia="標楷體" w:hAnsi="標楷體" w:hint="eastAsia"/>
            <w:spacing w:val="31"/>
          </w:rPr>
          <w:t>項</w:t>
        </w:r>
      </w:ins>
      <w:r w:rsidRPr="003F41B9">
        <w:rPr>
          <w:rFonts w:ascii="標楷體" w:eastAsia="標楷體" w:hAnsi="標楷體"/>
          <w:spacing w:val="24"/>
        </w:rPr>
        <w:t>緊急作業之</w:t>
      </w:r>
      <w:r w:rsidRPr="003F41B9">
        <w:rPr>
          <w:rFonts w:ascii="標楷體" w:eastAsia="標楷體" w:hAnsi="標楷體"/>
          <w:spacing w:val="29"/>
        </w:rPr>
        <w:t>支援辦理</w:t>
      </w:r>
      <w:r w:rsidR="00F65036" w:rsidRPr="003F41B9">
        <w:rPr>
          <w:rFonts w:ascii="標楷體" w:eastAsia="標楷體" w:hAnsi="標楷體" w:hint="eastAsia"/>
          <w:spacing w:val="29"/>
        </w:rPr>
        <w:t>；</w:t>
      </w:r>
      <w:r w:rsidRPr="003F41B9">
        <w:rPr>
          <w:rFonts w:ascii="標楷體" w:eastAsia="標楷體" w:hAnsi="標楷體"/>
          <w:spacing w:val="29"/>
        </w:rPr>
        <w:t>定期</w:t>
      </w:r>
      <w:r w:rsidR="00F65036" w:rsidRPr="003F41B9">
        <w:rPr>
          <w:rFonts w:ascii="標楷體" w:eastAsia="標楷體" w:hAnsi="標楷體" w:hint="eastAsia"/>
          <w:spacing w:val="29"/>
        </w:rPr>
        <w:t>保養</w:t>
      </w:r>
      <w:r w:rsidRPr="003F41B9">
        <w:rPr>
          <w:rFonts w:ascii="標楷體" w:eastAsia="標楷體" w:hAnsi="標楷體"/>
          <w:spacing w:val="29"/>
        </w:rPr>
        <w:t>檢查配合</w:t>
      </w:r>
      <w:del w:id="320" w:author="總公司 李曉娟 Hsiaochuan.Li" w:date="2024-01-18T09:43:00Z">
        <w:r w:rsidRPr="003F41B9" w:rsidDel="008E67FB">
          <w:rPr>
            <w:rFonts w:ascii="標楷體" w:eastAsia="標楷體" w:hAnsi="標楷體"/>
            <w:spacing w:val="29"/>
          </w:rPr>
          <w:delText>甲方</w:delText>
        </w:r>
      </w:del>
      <w:ins w:id="321" w:author="總公司 李曉娟 Hsiaochuan.Li" w:date="2024-01-18T09:43:00Z">
        <w:r w:rsidR="008E67FB">
          <w:rPr>
            <w:rFonts w:ascii="標楷體" w:eastAsia="標楷體" w:hAnsi="標楷體" w:hint="eastAsia"/>
            <w:spacing w:val="29"/>
          </w:rPr>
          <w:t>客戶</w:t>
        </w:r>
      </w:ins>
      <w:r w:rsidRPr="003F41B9">
        <w:rPr>
          <w:rFonts w:ascii="標楷體" w:eastAsia="標楷體" w:hAnsi="標楷體"/>
          <w:spacing w:val="29"/>
        </w:rPr>
        <w:t>以每週正常上班日</w:t>
      </w:r>
      <w:bookmarkStart w:id="322" w:name="_Hlk156308596"/>
      <w:r w:rsidRPr="003F41B9">
        <w:rPr>
          <w:rFonts w:ascii="標楷體" w:eastAsia="標楷體" w:hAnsi="標楷體"/>
          <w:spacing w:val="29"/>
        </w:rPr>
        <w:t>上</w:t>
      </w:r>
      <w:r w:rsidRPr="003F41B9">
        <w:rPr>
          <w:rFonts w:ascii="標楷體" w:eastAsia="標楷體" w:hAnsi="標楷體"/>
          <w:spacing w:val="-8"/>
        </w:rPr>
        <w:t>午</w:t>
      </w:r>
      <w:ins w:id="323" w:author="總公司 桂大正 Dahjeng.Kue" w:date="2024-01-16T13:41:00Z">
        <w:r w:rsidR="00DD0343">
          <w:rPr>
            <w:rFonts w:ascii="標楷體" w:eastAsia="標楷體" w:hAnsi="標楷體"/>
          </w:rPr>
          <w:t>8</w:t>
        </w:r>
      </w:ins>
      <w:del w:id="324" w:author="總公司 桂大正 Dahjeng.Kue" w:date="2024-01-16T13:41:00Z">
        <w:r w:rsidR="00252B6E" w:rsidRPr="003F41B9" w:rsidDel="00DD0343">
          <w:rPr>
            <w:rFonts w:ascii="標楷體" w:eastAsia="標楷體" w:hAnsi="標楷體" w:hint="eastAsia"/>
          </w:rPr>
          <w:delText>9</w:delText>
        </w:r>
      </w:del>
      <w:r w:rsidRPr="003F41B9">
        <w:rPr>
          <w:rFonts w:ascii="標楷體" w:eastAsia="標楷體" w:hAnsi="標楷體"/>
          <w:spacing w:val="-8"/>
        </w:rPr>
        <w:t>時</w:t>
      </w:r>
      <w:r w:rsidR="00252B6E" w:rsidRPr="003F41B9">
        <w:rPr>
          <w:rFonts w:ascii="標楷體" w:eastAsia="標楷體" w:hAnsi="標楷體" w:hint="eastAsia"/>
        </w:rPr>
        <w:t>0</w:t>
      </w:r>
      <w:r w:rsidRPr="003F41B9">
        <w:rPr>
          <w:rFonts w:ascii="標楷體" w:eastAsia="標楷體" w:hAnsi="標楷體"/>
        </w:rPr>
        <w:t>0</w:t>
      </w:r>
      <w:r w:rsidRPr="003F41B9">
        <w:rPr>
          <w:rFonts w:ascii="標楷體" w:eastAsia="標楷體" w:hAnsi="標楷體"/>
          <w:spacing w:val="10"/>
        </w:rPr>
        <w:t>分起至下午</w:t>
      </w:r>
      <w:r w:rsidRPr="003F41B9">
        <w:rPr>
          <w:rFonts w:ascii="標楷體" w:eastAsia="標楷體" w:hAnsi="標楷體"/>
        </w:rPr>
        <w:t>1</w:t>
      </w:r>
      <w:ins w:id="325" w:author="總公司 桂大正 Dahjeng.Kue" w:date="2024-01-16T14:43:00Z">
        <w:r w:rsidR="0030144A">
          <w:rPr>
            <w:rFonts w:ascii="標楷體" w:eastAsia="標楷體" w:hAnsi="標楷體"/>
          </w:rPr>
          <w:t>8</w:t>
        </w:r>
      </w:ins>
      <w:del w:id="326" w:author="總公司 桂大正 Dahjeng.Kue" w:date="2024-01-16T14:43:00Z">
        <w:r w:rsidR="00252B6E" w:rsidRPr="003F41B9" w:rsidDel="0030144A">
          <w:rPr>
            <w:rFonts w:ascii="標楷體" w:eastAsia="標楷體" w:hAnsi="標楷體" w:hint="eastAsia"/>
          </w:rPr>
          <w:delText>7</w:delText>
        </w:r>
      </w:del>
      <w:r w:rsidRPr="003F41B9">
        <w:rPr>
          <w:rFonts w:ascii="標楷體" w:eastAsia="標楷體" w:hAnsi="標楷體"/>
          <w:spacing w:val="-8"/>
        </w:rPr>
        <w:t>時</w:t>
      </w:r>
      <w:r w:rsidR="00252B6E" w:rsidRPr="003F41B9">
        <w:rPr>
          <w:rFonts w:ascii="標楷體" w:eastAsia="標楷體" w:hAnsi="標楷體" w:hint="eastAsia"/>
        </w:rPr>
        <w:t>0</w:t>
      </w:r>
      <w:r w:rsidRPr="003F41B9">
        <w:rPr>
          <w:rFonts w:ascii="標楷體" w:eastAsia="標楷體" w:hAnsi="標楷體"/>
        </w:rPr>
        <w:t>0</w:t>
      </w:r>
      <w:r w:rsidRPr="003F41B9">
        <w:rPr>
          <w:rFonts w:ascii="標楷體" w:eastAsia="標楷體" w:hAnsi="標楷體"/>
          <w:spacing w:val="15"/>
        </w:rPr>
        <w:t>分止</w:t>
      </w:r>
      <w:bookmarkEnd w:id="322"/>
      <w:r w:rsidRPr="003F41B9">
        <w:rPr>
          <w:rFonts w:ascii="標楷體" w:eastAsia="標楷體" w:hAnsi="標楷體"/>
          <w:spacing w:val="15"/>
        </w:rPr>
        <w:t>。</w:t>
      </w:r>
    </w:p>
    <w:p w14:paraId="47FBE33A" w14:textId="1702BDB3" w:rsidR="00AB04F2" w:rsidRPr="003F41B9" w:rsidRDefault="00EB2532" w:rsidP="004D3282">
      <w:pPr>
        <w:pStyle w:val="a3"/>
        <w:spacing w:before="124" w:line="400" w:lineRule="exact"/>
        <w:ind w:left="0"/>
        <w:rPr>
          <w:rFonts w:ascii="標楷體" w:eastAsia="標楷體" w:hAnsi="標楷體"/>
        </w:rPr>
      </w:pPr>
      <w:r w:rsidRPr="003F41B9">
        <w:rPr>
          <w:rFonts w:ascii="標楷體" w:eastAsia="標楷體" w:hAnsi="標楷體"/>
          <w:spacing w:val="11"/>
        </w:rPr>
        <w:t>八、</w:t>
      </w:r>
      <w:del w:id="327" w:author="總公司 李曉娟 Hsiaochuan.Li" w:date="2024-01-18T09:43:00Z">
        <w:r w:rsidRPr="003F41B9" w:rsidDel="008E67FB">
          <w:rPr>
            <w:rFonts w:ascii="標楷體" w:eastAsia="標楷體" w:hAnsi="標楷體"/>
            <w:spacing w:val="14"/>
          </w:rPr>
          <w:delText>乙方</w:delText>
        </w:r>
      </w:del>
      <w:ins w:id="328" w:author="總公司 李曉娟 Hsiaochuan.Li" w:date="2024-01-18T09:43:00Z">
        <w:r w:rsidR="008E67FB">
          <w:rPr>
            <w:rFonts w:ascii="標楷體" w:eastAsia="標楷體" w:hAnsi="標楷體" w:hint="eastAsia"/>
            <w:spacing w:val="14"/>
          </w:rPr>
          <w:t>維護</w:t>
        </w:r>
      </w:ins>
      <w:r w:rsidRPr="003F41B9">
        <w:rPr>
          <w:rFonts w:ascii="標楷體" w:eastAsia="標楷體" w:hAnsi="標楷體"/>
          <w:spacing w:val="14"/>
        </w:rPr>
        <w:t>義務：</w:t>
      </w:r>
    </w:p>
    <w:p w14:paraId="25490C67" w14:textId="1B237B78" w:rsidR="00AB04F2" w:rsidRPr="003F41B9" w:rsidRDefault="00EB2532">
      <w:pPr>
        <w:pStyle w:val="a3"/>
        <w:spacing w:before="9" w:line="400" w:lineRule="exact"/>
        <w:ind w:leftChars="258" w:left="1133" w:right="143" w:hangingChars="189" w:hanging="565"/>
        <w:rPr>
          <w:rFonts w:ascii="標楷體" w:eastAsia="標楷體" w:hAnsi="標楷體"/>
        </w:rPr>
        <w:pPrChange w:id="329" w:author="總公司 李曉娟 Hsiaochuan.Li" w:date="2024-01-18T13:37:00Z">
          <w:pPr>
            <w:pStyle w:val="a3"/>
            <w:spacing w:before="9" w:line="400" w:lineRule="exact"/>
            <w:ind w:leftChars="258" w:left="1133" w:right="143" w:hangingChars="189" w:hanging="565"/>
            <w:jc w:val="left"/>
          </w:pPr>
        </w:pPrChange>
      </w:pPr>
      <w:r w:rsidRPr="003F41B9">
        <w:rPr>
          <w:rFonts w:ascii="標楷體" w:eastAsia="標楷體" w:hAnsi="標楷體"/>
          <w:spacing w:val="19"/>
        </w:rPr>
        <w:lastRenderedPageBreak/>
        <w:t>(</w:t>
      </w:r>
      <w:proofErr w:type="gramStart"/>
      <w:r w:rsidRPr="003F41B9">
        <w:rPr>
          <w:rFonts w:ascii="標楷體" w:eastAsia="標楷體" w:hAnsi="標楷體"/>
          <w:spacing w:val="21"/>
        </w:rPr>
        <w:t>一</w:t>
      </w:r>
      <w:proofErr w:type="gramEnd"/>
      <w:r w:rsidRPr="003F41B9">
        <w:rPr>
          <w:rFonts w:ascii="標楷體" w:eastAsia="標楷體" w:hAnsi="標楷體"/>
          <w:spacing w:val="-9"/>
        </w:rPr>
        <w:t>)</w:t>
      </w:r>
      <w:ins w:id="330" w:author="總公司 李曉娟 Hsiaochuan.Li" w:date="2024-01-18T09:43:00Z">
        <w:r w:rsidR="008E67FB">
          <w:rPr>
            <w:rFonts w:ascii="標楷體" w:eastAsia="標楷體" w:hAnsi="標楷體" w:hint="eastAsia"/>
            <w:spacing w:val="-9"/>
          </w:rPr>
          <w:t>維護</w:t>
        </w:r>
      </w:ins>
      <w:del w:id="331" w:author="總公司 李曉娟 Hsiaochuan.Li" w:date="2024-01-18T09:43:00Z">
        <w:r w:rsidRPr="003F41B9" w:rsidDel="008E67FB">
          <w:rPr>
            <w:rFonts w:ascii="標楷體" w:eastAsia="標楷體" w:hAnsi="標楷體"/>
            <w:spacing w:val="21"/>
          </w:rPr>
          <w:delText>本約</w:delText>
        </w:r>
      </w:del>
      <w:r w:rsidRPr="003F41B9">
        <w:rPr>
          <w:rFonts w:ascii="標楷體" w:eastAsia="標楷體" w:hAnsi="標楷體"/>
          <w:spacing w:val="21"/>
        </w:rPr>
        <w:t>設備遇有故障時</w:t>
      </w:r>
      <w:r w:rsidR="00CF02A9" w:rsidRPr="003F41B9">
        <w:rPr>
          <w:rFonts w:ascii="標楷體" w:eastAsia="標楷體" w:hAnsi="標楷體"/>
          <w:spacing w:val="21"/>
        </w:rPr>
        <w:t>，</w:t>
      </w:r>
      <w:del w:id="332" w:author="總公司 李曉娟 Hsiaochuan.Li" w:date="2024-01-18T09:43:00Z">
        <w:r w:rsidRPr="003F41B9" w:rsidDel="008E67FB">
          <w:rPr>
            <w:rFonts w:ascii="標楷體" w:eastAsia="標楷體" w:hAnsi="標楷體"/>
            <w:spacing w:val="21"/>
          </w:rPr>
          <w:delText>乙方</w:delText>
        </w:r>
      </w:del>
      <w:ins w:id="333" w:author="總公司 李曉娟 Hsiaochuan.Li" w:date="2024-01-18T09:43:00Z">
        <w:r w:rsidR="008E67FB">
          <w:rPr>
            <w:rFonts w:ascii="標楷體" w:eastAsia="標楷體" w:hAnsi="標楷體" w:hint="eastAsia"/>
            <w:spacing w:val="21"/>
          </w:rPr>
          <w:t>本公司</w:t>
        </w:r>
      </w:ins>
      <w:r w:rsidRPr="003F41B9">
        <w:rPr>
          <w:rFonts w:ascii="標楷體" w:eastAsia="標楷體" w:hAnsi="標楷體"/>
          <w:spacing w:val="21"/>
        </w:rPr>
        <w:t>應執行故障研判及</w:t>
      </w:r>
      <w:r w:rsidRPr="003F41B9">
        <w:rPr>
          <w:rFonts w:ascii="標楷體" w:eastAsia="標楷體" w:hAnsi="標楷體"/>
          <w:spacing w:val="18"/>
        </w:rPr>
        <w:t>排除</w:t>
      </w:r>
      <w:r w:rsidR="00CF02A9" w:rsidRPr="003F41B9">
        <w:rPr>
          <w:rFonts w:ascii="標楷體" w:eastAsia="標楷體" w:hAnsi="標楷體"/>
          <w:spacing w:val="18"/>
        </w:rPr>
        <w:t>，</w:t>
      </w:r>
      <w:r w:rsidRPr="003F41B9">
        <w:rPr>
          <w:rFonts w:ascii="標楷體" w:eastAsia="標楷體" w:hAnsi="標楷體"/>
          <w:spacing w:val="18"/>
        </w:rPr>
        <w:t>並應詳細記錄故障情形簽認後供</w:t>
      </w:r>
      <w:ins w:id="334" w:author="總公司 李曉娟 Hsiaochuan.Li" w:date="2024-01-18T09:43:00Z">
        <w:r w:rsidR="008E67FB">
          <w:rPr>
            <w:rFonts w:ascii="標楷體" w:eastAsia="標楷體" w:hAnsi="標楷體" w:hint="eastAsia"/>
            <w:spacing w:val="18"/>
          </w:rPr>
          <w:t>客</w:t>
        </w:r>
      </w:ins>
      <w:ins w:id="335" w:author="總公司 李曉娟 Hsiaochuan.Li" w:date="2024-01-18T09:44:00Z">
        <w:r w:rsidR="008E67FB">
          <w:rPr>
            <w:rFonts w:ascii="標楷體" w:eastAsia="標楷體" w:hAnsi="標楷體" w:hint="eastAsia"/>
            <w:spacing w:val="18"/>
          </w:rPr>
          <w:t>戶</w:t>
        </w:r>
      </w:ins>
      <w:del w:id="336" w:author="總公司 李曉娟 Hsiaochuan.Li" w:date="2024-01-18T09:43:00Z">
        <w:r w:rsidRPr="003F41B9" w:rsidDel="008E67FB">
          <w:rPr>
            <w:rFonts w:ascii="標楷體" w:eastAsia="標楷體" w:hAnsi="標楷體"/>
            <w:spacing w:val="18"/>
          </w:rPr>
          <w:delText>甲方</w:delText>
        </w:r>
      </w:del>
      <w:r w:rsidRPr="003F41B9">
        <w:rPr>
          <w:rFonts w:ascii="標楷體" w:eastAsia="標楷體" w:hAnsi="標楷體"/>
          <w:spacing w:val="18"/>
        </w:rPr>
        <w:t>查</w:t>
      </w:r>
      <w:r w:rsidRPr="003F41B9">
        <w:rPr>
          <w:rFonts w:ascii="標楷體" w:eastAsia="標楷體" w:hAnsi="標楷體"/>
          <w:spacing w:val="22"/>
        </w:rPr>
        <w:t>核。如</w:t>
      </w:r>
      <w:del w:id="337" w:author="總公司 李曉娟 Hsiaochuan.Li" w:date="2024-01-18T09:44:00Z">
        <w:r w:rsidRPr="003F41B9" w:rsidDel="008E67FB">
          <w:rPr>
            <w:rFonts w:ascii="標楷體" w:eastAsia="標楷體" w:hAnsi="標楷體"/>
            <w:spacing w:val="22"/>
          </w:rPr>
          <w:delText>乙方</w:delText>
        </w:r>
      </w:del>
      <w:ins w:id="338" w:author="總公司 李曉娟 Hsiaochuan.Li" w:date="2024-01-18T09:44:00Z">
        <w:r w:rsidR="008E67FB">
          <w:rPr>
            <w:rFonts w:ascii="標楷體" w:eastAsia="標楷體" w:hAnsi="標楷體" w:hint="eastAsia"/>
            <w:spacing w:val="22"/>
          </w:rPr>
          <w:t>本公司</w:t>
        </w:r>
      </w:ins>
      <w:r w:rsidRPr="003F41B9">
        <w:rPr>
          <w:rFonts w:ascii="標楷體" w:eastAsia="標楷體" w:hAnsi="標楷體"/>
          <w:spacing w:val="22"/>
        </w:rPr>
        <w:t>技術人員無法解決故障情形時</w:t>
      </w:r>
      <w:r w:rsidR="00CF02A9" w:rsidRPr="003F41B9">
        <w:rPr>
          <w:rFonts w:ascii="標楷體" w:eastAsia="標楷體" w:hAnsi="標楷體"/>
          <w:spacing w:val="22"/>
        </w:rPr>
        <w:t>，</w:t>
      </w:r>
      <w:del w:id="339" w:author="總公司 李曉娟 Hsiaochuan.Li" w:date="2024-01-18T09:44:00Z">
        <w:r w:rsidRPr="003F41B9" w:rsidDel="008E67FB">
          <w:rPr>
            <w:rFonts w:ascii="標楷體" w:eastAsia="標楷體" w:hAnsi="標楷體"/>
            <w:spacing w:val="22"/>
          </w:rPr>
          <w:delText>乙</w:delText>
        </w:r>
        <w:r w:rsidRPr="003F41B9" w:rsidDel="008E67FB">
          <w:rPr>
            <w:rFonts w:ascii="標楷體" w:eastAsia="標楷體" w:hAnsi="標楷體"/>
            <w:spacing w:val="18"/>
          </w:rPr>
          <w:delText>方</w:delText>
        </w:r>
      </w:del>
      <w:ins w:id="340" w:author="總公司 李曉娟 Hsiaochuan.Li" w:date="2024-01-18T09:44:00Z">
        <w:r w:rsidR="008E67FB">
          <w:rPr>
            <w:rFonts w:ascii="標楷體" w:eastAsia="標楷體" w:hAnsi="標楷體" w:hint="eastAsia"/>
            <w:spacing w:val="18"/>
          </w:rPr>
          <w:t>本公司</w:t>
        </w:r>
      </w:ins>
      <w:r w:rsidRPr="003F41B9">
        <w:rPr>
          <w:rFonts w:ascii="標楷體" w:eastAsia="標楷體" w:hAnsi="標楷體"/>
          <w:spacing w:val="18"/>
        </w:rPr>
        <w:t>應即派遣其他人員協助至故障排除為止。</w:t>
      </w:r>
    </w:p>
    <w:p w14:paraId="3A06485A" w14:textId="55ABEA3E" w:rsidR="00F65036" w:rsidRPr="008E67FB" w:rsidRDefault="00EB2532">
      <w:pPr>
        <w:pStyle w:val="a3"/>
        <w:spacing w:before="9" w:line="400" w:lineRule="exact"/>
        <w:ind w:leftChars="258" w:left="1133" w:right="143" w:hangingChars="189" w:hanging="565"/>
        <w:rPr>
          <w:rFonts w:ascii="標楷體" w:eastAsia="標楷體" w:hAnsi="標楷體"/>
          <w:spacing w:val="22"/>
          <w:rPrChange w:id="341" w:author="總公司 李曉娟 Hsiaochuan.Li" w:date="2024-01-18T09:45:00Z">
            <w:rPr>
              <w:rFonts w:ascii="標楷體" w:eastAsia="標楷體" w:hAnsi="標楷體"/>
            </w:rPr>
          </w:rPrChange>
        </w:rPr>
        <w:pPrChange w:id="342" w:author="總公司 李曉娟 Hsiaochuan.Li" w:date="2024-01-18T13:37:00Z">
          <w:pPr>
            <w:pStyle w:val="a3"/>
            <w:spacing w:before="9" w:line="400" w:lineRule="exact"/>
            <w:ind w:leftChars="258" w:left="1133" w:right="143" w:hangingChars="189" w:hanging="565"/>
            <w:jc w:val="left"/>
          </w:pPr>
        </w:pPrChange>
      </w:pPr>
      <w:r w:rsidRPr="003F41B9">
        <w:rPr>
          <w:rFonts w:ascii="標楷體" w:eastAsia="標楷體" w:hAnsi="標楷體"/>
          <w:spacing w:val="19"/>
        </w:rPr>
        <w:t>(</w:t>
      </w:r>
      <w:r w:rsidRPr="003F41B9">
        <w:rPr>
          <w:rFonts w:ascii="標楷體" w:eastAsia="標楷體" w:hAnsi="標楷體"/>
          <w:spacing w:val="21"/>
        </w:rPr>
        <w:t>二</w:t>
      </w:r>
      <w:r w:rsidRPr="003F41B9">
        <w:rPr>
          <w:rFonts w:ascii="標楷體" w:eastAsia="標楷體" w:hAnsi="標楷體"/>
          <w:spacing w:val="-9"/>
        </w:rPr>
        <w:t>)</w:t>
      </w:r>
      <w:del w:id="343" w:author="總公司 李曉娟 Hsiaochuan.Li" w:date="2024-01-18T09:44:00Z">
        <w:r w:rsidRPr="003F41B9" w:rsidDel="008E67FB">
          <w:rPr>
            <w:rFonts w:ascii="標楷體" w:eastAsia="標楷體" w:hAnsi="標楷體"/>
            <w:spacing w:val="25"/>
          </w:rPr>
          <w:delText>乙方</w:delText>
        </w:r>
      </w:del>
      <w:ins w:id="344" w:author="總公司 李曉娟 Hsiaochuan.Li" w:date="2024-01-18T09:44:00Z">
        <w:r w:rsidR="008E67FB">
          <w:rPr>
            <w:rFonts w:ascii="標楷體" w:eastAsia="標楷體" w:hAnsi="標楷體" w:hint="eastAsia"/>
            <w:spacing w:val="25"/>
          </w:rPr>
          <w:t>本公司</w:t>
        </w:r>
      </w:ins>
      <w:r w:rsidRPr="003F41B9">
        <w:rPr>
          <w:rFonts w:ascii="標楷體" w:eastAsia="標楷體" w:hAnsi="標楷體"/>
          <w:spacing w:val="25"/>
        </w:rPr>
        <w:t>對於</w:t>
      </w:r>
      <w:del w:id="345" w:author="總公司 李曉娟 Hsiaochuan.Li" w:date="2024-01-18T09:44:00Z">
        <w:r w:rsidRPr="003F41B9" w:rsidDel="008E67FB">
          <w:rPr>
            <w:rFonts w:ascii="標楷體" w:eastAsia="標楷體" w:hAnsi="標楷體"/>
            <w:spacing w:val="25"/>
          </w:rPr>
          <w:delText>本合約</w:delText>
        </w:r>
      </w:del>
      <w:r w:rsidRPr="003F41B9">
        <w:rPr>
          <w:rFonts w:ascii="標楷體" w:eastAsia="標楷體" w:hAnsi="標楷體"/>
          <w:spacing w:val="25"/>
        </w:rPr>
        <w:t>維護範圍內之各項設備</w:t>
      </w:r>
      <w:r w:rsidR="00CF02A9" w:rsidRPr="003F41B9">
        <w:rPr>
          <w:rFonts w:ascii="標楷體" w:eastAsia="標楷體" w:hAnsi="標楷體"/>
          <w:spacing w:val="25"/>
        </w:rPr>
        <w:t>，</w:t>
      </w:r>
      <w:r w:rsidRPr="003F41B9">
        <w:rPr>
          <w:rFonts w:ascii="標楷體" w:eastAsia="標楷體" w:hAnsi="標楷體"/>
          <w:spacing w:val="25"/>
        </w:rPr>
        <w:t>如發</w:t>
      </w:r>
      <w:r w:rsidRPr="003F41B9">
        <w:rPr>
          <w:rFonts w:ascii="標楷體" w:eastAsia="標楷體" w:hAnsi="標楷體"/>
          <w:spacing w:val="12"/>
        </w:rPr>
        <w:t>現機件需要修理時</w:t>
      </w:r>
      <w:r w:rsidR="00CF02A9" w:rsidRPr="003F41B9">
        <w:rPr>
          <w:rFonts w:ascii="標楷體" w:eastAsia="標楷體" w:hAnsi="標楷體"/>
          <w:spacing w:val="12"/>
        </w:rPr>
        <w:t>，</w:t>
      </w:r>
      <w:r w:rsidRPr="003F41B9">
        <w:rPr>
          <w:rFonts w:ascii="標楷體" w:eastAsia="標楷體" w:hAnsi="標楷體"/>
          <w:spacing w:val="12"/>
        </w:rPr>
        <w:t>應即通知</w:t>
      </w:r>
      <w:del w:id="346" w:author="總公司 李曉娟 Hsiaochuan.Li" w:date="2024-01-18T09:44:00Z">
        <w:r w:rsidRPr="003F41B9" w:rsidDel="008E67FB">
          <w:rPr>
            <w:rFonts w:ascii="標楷體" w:eastAsia="標楷體" w:hAnsi="標楷體"/>
            <w:spacing w:val="12"/>
          </w:rPr>
          <w:delText>甲方</w:delText>
        </w:r>
      </w:del>
      <w:ins w:id="347" w:author="總公司 李曉娟 Hsiaochuan.Li" w:date="2024-01-18T09:44:00Z">
        <w:r w:rsidR="008E67FB">
          <w:rPr>
            <w:rFonts w:ascii="標楷體" w:eastAsia="標楷體" w:hAnsi="標楷體" w:hint="eastAsia"/>
            <w:spacing w:val="12"/>
          </w:rPr>
          <w:t>客戶</w:t>
        </w:r>
      </w:ins>
      <w:r w:rsidR="00CF02A9" w:rsidRPr="003F41B9">
        <w:rPr>
          <w:rFonts w:ascii="標楷體" w:eastAsia="標楷體" w:hAnsi="標楷體"/>
          <w:spacing w:val="12"/>
        </w:rPr>
        <w:t>，</w:t>
      </w:r>
      <w:r w:rsidRPr="003F41B9">
        <w:rPr>
          <w:rFonts w:ascii="標楷體" w:eastAsia="標楷體" w:hAnsi="標楷體"/>
          <w:spacing w:val="12"/>
        </w:rPr>
        <w:t>經</w:t>
      </w:r>
      <w:del w:id="348" w:author="總公司 李曉娟 Hsiaochuan.Li" w:date="2024-01-18T09:44:00Z">
        <w:r w:rsidRPr="003F41B9" w:rsidDel="008E67FB">
          <w:rPr>
            <w:rFonts w:ascii="標楷體" w:eastAsia="標楷體" w:hAnsi="標楷體"/>
            <w:spacing w:val="12"/>
          </w:rPr>
          <w:delText>甲方</w:delText>
        </w:r>
      </w:del>
      <w:ins w:id="349" w:author="總公司 李曉娟 Hsiaochuan.Li" w:date="2024-01-18T09:44:00Z">
        <w:r w:rsidR="008E67FB">
          <w:rPr>
            <w:rFonts w:ascii="標楷體" w:eastAsia="標楷體" w:hAnsi="標楷體" w:hint="eastAsia"/>
            <w:spacing w:val="12"/>
          </w:rPr>
          <w:t>客戶</w:t>
        </w:r>
      </w:ins>
      <w:r w:rsidRPr="003F41B9">
        <w:rPr>
          <w:rFonts w:ascii="標楷體" w:eastAsia="標楷體" w:hAnsi="標楷體"/>
          <w:spacing w:val="12"/>
        </w:rPr>
        <w:t>同</w:t>
      </w:r>
      <w:r w:rsidRPr="003F41B9">
        <w:rPr>
          <w:rFonts w:ascii="標楷體" w:eastAsia="標楷體" w:hAnsi="標楷體"/>
          <w:spacing w:val="22"/>
        </w:rPr>
        <w:t>意後施工。如</w:t>
      </w:r>
      <w:del w:id="350" w:author="總公司 李曉娟 Hsiaochuan.Li" w:date="2024-01-18T09:44:00Z">
        <w:r w:rsidRPr="003F41B9" w:rsidDel="008E67FB">
          <w:rPr>
            <w:rFonts w:ascii="標楷體" w:eastAsia="標楷體" w:hAnsi="標楷體"/>
            <w:spacing w:val="22"/>
          </w:rPr>
          <w:delText>乙方</w:delText>
        </w:r>
      </w:del>
      <w:ins w:id="351" w:author="總公司 李曉娟 Hsiaochuan.Li" w:date="2024-01-18T09:44:00Z">
        <w:r w:rsidR="008E67FB">
          <w:rPr>
            <w:rFonts w:ascii="標楷體" w:eastAsia="標楷體" w:hAnsi="標楷體" w:hint="eastAsia"/>
            <w:spacing w:val="22"/>
          </w:rPr>
          <w:t>本公司</w:t>
        </w:r>
      </w:ins>
      <w:r w:rsidRPr="003F41B9">
        <w:rPr>
          <w:rFonts w:ascii="標楷體" w:eastAsia="標楷體" w:hAnsi="標楷體"/>
          <w:spacing w:val="22"/>
        </w:rPr>
        <w:t>無法修復該機件時</w:t>
      </w:r>
      <w:r w:rsidR="00CF02A9" w:rsidRPr="001E6DE4">
        <w:rPr>
          <w:rFonts w:ascii="標楷體" w:eastAsia="標楷體" w:hAnsi="標楷體"/>
          <w:spacing w:val="22"/>
        </w:rPr>
        <w:t>，</w:t>
      </w:r>
      <w:del w:id="352" w:author="總公司 李曉娟 Hsiaochuan.Li" w:date="2024-01-18T09:44:00Z">
        <w:r w:rsidRPr="001E6DE4" w:rsidDel="008E67FB">
          <w:rPr>
            <w:rFonts w:ascii="標楷體" w:eastAsia="標楷體" w:hAnsi="標楷體"/>
            <w:spacing w:val="22"/>
          </w:rPr>
          <w:delText>甲方</w:delText>
        </w:r>
      </w:del>
      <w:ins w:id="353" w:author="總公司 李曉娟 Hsiaochuan.Li" w:date="2024-01-18T09:44:00Z">
        <w:r w:rsidR="008E67FB" w:rsidRPr="001E6DE4">
          <w:rPr>
            <w:rFonts w:ascii="標楷體" w:eastAsia="標楷體" w:hAnsi="標楷體" w:cs="新細明體" w:hint="eastAsia"/>
            <w:spacing w:val="22"/>
            <w:rPrChange w:id="354" w:author="總公司 李曉娟 Hsiaochuan.Li" w:date="2024-01-18T11:57:00Z">
              <w:rPr>
                <w:rFonts w:ascii="新細明體" w:eastAsia="新細明體" w:hAnsi="新細明體" w:cs="新細明體" w:hint="eastAsia"/>
                <w:spacing w:val="22"/>
              </w:rPr>
            </w:rPrChange>
          </w:rPr>
          <w:t>客</w:t>
        </w:r>
      </w:ins>
      <w:ins w:id="355" w:author="總公司 李曉娟 Hsiaochuan.Li" w:date="2024-01-18T09:45:00Z">
        <w:r w:rsidR="008E67FB" w:rsidRPr="001E6DE4">
          <w:rPr>
            <w:rFonts w:ascii="標楷體" w:eastAsia="標楷體" w:hAnsi="標楷體" w:cs="新細明體" w:hint="eastAsia"/>
            <w:spacing w:val="22"/>
            <w:rPrChange w:id="356" w:author="總公司 李曉娟 Hsiaochuan.Li" w:date="2024-01-18T11:57:00Z">
              <w:rPr>
                <w:rFonts w:ascii="新細明體" w:eastAsia="新細明體" w:hAnsi="新細明體" w:cs="新細明體" w:hint="eastAsia"/>
                <w:spacing w:val="22"/>
              </w:rPr>
            </w:rPrChange>
          </w:rPr>
          <w:t>戶</w:t>
        </w:r>
      </w:ins>
      <w:r w:rsidRPr="001E6DE4">
        <w:rPr>
          <w:rFonts w:ascii="標楷體" w:eastAsia="標楷體" w:hAnsi="標楷體"/>
          <w:spacing w:val="22"/>
        </w:rPr>
        <w:t>除</w:t>
      </w:r>
      <w:r w:rsidRPr="001E6DE4">
        <w:rPr>
          <w:rFonts w:ascii="標楷體" w:eastAsia="標楷體" w:hAnsi="標楷體"/>
          <w:spacing w:val="20"/>
        </w:rPr>
        <w:t>得依</w:t>
      </w:r>
      <w:del w:id="357" w:author="總公司 李曉娟 Hsiaochuan.Li" w:date="2024-01-18T11:56:00Z">
        <w:r w:rsidRPr="001E6DE4" w:rsidDel="001E6DE4">
          <w:rPr>
            <w:rFonts w:ascii="標楷體" w:eastAsia="標楷體" w:hAnsi="標楷體"/>
            <w:spacing w:val="20"/>
          </w:rPr>
          <w:delText>本合約</w:delText>
        </w:r>
      </w:del>
      <w:ins w:id="358" w:author="總公司 李曉娟 Hsiaochuan.Li" w:date="2024-01-18T11:56:00Z">
        <w:r w:rsidR="001E6DE4" w:rsidRPr="001E6DE4">
          <w:rPr>
            <w:rFonts w:ascii="標楷體" w:eastAsia="標楷體" w:hAnsi="標楷體" w:hint="eastAsia"/>
            <w:spacing w:val="20"/>
            <w:rPrChange w:id="359" w:author="總公司 李曉娟 Hsiaochuan.Li" w:date="2024-01-18T11:57:00Z">
              <w:rPr>
                <w:rFonts w:ascii="標楷體" w:eastAsia="標楷體" w:hAnsi="標楷體" w:hint="eastAsia"/>
                <w:spacing w:val="20"/>
                <w:highlight w:val="yellow"/>
              </w:rPr>
            </w:rPrChange>
          </w:rPr>
          <w:t>訂貨單及本同意書</w:t>
        </w:r>
      </w:ins>
      <w:r w:rsidRPr="001E6DE4">
        <w:rPr>
          <w:rFonts w:ascii="標楷體" w:eastAsia="標楷體" w:hAnsi="標楷體"/>
          <w:spacing w:val="20"/>
        </w:rPr>
        <w:t>相關規定辦理外</w:t>
      </w:r>
      <w:r w:rsidR="00CF02A9" w:rsidRPr="001E6DE4">
        <w:rPr>
          <w:rFonts w:ascii="標楷體" w:eastAsia="標楷體" w:hAnsi="標楷體"/>
          <w:spacing w:val="20"/>
        </w:rPr>
        <w:t>，</w:t>
      </w:r>
      <w:r w:rsidRPr="001E6DE4">
        <w:rPr>
          <w:rFonts w:ascii="標楷體" w:eastAsia="標楷體" w:hAnsi="標楷體"/>
          <w:spacing w:val="20"/>
        </w:rPr>
        <w:t>並得另行</w:t>
      </w:r>
      <w:proofErr w:type="gramStart"/>
      <w:r w:rsidRPr="001E6DE4">
        <w:rPr>
          <w:rFonts w:ascii="標楷體" w:eastAsia="標楷體" w:hAnsi="標楷體"/>
          <w:spacing w:val="20"/>
        </w:rPr>
        <w:t>洽</w:t>
      </w:r>
      <w:proofErr w:type="gramEnd"/>
      <w:ins w:id="360" w:author="總公司 李曉娟 Hsiaochuan.Li" w:date="2024-01-18T11:57:00Z">
        <w:r w:rsidR="001E6DE4" w:rsidRPr="001E6DE4">
          <w:rPr>
            <w:rFonts w:ascii="標楷體" w:eastAsia="標楷體" w:hAnsi="標楷體" w:hint="eastAsia"/>
            <w:spacing w:val="20"/>
            <w:rPrChange w:id="361" w:author="總公司 李曉娟 Hsiaochuan.Li" w:date="2024-01-18T11:57:00Z">
              <w:rPr>
                <w:rFonts w:ascii="標楷體" w:eastAsia="標楷體" w:hAnsi="標楷體" w:hint="eastAsia"/>
                <w:spacing w:val="20"/>
                <w:highlight w:val="yellow"/>
              </w:rPr>
            </w:rPrChange>
          </w:rPr>
          <w:t>其他廠</w:t>
        </w:r>
      </w:ins>
      <w:r w:rsidRPr="001E6DE4">
        <w:rPr>
          <w:rFonts w:ascii="標楷體" w:eastAsia="標楷體" w:hAnsi="標楷體"/>
          <w:spacing w:val="20"/>
        </w:rPr>
        <w:t>商辦</w:t>
      </w:r>
      <w:r w:rsidRPr="001E6DE4">
        <w:rPr>
          <w:rFonts w:ascii="標楷體" w:eastAsia="標楷體" w:hAnsi="標楷體"/>
          <w:spacing w:val="6"/>
        </w:rPr>
        <w:t>理</w:t>
      </w:r>
      <w:ins w:id="362" w:author="總公司 李曉娟 Hsiaochuan.Li" w:date="2024-01-18T11:57:00Z">
        <w:r w:rsidR="001E6DE4" w:rsidRPr="001E6DE4">
          <w:rPr>
            <w:rFonts w:ascii="標楷體" w:eastAsia="標楷體" w:hAnsi="標楷體" w:hint="eastAsia"/>
            <w:spacing w:val="6"/>
            <w:rPrChange w:id="363" w:author="總公司 李曉娟 Hsiaochuan.Li" w:date="2024-01-18T11:57:00Z">
              <w:rPr>
                <w:rFonts w:ascii="標楷體" w:eastAsia="標楷體" w:hAnsi="標楷體" w:hint="eastAsia"/>
                <w:spacing w:val="6"/>
                <w:highlight w:val="yellow"/>
              </w:rPr>
            </w:rPrChange>
          </w:rPr>
          <w:t>，所生費用由本公司負擔</w:t>
        </w:r>
      </w:ins>
      <w:r w:rsidRPr="001E6DE4">
        <w:rPr>
          <w:rFonts w:ascii="標楷體" w:eastAsia="標楷體" w:hAnsi="標楷體"/>
          <w:spacing w:val="6"/>
        </w:rPr>
        <w:t>。</w:t>
      </w:r>
    </w:p>
    <w:p w14:paraId="7F1868A9" w14:textId="6628F12D" w:rsidR="00F65036" w:rsidRPr="008E67FB" w:rsidDel="008E67FB" w:rsidRDefault="00F65036">
      <w:pPr>
        <w:pStyle w:val="a3"/>
        <w:spacing w:before="127" w:line="400" w:lineRule="exact"/>
        <w:ind w:left="0"/>
        <w:rPr>
          <w:del w:id="364" w:author="總公司 李曉娟 Hsiaochuan.Li" w:date="2024-01-18T09:45:00Z"/>
          <w:rFonts w:ascii="標楷體" w:eastAsia="標楷體" w:hAnsi="標楷體"/>
          <w:spacing w:val="19"/>
          <w:rPrChange w:id="365" w:author="總公司 李曉娟 Hsiaochuan.Li" w:date="2024-01-18T09:46:00Z">
            <w:rPr>
              <w:del w:id="366" w:author="總公司 李曉娟 Hsiaochuan.Li" w:date="2024-01-18T09:45:00Z"/>
              <w:rFonts w:ascii="標楷體" w:eastAsia="標楷體" w:hAnsi="標楷體"/>
              <w:spacing w:val="14"/>
            </w:rPr>
          </w:rPrChange>
        </w:rPr>
        <w:pPrChange w:id="367" w:author="總公司 李曉娟 Hsiaochuan.Li" w:date="2024-01-18T13:37:00Z">
          <w:pPr>
            <w:pStyle w:val="a3"/>
            <w:spacing w:before="127" w:line="400" w:lineRule="exact"/>
            <w:ind w:left="0"/>
            <w:jc w:val="left"/>
          </w:pPr>
        </w:pPrChange>
      </w:pPr>
      <w:del w:id="368" w:author="總公司 李曉娟 Hsiaochuan.Li" w:date="2024-01-18T09:45:00Z">
        <w:r w:rsidRPr="008E67FB" w:rsidDel="008E67FB">
          <w:rPr>
            <w:rFonts w:ascii="標楷體" w:eastAsia="標楷體" w:hAnsi="標楷體"/>
            <w:spacing w:val="19"/>
            <w:rPrChange w:id="369" w:author="總公司 李曉娟 Hsiaochuan.Li" w:date="2024-01-18T09:46:00Z">
              <w:rPr>
                <w:rFonts w:ascii="標楷體" w:eastAsia="標楷體" w:hAnsi="標楷體"/>
                <w:spacing w:val="11"/>
              </w:rPr>
            </w:rPrChange>
          </w:rPr>
          <w:delText>九、</w:delText>
        </w:r>
        <w:r w:rsidRPr="008E67FB" w:rsidDel="008E67FB">
          <w:rPr>
            <w:rFonts w:ascii="標楷體" w:eastAsia="標楷體" w:hAnsi="標楷體"/>
            <w:spacing w:val="19"/>
            <w:rPrChange w:id="370" w:author="總公司 李曉娟 Hsiaochuan.Li" w:date="2024-01-18T09:46:00Z">
              <w:rPr>
                <w:rFonts w:ascii="標楷體" w:eastAsia="標楷體" w:hAnsi="標楷體"/>
                <w:spacing w:val="14"/>
              </w:rPr>
            </w:rPrChange>
          </w:rPr>
          <w:delText>乙方責任：</w:delText>
        </w:r>
      </w:del>
    </w:p>
    <w:p w14:paraId="1A4C4474" w14:textId="1208ACCF" w:rsidR="00AB04F2" w:rsidRPr="008E67FB" w:rsidRDefault="00EB2532">
      <w:pPr>
        <w:pStyle w:val="a3"/>
        <w:spacing w:before="127" w:line="400" w:lineRule="exact"/>
        <w:ind w:leftChars="257" w:left="1133" w:hangingChars="190" w:hanging="568"/>
        <w:rPr>
          <w:rFonts w:ascii="標楷體" w:eastAsia="標楷體" w:hAnsi="標楷體"/>
          <w:spacing w:val="19"/>
          <w:rPrChange w:id="371" w:author="總公司 李曉娟 Hsiaochuan.Li" w:date="2024-01-18T09:46:00Z">
            <w:rPr>
              <w:rFonts w:ascii="標楷體" w:eastAsia="標楷體" w:hAnsi="標楷體"/>
            </w:rPr>
          </w:rPrChange>
        </w:rPr>
        <w:pPrChange w:id="372" w:author="總公司 李曉娟 Hsiaochuan.Li" w:date="2024-01-18T13:37:00Z">
          <w:pPr>
            <w:pStyle w:val="a3"/>
            <w:spacing w:before="9" w:line="400" w:lineRule="exact"/>
            <w:ind w:leftChars="258" w:left="1133" w:right="143" w:hangingChars="189" w:hanging="565"/>
            <w:jc w:val="left"/>
          </w:pPr>
        </w:pPrChange>
      </w:pPr>
      <w:r w:rsidRPr="003F41B9">
        <w:rPr>
          <w:rFonts w:ascii="標楷體" w:eastAsia="標楷體" w:hAnsi="標楷體"/>
          <w:spacing w:val="19"/>
        </w:rPr>
        <w:t>(</w:t>
      </w:r>
      <w:ins w:id="373" w:author="總公司 李曉娟 Hsiaochuan.Li" w:date="2024-01-18T09:46:00Z">
        <w:r w:rsidR="008E67FB">
          <w:rPr>
            <w:rFonts w:ascii="標楷體" w:eastAsia="標楷體" w:hAnsi="標楷體" w:hint="eastAsia"/>
            <w:spacing w:val="19"/>
          </w:rPr>
          <w:t>三</w:t>
        </w:r>
      </w:ins>
      <w:del w:id="374" w:author="總公司 李曉娟 Hsiaochuan.Li" w:date="2024-01-18T09:46:00Z">
        <w:r w:rsidRPr="008E67FB" w:rsidDel="008E67FB">
          <w:rPr>
            <w:rFonts w:ascii="標楷體" w:eastAsia="標楷體" w:hAnsi="標楷體"/>
            <w:spacing w:val="19"/>
            <w:rPrChange w:id="375" w:author="總公司 李曉娟 Hsiaochuan.Li" w:date="2024-01-18T09:46:00Z">
              <w:rPr>
                <w:rFonts w:ascii="標楷體" w:eastAsia="標楷體" w:hAnsi="標楷體"/>
                <w:spacing w:val="21"/>
              </w:rPr>
            </w:rPrChange>
          </w:rPr>
          <w:delText>一</w:delText>
        </w:r>
      </w:del>
      <w:r w:rsidRPr="008E67FB">
        <w:rPr>
          <w:rFonts w:ascii="標楷體" w:eastAsia="標楷體" w:hAnsi="標楷體"/>
          <w:spacing w:val="19"/>
          <w:rPrChange w:id="376" w:author="總公司 李曉娟 Hsiaochuan.Li" w:date="2024-01-18T09:46:00Z">
            <w:rPr>
              <w:rFonts w:ascii="標楷體" w:eastAsia="標楷體" w:hAnsi="標楷體"/>
            </w:rPr>
          </w:rPrChange>
        </w:rPr>
        <w:t>)</w:t>
      </w:r>
      <w:ins w:id="377" w:author="總公司 李曉娟 Hsiaochuan.Li" w:date="2024-01-18T09:46:00Z">
        <w:r w:rsidR="008E67FB">
          <w:rPr>
            <w:rFonts w:ascii="標楷體" w:eastAsia="標楷體" w:hAnsi="標楷體" w:hint="eastAsia"/>
            <w:spacing w:val="19"/>
          </w:rPr>
          <w:t>本公司</w:t>
        </w:r>
      </w:ins>
      <w:del w:id="378" w:author="總公司 李曉娟 Hsiaochuan.Li" w:date="2024-01-18T09:46:00Z">
        <w:r w:rsidRPr="008E67FB" w:rsidDel="008E67FB">
          <w:rPr>
            <w:rFonts w:ascii="標楷體" w:eastAsia="標楷體" w:hAnsi="標楷體"/>
            <w:spacing w:val="19"/>
            <w:rPrChange w:id="379" w:author="總公司 李曉娟 Hsiaochuan.Li" w:date="2024-01-18T09:46:00Z">
              <w:rPr>
                <w:rFonts w:ascii="標楷體" w:eastAsia="標楷體" w:hAnsi="標楷體"/>
                <w:spacing w:val="31"/>
              </w:rPr>
            </w:rPrChange>
          </w:rPr>
          <w:delText>乙方應</w:delText>
        </w:r>
      </w:del>
      <w:ins w:id="380" w:author="總公司 李曉娟 Hsiaochuan.Li" w:date="2024-01-18T09:46:00Z">
        <w:r w:rsidR="008E67FB">
          <w:rPr>
            <w:rFonts w:ascii="標楷體" w:eastAsia="標楷體" w:hAnsi="標楷體" w:hint="eastAsia"/>
            <w:spacing w:val="19"/>
          </w:rPr>
          <w:t>保證</w:t>
        </w:r>
      </w:ins>
      <w:r w:rsidRPr="008E67FB">
        <w:rPr>
          <w:rFonts w:ascii="標楷體" w:eastAsia="標楷體" w:hAnsi="標楷體"/>
          <w:spacing w:val="19"/>
          <w:rPrChange w:id="381" w:author="總公司 李曉娟 Hsiaochuan.Li" w:date="2024-01-18T09:46:00Z">
            <w:rPr>
              <w:rFonts w:ascii="標楷體" w:eastAsia="標楷體" w:hAnsi="標楷體"/>
              <w:spacing w:val="31"/>
            </w:rPr>
          </w:rPrChange>
        </w:rPr>
        <w:t>確實履行本合約所規定之義務。如因可</w:t>
      </w:r>
      <w:r w:rsidRPr="008E67FB">
        <w:rPr>
          <w:rFonts w:ascii="標楷體" w:eastAsia="標楷體" w:hAnsi="標楷體"/>
          <w:spacing w:val="19"/>
          <w:rPrChange w:id="382" w:author="總公司 李曉娟 Hsiaochuan.Li" w:date="2024-01-18T09:46:00Z">
            <w:rPr>
              <w:rFonts w:ascii="標楷體" w:eastAsia="標楷體" w:hAnsi="標楷體"/>
              <w:spacing w:val="30"/>
            </w:rPr>
          </w:rPrChange>
        </w:rPr>
        <w:t>歸責於</w:t>
      </w:r>
      <w:del w:id="383" w:author="總公司 李曉娟 Hsiaochuan.Li" w:date="2024-01-18T09:46:00Z">
        <w:r w:rsidRPr="008E67FB" w:rsidDel="008E67FB">
          <w:rPr>
            <w:rFonts w:ascii="標楷體" w:eastAsia="標楷體" w:hAnsi="標楷體"/>
            <w:spacing w:val="19"/>
            <w:rPrChange w:id="384" w:author="總公司 李曉娟 Hsiaochuan.Li" w:date="2024-01-18T09:46:00Z">
              <w:rPr>
                <w:rFonts w:ascii="標楷體" w:eastAsia="標楷體" w:hAnsi="標楷體"/>
                <w:spacing w:val="30"/>
              </w:rPr>
            </w:rPrChange>
          </w:rPr>
          <w:delText>乙方</w:delText>
        </w:r>
      </w:del>
      <w:ins w:id="385" w:author="總公司 李曉娟 Hsiaochuan.Li" w:date="2024-01-18T09:46:00Z">
        <w:r w:rsidR="008E67FB">
          <w:rPr>
            <w:rFonts w:ascii="標楷體" w:eastAsia="標楷體" w:hAnsi="標楷體" w:hint="eastAsia"/>
            <w:spacing w:val="19"/>
          </w:rPr>
          <w:t>本公司</w:t>
        </w:r>
      </w:ins>
      <w:r w:rsidRPr="008E67FB">
        <w:rPr>
          <w:rFonts w:ascii="標楷體" w:eastAsia="標楷體" w:hAnsi="標楷體"/>
          <w:spacing w:val="19"/>
          <w:rPrChange w:id="386" w:author="總公司 李曉娟 Hsiaochuan.Li" w:date="2024-01-18T09:46:00Z">
            <w:rPr>
              <w:rFonts w:ascii="標楷體" w:eastAsia="標楷體" w:hAnsi="標楷體"/>
              <w:spacing w:val="30"/>
            </w:rPr>
          </w:rPrChange>
        </w:rPr>
        <w:t>之工作疏失、延誤或其他事由而致</w:t>
      </w:r>
      <w:del w:id="387" w:author="總公司 李曉娟 Hsiaochuan.Li" w:date="2024-01-18T09:46:00Z">
        <w:r w:rsidRPr="008E67FB" w:rsidDel="008E67FB">
          <w:rPr>
            <w:rFonts w:ascii="標楷體" w:eastAsia="標楷體" w:hAnsi="標楷體"/>
            <w:spacing w:val="19"/>
            <w:rPrChange w:id="388" w:author="總公司 李曉娟 Hsiaochuan.Li" w:date="2024-01-18T09:46:00Z">
              <w:rPr>
                <w:rFonts w:ascii="標楷體" w:eastAsia="標楷體" w:hAnsi="標楷體"/>
                <w:spacing w:val="22"/>
              </w:rPr>
            </w:rPrChange>
          </w:rPr>
          <w:delText>乙方</w:delText>
        </w:r>
      </w:del>
      <w:ins w:id="389" w:author="總公司 李曉娟 Hsiaochuan.Li" w:date="2024-01-18T09:46:00Z">
        <w:r w:rsidR="008E67FB">
          <w:rPr>
            <w:rFonts w:ascii="標楷體" w:eastAsia="標楷體" w:hAnsi="標楷體" w:hint="eastAsia"/>
            <w:spacing w:val="19"/>
          </w:rPr>
          <w:t>本公司</w:t>
        </w:r>
      </w:ins>
      <w:r w:rsidRPr="003F41B9">
        <w:rPr>
          <w:rFonts w:ascii="標楷體" w:eastAsia="標楷體" w:hAnsi="標楷體"/>
          <w:spacing w:val="19"/>
        </w:rPr>
        <w:t>工作</w:t>
      </w:r>
      <w:r w:rsidRPr="008E67FB">
        <w:rPr>
          <w:rFonts w:ascii="標楷體" w:eastAsia="標楷體" w:hAnsi="標楷體"/>
          <w:spacing w:val="19"/>
          <w:rPrChange w:id="390" w:author="總公司 李曉娟 Hsiaochuan.Li" w:date="2024-01-18T09:46:00Z">
            <w:rPr>
              <w:rFonts w:ascii="標楷體" w:eastAsia="標楷體" w:hAnsi="標楷體"/>
              <w:spacing w:val="22"/>
            </w:rPr>
          </w:rPrChange>
        </w:rPr>
        <w:t>範圍內之現有各項設備發生故障</w:t>
      </w:r>
      <w:r w:rsidR="00CF02A9" w:rsidRPr="008E67FB">
        <w:rPr>
          <w:rFonts w:ascii="標楷體" w:eastAsia="標楷體" w:hAnsi="標楷體"/>
          <w:spacing w:val="19"/>
          <w:rPrChange w:id="391" w:author="總公司 李曉娟 Hsiaochuan.Li" w:date="2024-01-18T09:46:00Z">
            <w:rPr>
              <w:rFonts w:ascii="標楷體" w:eastAsia="標楷體" w:hAnsi="標楷體"/>
              <w:spacing w:val="22"/>
            </w:rPr>
          </w:rPrChange>
        </w:rPr>
        <w:t>，</w:t>
      </w:r>
      <w:r w:rsidRPr="008E67FB">
        <w:rPr>
          <w:rFonts w:ascii="標楷體" w:eastAsia="標楷體" w:hAnsi="標楷體"/>
          <w:spacing w:val="19"/>
          <w:rPrChange w:id="392" w:author="總公司 李曉娟 Hsiaochuan.Li" w:date="2024-01-18T09:46:00Z">
            <w:rPr>
              <w:rFonts w:ascii="標楷體" w:eastAsia="標楷體" w:hAnsi="標楷體"/>
              <w:spacing w:val="22"/>
            </w:rPr>
          </w:rPrChange>
        </w:rPr>
        <w:t>或因此導致任何災害、損失或危險</w:t>
      </w:r>
      <w:r w:rsidR="00CF02A9" w:rsidRPr="008E67FB">
        <w:rPr>
          <w:rFonts w:ascii="標楷體" w:eastAsia="標楷體" w:hAnsi="標楷體"/>
          <w:spacing w:val="19"/>
          <w:rPrChange w:id="393" w:author="總公司 李曉娟 Hsiaochuan.Li" w:date="2024-01-18T09:46:00Z">
            <w:rPr>
              <w:rFonts w:ascii="標楷體" w:eastAsia="標楷體" w:hAnsi="標楷體"/>
              <w:spacing w:val="22"/>
            </w:rPr>
          </w:rPrChange>
        </w:rPr>
        <w:t>，</w:t>
      </w:r>
      <w:del w:id="394" w:author="總公司 李曉娟 Hsiaochuan.Li" w:date="2024-01-18T09:46:00Z">
        <w:r w:rsidRPr="008E67FB" w:rsidDel="008E67FB">
          <w:rPr>
            <w:rFonts w:ascii="標楷體" w:eastAsia="標楷體" w:hAnsi="標楷體"/>
            <w:spacing w:val="19"/>
            <w:rPrChange w:id="395" w:author="總公司 李曉娟 Hsiaochuan.Li" w:date="2024-01-18T09:46:00Z">
              <w:rPr>
                <w:rFonts w:ascii="標楷體" w:eastAsia="標楷體" w:hAnsi="標楷體"/>
                <w:spacing w:val="22"/>
              </w:rPr>
            </w:rPrChange>
          </w:rPr>
          <w:delText>乙方</w:delText>
        </w:r>
      </w:del>
      <w:ins w:id="396" w:author="總公司 李曉娟 Hsiaochuan.Li" w:date="2024-01-18T09:46:00Z">
        <w:r w:rsidR="008E67FB">
          <w:rPr>
            <w:rFonts w:ascii="標楷體" w:eastAsia="標楷體" w:hAnsi="標楷體" w:hint="eastAsia"/>
            <w:spacing w:val="19"/>
          </w:rPr>
          <w:t>本公司</w:t>
        </w:r>
      </w:ins>
      <w:r w:rsidRPr="008E67FB">
        <w:rPr>
          <w:rFonts w:ascii="標楷體" w:eastAsia="標楷體" w:hAnsi="標楷體"/>
          <w:spacing w:val="19"/>
          <w:rPrChange w:id="397" w:author="總公司 李曉娟 Hsiaochuan.Li" w:date="2024-01-18T09:46:00Z">
            <w:rPr>
              <w:rFonts w:ascii="標楷體" w:eastAsia="標楷體" w:hAnsi="標楷體"/>
              <w:spacing w:val="22"/>
            </w:rPr>
          </w:rPrChange>
        </w:rPr>
        <w:t>應負全</w:t>
      </w:r>
      <w:r w:rsidRPr="003F41B9">
        <w:rPr>
          <w:rFonts w:ascii="標楷體" w:eastAsia="標楷體" w:hAnsi="標楷體"/>
          <w:spacing w:val="19"/>
        </w:rPr>
        <w:t>部賠償責任；若經鑑定為</w:t>
      </w:r>
      <w:del w:id="398" w:author="總公司 李曉娟 Hsiaochuan.Li" w:date="2024-01-18T09:47:00Z">
        <w:r w:rsidRPr="003F41B9" w:rsidDel="008E67FB">
          <w:rPr>
            <w:rFonts w:ascii="標楷體" w:eastAsia="標楷體" w:hAnsi="標楷體"/>
            <w:spacing w:val="19"/>
          </w:rPr>
          <w:delText>甲方</w:delText>
        </w:r>
      </w:del>
      <w:ins w:id="399" w:author="總公司 李曉娟 Hsiaochuan.Li" w:date="2024-01-18T09:47:00Z">
        <w:r w:rsidR="008E67FB">
          <w:rPr>
            <w:rFonts w:ascii="標楷體" w:eastAsia="標楷體" w:hAnsi="標楷體" w:hint="eastAsia"/>
            <w:spacing w:val="19"/>
          </w:rPr>
          <w:t>客戶</w:t>
        </w:r>
      </w:ins>
      <w:r w:rsidRPr="003F41B9">
        <w:rPr>
          <w:rFonts w:ascii="標楷體" w:eastAsia="標楷體" w:hAnsi="標楷體"/>
          <w:spacing w:val="19"/>
        </w:rPr>
        <w:t>之過失或不可抗</w:t>
      </w:r>
      <w:r w:rsidRPr="008E67FB">
        <w:rPr>
          <w:rFonts w:ascii="標楷體" w:eastAsia="標楷體" w:hAnsi="標楷體"/>
          <w:spacing w:val="19"/>
          <w:rPrChange w:id="400" w:author="總公司 李曉娟 Hsiaochuan.Li" w:date="2024-01-18T09:46:00Z">
            <w:rPr>
              <w:rFonts w:ascii="標楷體" w:eastAsia="標楷體" w:hAnsi="標楷體"/>
              <w:spacing w:val="11"/>
            </w:rPr>
          </w:rPrChange>
        </w:rPr>
        <w:t>力所致者</w:t>
      </w:r>
      <w:r w:rsidR="00CF02A9" w:rsidRPr="008E67FB">
        <w:rPr>
          <w:rFonts w:ascii="標楷體" w:eastAsia="標楷體" w:hAnsi="標楷體"/>
          <w:spacing w:val="19"/>
          <w:rPrChange w:id="401" w:author="總公司 李曉娟 Hsiaochuan.Li" w:date="2024-01-18T09:46:00Z">
            <w:rPr>
              <w:rFonts w:ascii="標楷體" w:eastAsia="標楷體" w:hAnsi="標楷體"/>
              <w:spacing w:val="11"/>
            </w:rPr>
          </w:rPrChange>
        </w:rPr>
        <w:t>，</w:t>
      </w:r>
      <w:del w:id="402" w:author="總公司 李曉娟 Hsiaochuan.Li" w:date="2024-01-18T09:47:00Z">
        <w:r w:rsidRPr="008E67FB" w:rsidDel="008E67FB">
          <w:rPr>
            <w:rFonts w:ascii="標楷體" w:eastAsia="標楷體" w:hAnsi="標楷體"/>
            <w:spacing w:val="19"/>
            <w:rPrChange w:id="403" w:author="總公司 李曉娟 Hsiaochuan.Li" w:date="2024-01-18T09:46:00Z">
              <w:rPr>
                <w:rFonts w:ascii="標楷體" w:eastAsia="標楷體" w:hAnsi="標楷體"/>
                <w:spacing w:val="11"/>
              </w:rPr>
            </w:rPrChange>
          </w:rPr>
          <w:delText>乙方</w:delText>
        </w:r>
      </w:del>
      <w:ins w:id="404" w:author="總公司 李曉娟 Hsiaochuan.Li" w:date="2024-01-18T09:47:00Z">
        <w:r w:rsidR="008E67FB">
          <w:rPr>
            <w:rFonts w:ascii="標楷體" w:eastAsia="標楷體" w:hAnsi="標楷體" w:hint="eastAsia"/>
            <w:spacing w:val="19"/>
          </w:rPr>
          <w:t>本公司</w:t>
        </w:r>
      </w:ins>
      <w:r w:rsidRPr="008E67FB">
        <w:rPr>
          <w:rFonts w:ascii="標楷體" w:eastAsia="標楷體" w:hAnsi="標楷體"/>
          <w:spacing w:val="19"/>
          <w:rPrChange w:id="405" w:author="總公司 李曉娟 Hsiaochuan.Li" w:date="2024-01-18T09:46:00Z">
            <w:rPr>
              <w:rFonts w:ascii="標楷體" w:eastAsia="標楷體" w:hAnsi="標楷體"/>
              <w:spacing w:val="11"/>
            </w:rPr>
          </w:rPrChange>
        </w:rPr>
        <w:t>應提出改善建議</w:t>
      </w:r>
      <w:r w:rsidR="00CF02A9" w:rsidRPr="008E67FB">
        <w:rPr>
          <w:rFonts w:ascii="標楷體" w:eastAsia="標楷體" w:hAnsi="標楷體"/>
          <w:spacing w:val="19"/>
          <w:rPrChange w:id="406" w:author="總公司 李曉娟 Hsiaochuan.Li" w:date="2024-01-18T09:46:00Z">
            <w:rPr>
              <w:rFonts w:ascii="標楷體" w:eastAsia="標楷體" w:hAnsi="標楷體"/>
              <w:spacing w:val="11"/>
            </w:rPr>
          </w:rPrChange>
        </w:rPr>
        <w:t>，</w:t>
      </w:r>
      <w:r w:rsidRPr="008E67FB">
        <w:rPr>
          <w:rFonts w:ascii="標楷體" w:eastAsia="標楷體" w:hAnsi="標楷體"/>
          <w:spacing w:val="19"/>
          <w:rPrChange w:id="407" w:author="總公司 李曉娟 Hsiaochuan.Li" w:date="2024-01-18T09:46:00Z">
            <w:rPr>
              <w:rFonts w:ascii="標楷體" w:eastAsia="標楷體" w:hAnsi="標楷體"/>
              <w:spacing w:val="11"/>
            </w:rPr>
          </w:rPrChange>
        </w:rPr>
        <w:t>由</w:t>
      </w:r>
      <w:del w:id="408" w:author="總公司 李曉娟 Hsiaochuan.Li" w:date="2024-01-18T09:47:00Z">
        <w:r w:rsidRPr="008E67FB" w:rsidDel="008E67FB">
          <w:rPr>
            <w:rFonts w:ascii="標楷體" w:eastAsia="標楷體" w:hAnsi="標楷體"/>
            <w:spacing w:val="19"/>
            <w:rPrChange w:id="409" w:author="總公司 李曉娟 Hsiaochuan.Li" w:date="2024-01-18T09:46:00Z">
              <w:rPr>
                <w:rFonts w:ascii="標楷體" w:eastAsia="標楷體" w:hAnsi="標楷體"/>
                <w:spacing w:val="11"/>
              </w:rPr>
            </w:rPrChange>
          </w:rPr>
          <w:delText>甲方</w:delText>
        </w:r>
      </w:del>
      <w:ins w:id="410" w:author="總公司 李曉娟 Hsiaochuan.Li" w:date="2024-01-18T09:47:00Z">
        <w:r w:rsidR="008E67FB">
          <w:rPr>
            <w:rFonts w:ascii="標楷體" w:eastAsia="標楷體" w:hAnsi="標楷體" w:hint="eastAsia"/>
            <w:spacing w:val="19"/>
          </w:rPr>
          <w:t>客戶</w:t>
        </w:r>
      </w:ins>
      <w:r w:rsidRPr="008E67FB">
        <w:rPr>
          <w:rFonts w:ascii="標楷體" w:eastAsia="標楷體" w:hAnsi="標楷體"/>
          <w:spacing w:val="19"/>
          <w:rPrChange w:id="411" w:author="總公司 李曉娟 Hsiaochuan.Li" w:date="2024-01-18T09:46:00Z">
            <w:rPr>
              <w:rFonts w:ascii="標楷體" w:eastAsia="標楷體" w:hAnsi="標楷體"/>
              <w:spacing w:val="11"/>
            </w:rPr>
          </w:rPrChange>
        </w:rPr>
        <w:t>核定</w:t>
      </w:r>
      <w:r w:rsidRPr="008E67FB">
        <w:rPr>
          <w:rFonts w:ascii="標楷體" w:eastAsia="標楷體" w:hAnsi="標楷體"/>
          <w:spacing w:val="19"/>
          <w:rPrChange w:id="412" w:author="總公司 李曉娟 Hsiaochuan.Li" w:date="2024-01-18T09:46:00Z">
            <w:rPr>
              <w:rFonts w:ascii="標楷體" w:eastAsia="標楷體" w:hAnsi="標楷體"/>
              <w:spacing w:val="22"/>
            </w:rPr>
          </w:rPrChange>
        </w:rPr>
        <w:t>後委託</w:t>
      </w:r>
      <w:del w:id="413" w:author="總公司 李曉娟 Hsiaochuan.Li" w:date="2024-01-18T09:47:00Z">
        <w:r w:rsidRPr="008E67FB" w:rsidDel="008E67FB">
          <w:rPr>
            <w:rFonts w:ascii="標楷體" w:eastAsia="標楷體" w:hAnsi="標楷體"/>
            <w:spacing w:val="19"/>
            <w:rPrChange w:id="414" w:author="總公司 李曉娟 Hsiaochuan.Li" w:date="2024-01-18T09:46:00Z">
              <w:rPr>
                <w:rFonts w:ascii="標楷體" w:eastAsia="標楷體" w:hAnsi="標楷體"/>
                <w:spacing w:val="22"/>
              </w:rPr>
            </w:rPrChange>
          </w:rPr>
          <w:delText>乙方</w:delText>
        </w:r>
      </w:del>
      <w:ins w:id="415" w:author="總公司 李曉娟 Hsiaochuan.Li" w:date="2024-01-18T09:47:00Z">
        <w:r w:rsidR="008E67FB">
          <w:rPr>
            <w:rFonts w:ascii="標楷體" w:eastAsia="標楷體" w:hAnsi="標楷體" w:hint="eastAsia"/>
            <w:spacing w:val="19"/>
          </w:rPr>
          <w:t>本公司</w:t>
        </w:r>
      </w:ins>
      <w:r w:rsidRPr="008E67FB">
        <w:rPr>
          <w:rFonts w:ascii="標楷體" w:eastAsia="標楷體" w:hAnsi="標楷體"/>
          <w:spacing w:val="19"/>
          <w:rPrChange w:id="416" w:author="總公司 李曉娟 Hsiaochuan.Li" w:date="2024-01-18T09:46:00Z">
            <w:rPr>
              <w:rFonts w:ascii="標楷體" w:eastAsia="標楷體" w:hAnsi="標楷體"/>
              <w:spacing w:val="22"/>
            </w:rPr>
          </w:rPrChange>
        </w:rPr>
        <w:t>實施修復或另行洽商辦理</w:t>
      </w:r>
      <w:r w:rsidR="00CF02A9" w:rsidRPr="008E67FB">
        <w:rPr>
          <w:rFonts w:ascii="標楷體" w:eastAsia="標楷體" w:hAnsi="標楷體"/>
          <w:spacing w:val="19"/>
          <w:rPrChange w:id="417" w:author="總公司 李曉娟 Hsiaochuan.Li" w:date="2024-01-18T09:46:00Z">
            <w:rPr>
              <w:rFonts w:ascii="標楷體" w:eastAsia="標楷體" w:hAnsi="標楷體"/>
              <w:spacing w:val="22"/>
            </w:rPr>
          </w:rPrChange>
        </w:rPr>
        <w:t>，</w:t>
      </w:r>
      <w:r w:rsidRPr="008E67FB">
        <w:rPr>
          <w:rFonts w:ascii="標楷體" w:eastAsia="標楷體" w:hAnsi="標楷體"/>
          <w:spacing w:val="19"/>
          <w:rPrChange w:id="418" w:author="總公司 李曉娟 Hsiaochuan.Li" w:date="2024-01-18T09:46:00Z">
            <w:rPr>
              <w:rFonts w:ascii="標楷體" w:eastAsia="標楷體" w:hAnsi="標楷體"/>
              <w:spacing w:val="22"/>
            </w:rPr>
          </w:rPrChange>
        </w:rPr>
        <w:t>其委託</w:t>
      </w:r>
      <w:del w:id="419" w:author="總公司 李曉娟 Hsiaochuan.Li" w:date="2024-01-18T09:47:00Z">
        <w:r w:rsidRPr="008E67FB" w:rsidDel="008E67FB">
          <w:rPr>
            <w:rFonts w:ascii="標楷體" w:eastAsia="標楷體" w:hAnsi="標楷體"/>
            <w:spacing w:val="19"/>
            <w:rPrChange w:id="420" w:author="總公司 李曉娟 Hsiaochuan.Li" w:date="2024-01-18T09:46:00Z">
              <w:rPr>
                <w:rFonts w:ascii="標楷體" w:eastAsia="標楷體" w:hAnsi="標楷體"/>
                <w:spacing w:val="30"/>
              </w:rPr>
            </w:rPrChange>
          </w:rPr>
          <w:delText>乙方</w:delText>
        </w:r>
      </w:del>
      <w:ins w:id="421" w:author="總公司 李曉娟 Hsiaochuan.Li" w:date="2024-01-18T09:47:00Z">
        <w:r w:rsidR="008E67FB">
          <w:rPr>
            <w:rFonts w:ascii="標楷體" w:eastAsia="標楷體" w:hAnsi="標楷體" w:hint="eastAsia"/>
            <w:spacing w:val="19"/>
          </w:rPr>
          <w:t>本公司</w:t>
        </w:r>
      </w:ins>
      <w:r w:rsidRPr="008E67FB">
        <w:rPr>
          <w:rFonts w:ascii="標楷體" w:eastAsia="標楷體" w:hAnsi="標楷體"/>
          <w:spacing w:val="19"/>
          <w:rPrChange w:id="422" w:author="總公司 李曉娟 Hsiaochuan.Li" w:date="2024-01-18T09:46:00Z">
            <w:rPr>
              <w:rFonts w:ascii="標楷體" w:eastAsia="標楷體" w:hAnsi="標楷體"/>
              <w:spacing w:val="30"/>
            </w:rPr>
          </w:rPrChange>
        </w:rPr>
        <w:t>修復之費用由</w:t>
      </w:r>
      <w:del w:id="423" w:author="總公司 李曉娟 Hsiaochuan.Li" w:date="2024-01-18T09:47:00Z">
        <w:r w:rsidRPr="008E67FB" w:rsidDel="008E67FB">
          <w:rPr>
            <w:rFonts w:ascii="標楷體" w:eastAsia="標楷體" w:hAnsi="標楷體"/>
            <w:spacing w:val="19"/>
            <w:rPrChange w:id="424" w:author="總公司 李曉娟 Hsiaochuan.Li" w:date="2024-01-18T09:46:00Z">
              <w:rPr>
                <w:rFonts w:ascii="標楷體" w:eastAsia="標楷體" w:hAnsi="標楷體"/>
                <w:spacing w:val="30"/>
              </w:rPr>
            </w:rPrChange>
          </w:rPr>
          <w:delText>甲方</w:delText>
        </w:r>
      </w:del>
      <w:ins w:id="425" w:author="總公司 李曉娟 Hsiaochuan.Li" w:date="2024-01-18T09:47:00Z">
        <w:r w:rsidR="008E67FB">
          <w:rPr>
            <w:rFonts w:ascii="標楷體" w:eastAsia="標楷體" w:hAnsi="標楷體" w:hint="eastAsia"/>
            <w:spacing w:val="19"/>
          </w:rPr>
          <w:t>客戶</w:t>
        </w:r>
      </w:ins>
      <w:r w:rsidRPr="008E67FB">
        <w:rPr>
          <w:rFonts w:ascii="標楷體" w:eastAsia="標楷體" w:hAnsi="標楷體"/>
          <w:spacing w:val="19"/>
          <w:rPrChange w:id="426" w:author="總公司 李曉娟 Hsiaochuan.Li" w:date="2024-01-18T09:46:00Z">
            <w:rPr>
              <w:rFonts w:ascii="標楷體" w:eastAsia="標楷體" w:hAnsi="標楷體"/>
              <w:spacing w:val="30"/>
            </w:rPr>
          </w:rPrChange>
        </w:rPr>
        <w:t>於完成修復工作後核實</w:t>
      </w:r>
      <w:r w:rsidRPr="008E67FB">
        <w:rPr>
          <w:rFonts w:ascii="標楷體" w:eastAsia="標楷體" w:hAnsi="標楷體"/>
          <w:spacing w:val="19"/>
          <w:rPrChange w:id="427" w:author="總公司 李曉娟 Hsiaochuan.Li" w:date="2024-01-18T09:46:00Z">
            <w:rPr>
              <w:rFonts w:ascii="標楷體" w:eastAsia="標楷體" w:hAnsi="標楷體"/>
              <w:spacing w:val="9"/>
            </w:rPr>
          </w:rPrChange>
        </w:rPr>
        <w:t>支付。</w:t>
      </w:r>
    </w:p>
    <w:p w14:paraId="7AEAD680" w14:textId="4858AE8F" w:rsidR="00AB04F2" w:rsidRPr="008E67FB" w:rsidRDefault="00EB2532">
      <w:pPr>
        <w:pStyle w:val="a3"/>
        <w:spacing w:before="9" w:line="400" w:lineRule="exact"/>
        <w:ind w:leftChars="258" w:left="1133" w:right="143" w:hangingChars="189" w:hanging="565"/>
        <w:rPr>
          <w:rFonts w:ascii="標楷體" w:eastAsia="標楷體" w:hAnsi="標楷體"/>
          <w:spacing w:val="19"/>
          <w:rPrChange w:id="428" w:author="總公司 李曉娟 Hsiaochuan.Li" w:date="2024-01-18T09:46:00Z">
            <w:rPr>
              <w:rFonts w:ascii="標楷體" w:eastAsia="標楷體" w:hAnsi="標楷體"/>
            </w:rPr>
          </w:rPrChange>
        </w:rPr>
        <w:pPrChange w:id="429" w:author="總公司 李曉娟 Hsiaochuan.Li" w:date="2024-01-18T13:37:00Z">
          <w:pPr>
            <w:pStyle w:val="a3"/>
            <w:spacing w:before="9" w:line="400" w:lineRule="exact"/>
            <w:ind w:leftChars="258" w:left="1133" w:right="143" w:hangingChars="189" w:hanging="565"/>
            <w:jc w:val="left"/>
          </w:pPr>
        </w:pPrChange>
      </w:pPr>
      <w:r w:rsidRPr="003F41B9">
        <w:rPr>
          <w:rFonts w:ascii="標楷體" w:eastAsia="標楷體" w:hAnsi="標楷體"/>
          <w:spacing w:val="19"/>
        </w:rPr>
        <w:t>(</w:t>
      </w:r>
      <w:del w:id="430" w:author="總公司 李曉娟 Hsiaochuan.Li" w:date="2024-01-18T09:47:00Z">
        <w:r w:rsidRPr="008E67FB" w:rsidDel="008E67FB">
          <w:rPr>
            <w:rFonts w:ascii="標楷體" w:eastAsia="標楷體" w:hAnsi="標楷體"/>
            <w:spacing w:val="19"/>
            <w:rPrChange w:id="431" w:author="總公司 李曉娟 Hsiaochuan.Li" w:date="2024-01-18T09:46:00Z">
              <w:rPr>
                <w:rFonts w:ascii="標楷體" w:eastAsia="標楷體" w:hAnsi="標楷體"/>
                <w:spacing w:val="21"/>
              </w:rPr>
            </w:rPrChange>
          </w:rPr>
          <w:delText>二</w:delText>
        </w:r>
      </w:del>
      <w:ins w:id="432" w:author="總公司 李曉娟 Hsiaochuan.Li" w:date="2024-01-18T09:47:00Z">
        <w:r w:rsidR="008E67FB">
          <w:rPr>
            <w:rFonts w:ascii="標楷體" w:eastAsia="標楷體" w:hAnsi="標楷體" w:hint="eastAsia"/>
            <w:spacing w:val="19"/>
          </w:rPr>
          <w:t>四</w:t>
        </w:r>
      </w:ins>
      <w:r w:rsidRPr="008E67FB">
        <w:rPr>
          <w:rFonts w:ascii="標楷體" w:eastAsia="標楷體" w:hAnsi="標楷體"/>
          <w:spacing w:val="19"/>
          <w:rPrChange w:id="433" w:author="總公司 李曉娟 Hsiaochuan.Li" w:date="2024-01-18T09:46:00Z">
            <w:rPr>
              <w:rFonts w:ascii="標楷體" w:eastAsia="標楷體" w:hAnsi="標楷體"/>
              <w:spacing w:val="-9"/>
            </w:rPr>
          </w:rPrChange>
        </w:rPr>
        <w:t>)</w:t>
      </w:r>
      <w:ins w:id="434" w:author="總公司 李曉娟 Hsiaochuan.Li" w:date="2024-01-18T09:47:00Z">
        <w:r w:rsidR="008E67FB">
          <w:rPr>
            <w:rFonts w:ascii="標楷體" w:eastAsia="標楷體" w:hAnsi="標楷體" w:hint="eastAsia"/>
            <w:spacing w:val="19"/>
          </w:rPr>
          <w:t>本公司</w:t>
        </w:r>
      </w:ins>
      <w:del w:id="435" w:author="總公司 李曉娟 Hsiaochuan.Li" w:date="2024-01-18T09:47:00Z">
        <w:r w:rsidRPr="008E67FB" w:rsidDel="008E67FB">
          <w:rPr>
            <w:rFonts w:ascii="標楷體" w:eastAsia="標楷體" w:hAnsi="標楷體"/>
            <w:spacing w:val="19"/>
            <w:rPrChange w:id="436" w:author="總公司 李曉娟 Hsiaochuan.Li" w:date="2024-01-18T09:46:00Z">
              <w:rPr>
                <w:rFonts w:ascii="標楷體" w:eastAsia="標楷體" w:hAnsi="標楷體"/>
                <w:spacing w:val="23"/>
              </w:rPr>
            </w:rPrChange>
          </w:rPr>
          <w:delText>乙方</w:delText>
        </w:r>
      </w:del>
      <w:r w:rsidRPr="003F41B9">
        <w:rPr>
          <w:rFonts w:ascii="標楷體" w:eastAsia="標楷體" w:hAnsi="標楷體"/>
          <w:spacing w:val="19"/>
        </w:rPr>
        <w:t>執行</w:t>
      </w:r>
      <w:r w:rsidRPr="008E67FB">
        <w:rPr>
          <w:rFonts w:ascii="標楷體" w:eastAsia="標楷體" w:hAnsi="標楷體"/>
          <w:spacing w:val="19"/>
          <w:rPrChange w:id="437" w:author="總公司 李曉娟 Hsiaochuan.Li" w:date="2024-01-18T09:46:00Z">
            <w:rPr>
              <w:rFonts w:ascii="標楷體" w:eastAsia="標楷體" w:hAnsi="標楷體"/>
              <w:spacing w:val="23"/>
            </w:rPr>
          </w:rPrChange>
        </w:rPr>
        <w:t>維護檢修工作時</w:t>
      </w:r>
      <w:r w:rsidR="00CF02A9" w:rsidRPr="008E67FB">
        <w:rPr>
          <w:rFonts w:ascii="標楷體" w:eastAsia="標楷體" w:hAnsi="標楷體"/>
          <w:spacing w:val="19"/>
          <w:rPrChange w:id="438" w:author="總公司 李曉娟 Hsiaochuan.Li" w:date="2024-01-18T09:46:00Z">
            <w:rPr>
              <w:rFonts w:ascii="標楷體" w:eastAsia="標楷體" w:hAnsi="標楷體"/>
              <w:spacing w:val="23"/>
            </w:rPr>
          </w:rPrChange>
        </w:rPr>
        <w:t>，</w:t>
      </w:r>
      <w:r w:rsidRPr="008E67FB">
        <w:rPr>
          <w:rFonts w:ascii="標楷體" w:eastAsia="標楷體" w:hAnsi="標楷體"/>
          <w:spacing w:val="19"/>
          <w:rPrChange w:id="439" w:author="總公司 李曉娟 Hsiaochuan.Li" w:date="2024-01-18T09:46:00Z">
            <w:rPr>
              <w:rFonts w:ascii="標楷體" w:eastAsia="標楷體" w:hAnsi="標楷體"/>
              <w:spacing w:val="23"/>
            </w:rPr>
          </w:rPrChange>
        </w:rPr>
        <w:t>應為事前安全防範</w:t>
      </w:r>
      <w:r w:rsidRPr="008E67FB">
        <w:rPr>
          <w:rFonts w:ascii="標楷體" w:eastAsia="標楷體" w:hAnsi="標楷體"/>
          <w:spacing w:val="19"/>
          <w:rPrChange w:id="440" w:author="總公司 李曉娟 Hsiaochuan.Li" w:date="2024-01-18T09:46:00Z">
            <w:rPr>
              <w:rFonts w:ascii="標楷體" w:eastAsia="標楷體" w:hAnsi="標楷體"/>
              <w:spacing w:val="22"/>
            </w:rPr>
          </w:rPrChange>
        </w:rPr>
        <w:t>工作。如因防範措施之不足或不當</w:t>
      </w:r>
      <w:r w:rsidR="00CF02A9" w:rsidRPr="008E67FB">
        <w:rPr>
          <w:rFonts w:ascii="標楷體" w:eastAsia="標楷體" w:hAnsi="標楷體"/>
          <w:spacing w:val="19"/>
          <w:rPrChange w:id="441" w:author="總公司 李曉娟 Hsiaochuan.Li" w:date="2024-01-18T09:46:00Z">
            <w:rPr>
              <w:rFonts w:ascii="標楷體" w:eastAsia="標楷體" w:hAnsi="標楷體"/>
              <w:spacing w:val="22"/>
            </w:rPr>
          </w:rPrChange>
        </w:rPr>
        <w:t>，</w:t>
      </w:r>
      <w:r w:rsidRPr="008E67FB">
        <w:rPr>
          <w:rFonts w:ascii="標楷體" w:eastAsia="標楷體" w:hAnsi="標楷體"/>
          <w:spacing w:val="19"/>
          <w:rPrChange w:id="442" w:author="總公司 李曉娟 Hsiaochuan.Li" w:date="2024-01-18T09:46:00Z">
            <w:rPr>
              <w:rFonts w:ascii="標楷體" w:eastAsia="標楷體" w:hAnsi="標楷體"/>
              <w:spacing w:val="22"/>
            </w:rPr>
          </w:rPrChange>
        </w:rPr>
        <w:t>致發生</w:t>
      </w:r>
      <w:del w:id="443" w:author="總公司 李曉娟 Hsiaochuan.Li" w:date="2024-01-18T09:47:00Z">
        <w:r w:rsidRPr="008E67FB" w:rsidDel="008E67FB">
          <w:rPr>
            <w:rFonts w:ascii="標楷體" w:eastAsia="標楷體" w:hAnsi="標楷體"/>
            <w:spacing w:val="19"/>
            <w:rPrChange w:id="444" w:author="總公司 李曉娟 Hsiaochuan.Li" w:date="2024-01-18T09:46:00Z">
              <w:rPr>
                <w:rFonts w:ascii="標楷體" w:eastAsia="標楷體" w:hAnsi="標楷體"/>
                <w:spacing w:val="22"/>
              </w:rPr>
            </w:rPrChange>
          </w:rPr>
          <w:delText>甲</w:delText>
        </w:r>
        <w:r w:rsidRPr="008E67FB" w:rsidDel="008E67FB">
          <w:rPr>
            <w:rFonts w:ascii="標楷體" w:eastAsia="標楷體" w:hAnsi="標楷體"/>
            <w:spacing w:val="19"/>
            <w:rPrChange w:id="445" w:author="總公司 李曉娟 Hsiaochuan.Li" w:date="2024-01-18T09:46:00Z">
              <w:rPr>
                <w:rFonts w:ascii="標楷體" w:eastAsia="標楷體" w:hAnsi="標楷體"/>
                <w:spacing w:val="30"/>
              </w:rPr>
            </w:rPrChange>
          </w:rPr>
          <w:delText>方</w:delText>
        </w:r>
      </w:del>
      <w:ins w:id="446" w:author="總公司 李曉娟 Hsiaochuan.Li" w:date="2024-01-18T09:48:00Z">
        <w:r w:rsidR="008E67FB">
          <w:rPr>
            <w:rFonts w:ascii="標楷體" w:eastAsia="標楷體" w:hAnsi="標楷體" w:hint="eastAsia"/>
            <w:spacing w:val="19"/>
          </w:rPr>
          <w:t>客戶及其</w:t>
        </w:r>
      </w:ins>
      <w:del w:id="447" w:author="總公司 李曉娟 Hsiaochuan.Li" w:date="2024-01-18T09:48:00Z">
        <w:r w:rsidRPr="008E67FB" w:rsidDel="008E67FB">
          <w:rPr>
            <w:rFonts w:ascii="標楷體" w:eastAsia="標楷體" w:hAnsi="標楷體"/>
            <w:spacing w:val="19"/>
            <w:rPrChange w:id="448" w:author="總公司 李曉娟 Hsiaochuan.Li" w:date="2024-01-18T09:46:00Z">
              <w:rPr>
                <w:rFonts w:ascii="標楷體" w:eastAsia="標楷體" w:hAnsi="標楷體"/>
                <w:spacing w:val="30"/>
              </w:rPr>
            </w:rPrChange>
          </w:rPr>
          <w:delText>、甲方</w:delText>
        </w:r>
      </w:del>
      <w:r w:rsidRPr="008E67FB">
        <w:rPr>
          <w:rFonts w:ascii="標楷體" w:eastAsia="標楷體" w:hAnsi="標楷體"/>
          <w:spacing w:val="19"/>
          <w:rPrChange w:id="449" w:author="總公司 李曉娟 Hsiaochuan.Li" w:date="2024-01-18T09:46:00Z">
            <w:rPr>
              <w:rFonts w:ascii="標楷體" w:eastAsia="標楷體" w:hAnsi="標楷體"/>
              <w:spacing w:val="30"/>
            </w:rPr>
          </w:rPrChange>
        </w:rPr>
        <w:t>人員或第三人之傷亡或財物損失時</w:t>
      </w:r>
      <w:r w:rsidR="00CF02A9" w:rsidRPr="008E67FB">
        <w:rPr>
          <w:rFonts w:ascii="標楷體" w:eastAsia="標楷體" w:hAnsi="標楷體"/>
          <w:spacing w:val="19"/>
          <w:rPrChange w:id="450" w:author="總公司 李曉娟 Hsiaochuan.Li" w:date="2024-01-18T09:46:00Z">
            <w:rPr>
              <w:rFonts w:ascii="標楷體" w:eastAsia="標楷體" w:hAnsi="標楷體"/>
              <w:spacing w:val="30"/>
            </w:rPr>
          </w:rPrChange>
        </w:rPr>
        <w:t>，</w:t>
      </w:r>
      <w:del w:id="451" w:author="總公司 李曉娟 Hsiaochuan.Li" w:date="2024-01-18T09:48:00Z">
        <w:r w:rsidRPr="008E67FB" w:rsidDel="008E67FB">
          <w:rPr>
            <w:rFonts w:ascii="標楷體" w:eastAsia="標楷體" w:hAnsi="標楷體"/>
            <w:spacing w:val="19"/>
            <w:rPrChange w:id="452" w:author="總公司 李曉娟 Hsiaochuan.Li" w:date="2024-01-18T09:46:00Z">
              <w:rPr>
                <w:rFonts w:ascii="標楷體" w:eastAsia="標楷體" w:hAnsi="標楷體"/>
                <w:spacing w:val="17"/>
              </w:rPr>
            </w:rPrChange>
          </w:rPr>
          <w:delText>乙方</w:delText>
        </w:r>
      </w:del>
      <w:ins w:id="453" w:author="總公司 李曉娟 Hsiaochuan.Li" w:date="2024-01-18T09:48:00Z">
        <w:r w:rsidR="008E67FB">
          <w:rPr>
            <w:rFonts w:ascii="標楷體" w:eastAsia="標楷體" w:hAnsi="標楷體" w:hint="eastAsia"/>
            <w:spacing w:val="19"/>
          </w:rPr>
          <w:t>由本公司</w:t>
        </w:r>
      </w:ins>
      <w:del w:id="454" w:author="總公司 李曉娟 Hsiaochuan.Li" w:date="2024-01-18T09:48:00Z">
        <w:r w:rsidRPr="008E67FB" w:rsidDel="008E67FB">
          <w:rPr>
            <w:rFonts w:ascii="標楷體" w:eastAsia="標楷體" w:hAnsi="標楷體"/>
            <w:spacing w:val="19"/>
            <w:rPrChange w:id="455" w:author="總公司 李曉娟 Hsiaochuan.Li" w:date="2024-01-18T09:46:00Z">
              <w:rPr>
                <w:rFonts w:ascii="標楷體" w:eastAsia="標楷體" w:hAnsi="標楷體"/>
                <w:spacing w:val="17"/>
              </w:rPr>
            </w:rPrChange>
          </w:rPr>
          <w:delText>應</w:delText>
        </w:r>
      </w:del>
      <w:r w:rsidRPr="008E67FB">
        <w:rPr>
          <w:rFonts w:ascii="標楷體" w:eastAsia="標楷體" w:hAnsi="標楷體"/>
          <w:spacing w:val="19"/>
          <w:rPrChange w:id="456" w:author="總公司 李曉娟 Hsiaochuan.Li" w:date="2024-01-18T09:46:00Z">
            <w:rPr>
              <w:rFonts w:ascii="標楷體" w:eastAsia="標楷體" w:hAnsi="標楷體"/>
              <w:spacing w:val="17"/>
            </w:rPr>
          </w:rPrChange>
        </w:rPr>
        <w:t>自負法律責任。</w:t>
      </w:r>
    </w:p>
    <w:p w14:paraId="1E33EDD4" w14:textId="2AFC9D06" w:rsidR="00AB04F2" w:rsidRPr="003F41B9" w:rsidRDefault="00EB2532">
      <w:pPr>
        <w:pStyle w:val="a3"/>
        <w:spacing w:before="9" w:line="400" w:lineRule="exact"/>
        <w:ind w:leftChars="258" w:left="1133" w:right="143" w:hangingChars="189" w:hanging="565"/>
        <w:rPr>
          <w:rFonts w:ascii="標楷體" w:eastAsia="標楷體" w:hAnsi="標楷體"/>
        </w:rPr>
        <w:pPrChange w:id="457" w:author="總公司 李曉娟 Hsiaochuan.Li" w:date="2024-01-18T13:37:00Z">
          <w:pPr>
            <w:pStyle w:val="a3"/>
            <w:spacing w:before="9" w:line="400" w:lineRule="exact"/>
            <w:ind w:leftChars="258" w:left="1133" w:right="143" w:hangingChars="189" w:hanging="565"/>
            <w:jc w:val="left"/>
          </w:pPr>
        </w:pPrChange>
      </w:pPr>
      <w:r w:rsidRPr="003F41B9">
        <w:rPr>
          <w:rFonts w:ascii="標楷體" w:eastAsia="標楷體" w:hAnsi="標楷體"/>
          <w:spacing w:val="19"/>
        </w:rPr>
        <w:t>(</w:t>
      </w:r>
      <w:r w:rsidRPr="008E67FB">
        <w:rPr>
          <w:rFonts w:ascii="標楷體" w:eastAsia="標楷體" w:hAnsi="標楷體"/>
          <w:spacing w:val="19"/>
          <w:rPrChange w:id="458" w:author="總公司 李曉娟 Hsiaochuan.Li" w:date="2024-01-18T09:46:00Z">
            <w:rPr>
              <w:rFonts w:ascii="標楷體" w:eastAsia="標楷體" w:hAnsi="標楷體"/>
              <w:spacing w:val="21"/>
            </w:rPr>
          </w:rPrChange>
        </w:rPr>
        <w:t>三</w:t>
      </w:r>
      <w:r w:rsidRPr="008E67FB">
        <w:rPr>
          <w:rFonts w:ascii="標楷體" w:eastAsia="標楷體" w:hAnsi="標楷體"/>
          <w:spacing w:val="19"/>
          <w:rPrChange w:id="459" w:author="總公司 李曉娟 Hsiaochuan.Li" w:date="2024-01-18T09:46:00Z">
            <w:rPr>
              <w:rFonts w:ascii="標楷體" w:eastAsia="標楷體" w:hAnsi="標楷體"/>
              <w:spacing w:val="-9"/>
            </w:rPr>
          </w:rPrChange>
        </w:rPr>
        <w:t>)</w:t>
      </w:r>
      <w:r w:rsidRPr="008E67FB">
        <w:rPr>
          <w:rFonts w:ascii="標楷體" w:eastAsia="標楷體" w:hAnsi="標楷體"/>
          <w:spacing w:val="19"/>
          <w:rPrChange w:id="460" w:author="總公司 李曉娟 Hsiaochuan.Li" w:date="2024-01-18T09:46:00Z">
            <w:rPr>
              <w:rFonts w:ascii="標楷體" w:eastAsia="標楷體" w:hAnsi="標楷體"/>
              <w:spacing w:val="22"/>
            </w:rPr>
          </w:rPrChange>
        </w:rPr>
        <w:t>未經</w:t>
      </w:r>
      <w:del w:id="461" w:author="總公司 李曉娟 Hsiaochuan.Li" w:date="2024-01-18T09:48:00Z">
        <w:r w:rsidRPr="008E67FB" w:rsidDel="008E67FB">
          <w:rPr>
            <w:rFonts w:ascii="標楷體" w:eastAsia="標楷體" w:hAnsi="標楷體"/>
            <w:spacing w:val="19"/>
            <w:rPrChange w:id="462" w:author="總公司 李曉娟 Hsiaochuan.Li" w:date="2024-01-18T09:46:00Z">
              <w:rPr>
                <w:rFonts w:ascii="標楷體" w:eastAsia="標楷體" w:hAnsi="標楷體"/>
                <w:spacing w:val="22"/>
              </w:rPr>
            </w:rPrChange>
          </w:rPr>
          <w:delText>甲方</w:delText>
        </w:r>
      </w:del>
      <w:ins w:id="463" w:author="總公司 李曉娟 Hsiaochuan.Li" w:date="2024-01-18T09:48:00Z">
        <w:r w:rsidR="008E67FB">
          <w:rPr>
            <w:rFonts w:ascii="標楷體" w:eastAsia="標楷體" w:hAnsi="標楷體" w:hint="eastAsia"/>
            <w:spacing w:val="19"/>
          </w:rPr>
          <w:t>客戶</w:t>
        </w:r>
      </w:ins>
      <w:r w:rsidRPr="008E67FB">
        <w:rPr>
          <w:rFonts w:ascii="標楷體" w:eastAsia="標楷體" w:hAnsi="標楷體"/>
          <w:spacing w:val="19"/>
          <w:rPrChange w:id="464" w:author="總公司 李曉娟 Hsiaochuan.Li" w:date="2024-01-18T09:46:00Z">
            <w:rPr>
              <w:rFonts w:ascii="標楷體" w:eastAsia="標楷體" w:hAnsi="標楷體"/>
              <w:spacing w:val="22"/>
            </w:rPr>
          </w:rPrChange>
        </w:rPr>
        <w:t>事先書面同意</w:t>
      </w:r>
      <w:r w:rsidR="00CF02A9" w:rsidRPr="008E67FB">
        <w:rPr>
          <w:rFonts w:ascii="標楷體" w:eastAsia="標楷體" w:hAnsi="標楷體"/>
          <w:spacing w:val="19"/>
          <w:rPrChange w:id="465" w:author="總公司 李曉娟 Hsiaochuan.Li" w:date="2024-01-18T09:46:00Z">
            <w:rPr>
              <w:rFonts w:ascii="標楷體" w:eastAsia="標楷體" w:hAnsi="標楷體"/>
              <w:spacing w:val="22"/>
            </w:rPr>
          </w:rPrChange>
        </w:rPr>
        <w:t>，</w:t>
      </w:r>
      <w:del w:id="466" w:author="總公司 李曉娟 Hsiaochuan.Li" w:date="2024-01-18T09:48:00Z">
        <w:r w:rsidRPr="008E67FB" w:rsidDel="008E67FB">
          <w:rPr>
            <w:rFonts w:ascii="標楷體" w:eastAsia="標楷體" w:hAnsi="標楷體"/>
            <w:spacing w:val="19"/>
            <w:rPrChange w:id="467" w:author="總公司 李曉娟 Hsiaochuan.Li" w:date="2024-01-18T09:46:00Z">
              <w:rPr>
                <w:rFonts w:ascii="標楷體" w:eastAsia="標楷體" w:hAnsi="標楷體"/>
                <w:spacing w:val="22"/>
              </w:rPr>
            </w:rPrChange>
          </w:rPr>
          <w:delText>乙方</w:delText>
        </w:r>
      </w:del>
      <w:ins w:id="468" w:author="總公司 李曉娟 Hsiaochuan.Li" w:date="2024-01-18T09:48:00Z">
        <w:r w:rsidR="008E67FB">
          <w:rPr>
            <w:rFonts w:ascii="標楷體" w:eastAsia="標楷體" w:hAnsi="標楷體" w:hint="eastAsia"/>
            <w:spacing w:val="19"/>
          </w:rPr>
          <w:t>本公司</w:t>
        </w:r>
      </w:ins>
      <w:r w:rsidRPr="008E67FB">
        <w:rPr>
          <w:rFonts w:ascii="標楷體" w:eastAsia="標楷體" w:hAnsi="標楷體"/>
          <w:spacing w:val="19"/>
          <w:rPrChange w:id="469" w:author="總公司 李曉娟 Hsiaochuan.Li" w:date="2024-01-18T09:46:00Z">
            <w:rPr>
              <w:rFonts w:ascii="標楷體" w:eastAsia="標楷體" w:hAnsi="標楷體"/>
              <w:spacing w:val="22"/>
            </w:rPr>
          </w:rPrChange>
        </w:rPr>
        <w:t>不得任意將</w:t>
      </w:r>
      <w:del w:id="470" w:author="總公司 李曉娟 Hsiaochuan.Li" w:date="2024-01-18T09:48:00Z">
        <w:r w:rsidRPr="008E67FB" w:rsidDel="008E67FB">
          <w:rPr>
            <w:rFonts w:ascii="標楷體" w:eastAsia="標楷體" w:hAnsi="標楷體"/>
            <w:spacing w:val="19"/>
            <w:rPrChange w:id="471" w:author="總公司 李曉娟 Hsiaochuan.Li" w:date="2024-01-18T09:46:00Z">
              <w:rPr>
                <w:rFonts w:ascii="標楷體" w:eastAsia="標楷體" w:hAnsi="標楷體"/>
                <w:spacing w:val="22"/>
              </w:rPr>
            </w:rPrChange>
          </w:rPr>
          <w:delText>本合</w:delText>
        </w:r>
        <w:r w:rsidRPr="008E67FB" w:rsidDel="008E67FB">
          <w:rPr>
            <w:rFonts w:ascii="標楷體" w:eastAsia="標楷體" w:hAnsi="標楷體"/>
            <w:spacing w:val="19"/>
            <w:rPrChange w:id="472" w:author="總公司 李曉娟 Hsiaochuan.Li" w:date="2024-01-18T09:46:00Z">
              <w:rPr>
                <w:rFonts w:ascii="標楷體" w:eastAsia="標楷體" w:hAnsi="標楷體"/>
                <w:spacing w:val="15"/>
              </w:rPr>
            </w:rPrChange>
          </w:rPr>
          <w:delText>約之權利或義務移轉或讓與第</w:delText>
        </w:r>
        <w:r w:rsidRPr="003F41B9" w:rsidDel="008E67FB">
          <w:rPr>
            <w:rFonts w:ascii="標楷體" w:eastAsia="標楷體" w:hAnsi="標楷體" w:hint="eastAsia"/>
            <w:spacing w:val="15"/>
          </w:rPr>
          <w:delText>三人</w:delText>
        </w:r>
      </w:del>
      <w:ins w:id="473" w:author="總公司 李曉娟 Hsiaochuan.Li" w:date="2024-01-18T09:48:00Z">
        <w:r w:rsidR="008E67FB">
          <w:rPr>
            <w:rFonts w:ascii="標楷體" w:eastAsia="標楷體" w:hAnsi="標楷體" w:hint="eastAsia"/>
            <w:spacing w:val="19"/>
          </w:rPr>
          <w:t>設備維護義務</w:t>
        </w:r>
      </w:ins>
      <w:ins w:id="474" w:author="總公司 李曉娟 Hsiaochuan.Li" w:date="2024-01-18T09:49:00Z">
        <w:r w:rsidR="008E67FB">
          <w:rPr>
            <w:rFonts w:ascii="標楷體" w:eastAsia="標楷體" w:hAnsi="標楷體" w:hint="eastAsia"/>
            <w:spacing w:val="19"/>
          </w:rPr>
          <w:t>交由第三人執行</w:t>
        </w:r>
      </w:ins>
      <w:del w:id="475" w:author="總公司 李曉娟 Hsiaochuan.Li" w:date="2024-01-18T09:49:00Z">
        <w:r w:rsidR="00CF02A9" w:rsidRPr="003F41B9" w:rsidDel="008E67FB">
          <w:rPr>
            <w:rFonts w:ascii="標楷體" w:eastAsia="標楷體" w:hAnsi="標楷體" w:hint="eastAsia"/>
            <w:spacing w:val="35"/>
          </w:rPr>
          <w:delText>，</w:delText>
        </w:r>
        <w:r w:rsidRPr="003F41B9" w:rsidDel="008E67FB">
          <w:rPr>
            <w:rFonts w:ascii="標楷體" w:eastAsia="標楷體" w:hAnsi="標楷體"/>
            <w:spacing w:val="15"/>
          </w:rPr>
          <w:delText>否則</w:delText>
        </w:r>
        <w:r w:rsidR="00CF02A9" w:rsidRPr="003F41B9" w:rsidDel="008E67FB">
          <w:rPr>
            <w:rFonts w:ascii="標楷體" w:eastAsia="標楷體" w:hAnsi="標楷體" w:hint="eastAsia"/>
            <w:spacing w:val="35"/>
          </w:rPr>
          <w:delText>，</w:delText>
        </w:r>
        <w:r w:rsidRPr="003F41B9" w:rsidDel="008E67FB">
          <w:rPr>
            <w:rFonts w:ascii="標楷體" w:eastAsia="標楷體" w:hAnsi="標楷體"/>
            <w:spacing w:val="15"/>
          </w:rPr>
          <w:delText>其移轉或讓與無效</w:delText>
        </w:r>
      </w:del>
      <w:r w:rsidRPr="003F41B9">
        <w:rPr>
          <w:rFonts w:ascii="標楷體" w:eastAsia="標楷體" w:hAnsi="標楷體"/>
          <w:spacing w:val="15"/>
        </w:rPr>
        <w:t>。</w:t>
      </w:r>
    </w:p>
    <w:p w14:paraId="76CC3E4D" w14:textId="17AF96B6" w:rsidR="00AB04F2" w:rsidRPr="003F41B9" w:rsidRDefault="00EB2532" w:rsidP="004D3282">
      <w:pPr>
        <w:pStyle w:val="a3"/>
        <w:spacing w:before="127" w:line="400" w:lineRule="exact"/>
        <w:ind w:left="0"/>
        <w:rPr>
          <w:rFonts w:ascii="標楷體" w:eastAsia="標楷體" w:hAnsi="標楷體"/>
        </w:rPr>
      </w:pPr>
      <w:del w:id="476" w:author="總公司 李曉娟 Hsiaochuan.Li" w:date="2024-01-18T09:51:00Z">
        <w:r w:rsidRPr="003F41B9" w:rsidDel="008E67FB">
          <w:rPr>
            <w:rFonts w:ascii="標楷體" w:eastAsia="標楷體" w:hAnsi="標楷體"/>
            <w:spacing w:val="11"/>
          </w:rPr>
          <w:delText>十</w:delText>
        </w:r>
      </w:del>
      <w:ins w:id="477" w:author="總公司 李曉娟 Hsiaochuan.Li" w:date="2024-01-18T09:51:00Z">
        <w:r w:rsidR="008E67FB">
          <w:rPr>
            <w:rFonts w:ascii="標楷體" w:eastAsia="標楷體" w:hAnsi="標楷體" w:hint="eastAsia"/>
            <w:spacing w:val="11"/>
          </w:rPr>
          <w:t>九</w:t>
        </w:r>
      </w:ins>
      <w:r w:rsidRPr="003F41B9">
        <w:rPr>
          <w:rFonts w:ascii="標楷體" w:eastAsia="標楷體" w:hAnsi="標楷體"/>
          <w:spacing w:val="11"/>
        </w:rPr>
        <w:t>、</w:t>
      </w:r>
      <w:ins w:id="478" w:author="總公司 李曉娟 Hsiaochuan.Li" w:date="2024-01-18T09:49:00Z">
        <w:r w:rsidR="008E67FB">
          <w:rPr>
            <w:rFonts w:ascii="標楷體" w:eastAsia="標楷體" w:hAnsi="標楷體" w:hint="eastAsia"/>
            <w:spacing w:val="14"/>
          </w:rPr>
          <w:t>客戶</w:t>
        </w:r>
      </w:ins>
      <w:del w:id="479" w:author="總公司 李曉娟 Hsiaochuan.Li" w:date="2024-01-18T09:49:00Z">
        <w:r w:rsidRPr="003F41B9" w:rsidDel="008E67FB">
          <w:rPr>
            <w:rFonts w:ascii="標楷體" w:eastAsia="標楷體" w:hAnsi="標楷體"/>
            <w:spacing w:val="14"/>
          </w:rPr>
          <w:delText>甲方</w:delText>
        </w:r>
      </w:del>
      <w:r w:rsidRPr="003F41B9">
        <w:rPr>
          <w:rFonts w:ascii="標楷體" w:eastAsia="標楷體" w:hAnsi="標楷體"/>
          <w:spacing w:val="14"/>
        </w:rPr>
        <w:t>免責權：</w:t>
      </w:r>
    </w:p>
    <w:p w14:paraId="147F01F1" w14:textId="36609BAB" w:rsidR="00AB04F2" w:rsidRPr="003F41B9" w:rsidRDefault="00EB2532" w:rsidP="004D3282">
      <w:pPr>
        <w:pStyle w:val="a3"/>
        <w:spacing w:before="123" w:line="400" w:lineRule="exact"/>
        <w:ind w:leftChars="256" w:left="563" w:firstLine="2"/>
        <w:rPr>
          <w:rFonts w:ascii="標楷體" w:eastAsia="標楷體" w:hAnsi="標楷體"/>
        </w:rPr>
      </w:pPr>
      <w:del w:id="480" w:author="總公司 李曉娟 Hsiaochuan.Li" w:date="2024-01-18T09:50:00Z">
        <w:r w:rsidRPr="003F41B9" w:rsidDel="008E67FB">
          <w:rPr>
            <w:rFonts w:ascii="標楷體" w:eastAsia="標楷體" w:hAnsi="標楷體"/>
            <w:spacing w:val="29"/>
          </w:rPr>
          <w:delText>乙方</w:delText>
        </w:r>
      </w:del>
      <w:ins w:id="481" w:author="總公司 李曉娟 Hsiaochuan.Li" w:date="2024-01-18T09:50:00Z">
        <w:r w:rsidR="008E67FB">
          <w:rPr>
            <w:rFonts w:ascii="標楷體" w:eastAsia="標楷體" w:hAnsi="標楷體" w:hint="eastAsia"/>
            <w:spacing w:val="29"/>
          </w:rPr>
          <w:t>本公司</w:t>
        </w:r>
      </w:ins>
      <w:r w:rsidRPr="003F41B9">
        <w:rPr>
          <w:rFonts w:ascii="標楷體" w:eastAsia="標楷體" w:hAnsi="標楷體"/>
          <w:spacing w:val="29"/>
        </w:rPr>
        <w:t>與其代理人、受雇人、受任人或任何第三人因履行本合約所產生之所有權利義務、債權債務等</w:t>
      </w:r>
      <w:r w:rsidR="00CF02A9" w:rsidRPr="003F41B9">
        <w:rPr>
          <w:rFonts w:ascii="標楷體" w:eastAsia="標楷體" w:hAnsi="標楷體"/>
          <w:spacing w:val="29"/>
        </w:rPr>
        <w:t>，</w:t>
      </w:r>
      <w:r w:rsidRPr="003F41B9">
        <w:rPr>
          <w:rFonts w:ascii="標楷體" w:eastAsia="標楷體" w:hAnsi="標楷體"/>
          <w:spacing w:val="19"/>
        </w:rPr>
        <w:t>應由</w:t>
      </w:r>
      <w:del w:id="482" w:author="總公司 李曉娟 Hsiaochuan.Li" w:date="2024-01-18T09:50:00Z">
        <w:r w:rsidRPr="003F41B9" w:rsidDel="008E67FB">
          <w:rPr>
            <w:rFonts w:ascii="標楷體" w:eastAsia="標楷體" w:hAnsi="標楷體"/>
            <w:spacing w:val="19"/>
          </w:rPr>
          <w:delText>乙方</w:delText>
        </w:r>
      </w:del>
      <w:ins w:id="483" w:author="總公司 李曉娟 Hsiaochuan.Li" w:date="2024-01-18T09:50:00Z">
        <w:r w:rsidR="008E67FB">
          <w:rPr>
            <w:rFonts w:ascii="標楷體" w:eastAsia="標楷體" w:hAnsi="標楷體" w:hint="eastAsia"/>
            <w:spacing w:val="19"/>
          </w:rPr>
          <w:t>本公司</w:t>
        </w:r>
      </w:ins>
      <w:r w:rsidRPr="003F41B9">
        <w:rPr>
          <w:rFonts w:ascii="標楷體" w:eastAsia="標楷體" w:hAnsi="標楷體"/>
          <w:spacing w:val="19"/>
        </w:rPr>
        <w:t>完全負責</w:t>
      </w:r>
      <w:r w:rsidR="00CF02A9" w:rsidRPr="003F41B9">
        <w:rPr>
          <w:rFonts w:ascii="標楷體" w:eastAsia="標楷體" w:hAnsi="標楷體"/>
          <w:spacing w:val="19"/>
        </w:rPr>
        <w:t>，</w:t>
      </w:r>
      <w:r w:rsidRPr="003F41B9">
        <w:rPr>
          <w:rFonts w:ascii="標楷體" w:eastAsia="標楷體" w:hAnsi="標楷體"/>
          <w:spacing w:val="19"/>
        </w:rPr>
        <w:t>與</w:t>
      </w:r>
      <w:del w:id="484" w:author="總公司 李曉娟 Hsiaochuan.Li" w:date="2024-01-18T09:50:00Z">
        <w:r w:rsidRPr="003F41B9" w:rsidDel="008E67FB">
          <w:rPr>
            <w:rFonts w:ascii="標楷體" w:eastAsia="標楷體" w:hAnsi="標楷體"/>
            <w:spacing w:val="19"/>
          </w:rPr>
          <w:delText>甲方</w:delText>
        </w:r>
      </w:del>
      <w:ins w:id="485" w:author="總公司 李曉娟 Hsiaochuan.Li" w:date="2024-01-18T09:50:00Z">
        <w:r w:rsidR="008E67FB">
          <w:rPr>
            <w:rFonts w:ascii="標楷體" w:eastAsia="標楷體" w:hAnsi="標楷體" w:hint="eastAsia"/>
            <w:spacing w:val="19"/>
          </w:rPr>
          <w:t>客戶</w:t>
        </w:r>
      </w:ins>
      <w:r w:rsidRPr="003F41B9">
        <w:rPr>
          <w:rFonts w:ascii="標楷體" w:eastAsia="標楷體" w:hAnsi="標楷體"/>
          <w:spacing w:val="19"/>
        </w:rPr>
        <w:t>無涉。</w:t>
      </w:r>
      <w:del w:id="486" w:author="總公司 李曉娟 Hsiaochuan.Li" w:date="2024-01-18T09:50:00Z">
        <w:r w:rsidRPr="003F41B9" w:rsidDel="008E67FB">
          <w:rPr>
            <w:rFonts w:ascii="標楷體" w:eastAsia="標楷體" w:hAnsi="標楷體"/>
            <w:spacing w:val="19"/>
          </w:rPr>
          <w:delText>乙方</w:delText>
        </w:r>
      </w:del>
      <w:ins w:id="487" w:author="總公司 李曉娟 Hsiaochuan.Li" w:date="2024-01-18T09:50:00Z">
        <w:r w:rsidR="008E67FB">
          <w:rPr>
            <w:rFonts w:ascii="標楷體" w:eastAsia="標楷體" w:hAnsi="標楷體" w:hint="eastAsia"/>
            <w:spacing w:val="19"/>
          </w:rPr>
          <w:t>本公司</w:t>
        </w:r>
      </w:ins>
      <w:r w:rsidRPr="003F41B9">
        <w:rPr>
          <w:rFonts w:ascii="標楷體" w:eastAsia="標楷體" w:hAnsi="標楷體"/>
          <w:spacing w:val="19"/>
        </w:rPr>
        <w:t>並應使</w:t>
      </w:r>
      <w:del w:id="488" w:author="總公司 李曉娟 Hsiaochuan.Li" w:date="2024-01-18T09:50:00Z">
        <w:r w:rsidRPr="003F41B9" w:rsidDel="008E67FB">
          <w:rPr>
            <w:rFonts w:ascii="標楷體" w:eastAsia="標楷體" w:hAnsi="標楷體"/>
            <w:spacing w:val="19"/>
          </w:rPr>
          <w:delText>甲方</w:delText>
        </w:r>
      </w:del>
      <w:ins w:id="489" w:author="總公司 李曉娟 Hsiaochuan.Li" w:date="2024-01-18T09:50:00Z">
        <w:r w:rsidR="008E67FB">
          <w:rPr>
            <w:rFonts w:ascii="標楷體" w:eastAsia="標楷體" w:hAnsi="標楷體" w:hint="eastAsia"/>
            <w:spacing w:val="19"/>
          </w:rPr>
          <w:t>客戶</w:t>
        </w:r>
      </w:ins>
      <w:r w:rsidRPr="003F41B9">
        <w:rPr>
          <w:rFonts w:ascii="標楷體" w:eastAsia="標楷體" w:hAnsi="標楷體"/>
          <w:spacing w:val="29"/>
        </w:rPr>
        <w:t>免於上述事項之任何追索、求償或涉訟。如有違反</w:t>
      </w:r>
      <w:r w:rsidRPr="003F41B9">
        <w:rPr>
          <w:rFonts w:ascii="標楷體" w:eastAsia="標楷體" w:hAnsi="標楷體"/>
          <w:spacing w:val="20"/>
        </w:rPr>
        <w:t>而致</w:t>
      </w:r>
      <w:del w:id="490" w:author="總公司 李曉娟 Hsiaochuan.Li" w:date="2024-01-18T09:50:00Z">
        <w:r w:rsidRPr="003F41B9" w:rsidDel="008E67FB">
          <w:rPr>
            <w:rFonts w:ascii="標楷體" w:eastAsia="標楷體" w:hAnsi="標楷體"/>
            <w:spacing w:val="20"/>
          </w:rPr>
          <w:delText>甲方</w:delText>
        </w:r>
      </w:del>
      <w:ins w:id="491" w:author="總公司 李曉娟 Hsiaochuan.Li" w:date="2024-01-18T09:50:00Z">
        <w:r w:rsidR="008E67FB">
          <w:rPr>
            <w:rFonts w:ascii="標楷體" w:eastAsia="標楷體" w:hAnsi="標楷體" w:hint="eastAsia"/>
            <w:spacing w:val="20"/>
          </w:rPr>
          <w:t>客戶</w:t>
        </w:r>
      </w:ins>
      <w:r w:rsidRPr="003F41B9">
        <w:rPr>
          <w:rFonts w:ascii="標楷體" w:eastAsia="標楷體" w:hAnsi="標楷體"/>
          <w:spacing w:val="20"/>
        </w:rPr>
        <w:t>受有損害者</w:t>
      </w:r>
      <w:r w:rsidR="00CF02A9" w:rsidRPr="003F41B9">
        <w:rPr>
          <w:rFonts w:ascii="標楷體" w:eastAsia="標楷體" w:hAnsi="標楷體"/>
          <w:spacing w:val="20"/>
        </w:rPr>
        <w:t>，</w:t>
      </w:r>
      <w:del w:id="492" w:author="總公司 李曉娟 Hsiaochuan.Li" w:date="2024-01-18T09:50:00Z">
        <w:r w:rsidRPr="003F41B9" w:rsidDel="008E67FB">
          <w:rPr>
            <w:rFonts w:ascii="標楷體" w:eastAsia="標楷體" w:hAnsi="標楷體"/>
            <w:spacing w:val="20"/>
          </w:rPr>
          <w:delText>乙方</w:delText>
        </w:r>
      </w:del>
      <w:ins w:id="493" w:author="總公司 李曉娟 Hsiaochuan.Li" w:date="2024-01-18T09:50:00Z">
        <w:r w:rsidR="008E67FB">
          <w:rPr>
            <w:rFonts w:ascii="標楷體" w:eastAsia="標楷體" w:hAnsi="標楷體" w:hint="eastAsia"/>
            <w:spacing w:val="20"/>
          </w:rPr>
          <w:t>本公司</w:t>
        </w:r>
      </w:ins>
      <w:r w:rsidRPr="003F41B9">
        <w:rPr>
          <w:rFonts w:ascii="標楷體" w:eastAsia="標楷體" w:hAnsi="標楷體"/>
          <w:spacing w:val="20"/>
        </w:rPr>
        <w:t>對</w:t>
      </w:r>
      <w:del w:id="494" w:author="總公司 李曉娟 Hsiaochuan.Li" w:date="2024-01-18T09:50:00Z">
        <w:r w:rsidRPr="003F41B9" w:rsidDel="008E67FB">
          <w:rPr>
            <w:rFonts w:ascii="標楷體" w:eastAsia="標楷體" w:hAnsi="標楷體"/>
            <w:spacing w:val="20"/>
          </w:rPr>
          <w:delText>甲方</w:delText>
        </w:r>
      </w:del>
      <w:ins w:id="495" w:author="總公司 李曉娟 Hsiaochuan.Li" w:date="2024-01-18T09:50:00Z">
        <w:r w:rsidR="008E67FB">
          <w:rPr>
            <w:rFonts w:ascii="標楷體" w:eastAsia="標楷體" w:hAnsi="標楷體" w:hint="eastAsia"/>
            <w:spacing w:val="20"/>
          </w:rPr>
          <w:t>客戶</w:t>
        </w:r>
      </w:ins>
      <w:r w:rsidRPr="003F41B9">
        <w:rPr>
          <w:rFonts w:ascii="標楷體" w:eastAsia="標楷體" w:hAnsi="標楷體"/>
          <w:spacing w:val="20"/>
        </w:rPr>
        <w:t>應負賠償責任。</w:t>
      </w:r>
      <w:del w:id="496" w:author="總公司 李曉娟 Hsiaochuan.Li" w:date="2024-01-18T09:50:00Z">
        <w:r w:rsidRPr="003F41B9" w:rsidDel="008E67FB">
          <w:rPr>
            <w:rFonts w:ascii="標楷體" w:eastAsia="標楷體" w:hAnsi="標楷體"/>
            <w:spacing w:val="29"/>
          </w:rPr>
          <w:delText>乙方</w:delText>
        </w:r>
      </w:del>
      <w:ins w:id="497" w:author="總公司 李曉娟 Hsiaochuan.Li" w:date="2024-01-18T09:50:00Z">
        <w:r w:rsidR="008E67FB">
          <w:rPr>
            <w:rFonts w:ascii="標楷體" w:eastAsia="標楷體" w:hAnsi="標楷體" w:hint="eastAsia"/>
            <w:spacing w:val="29"/>
          </w:rPr>
          <w:t>本公司</w:t>
        </w:r>
      </w:ins>
      <w:r w:rsidRPr="003F41B9">
        <w:rPr>
          <w:rFonts w:ascii="標楷體" w:eastAsia="標楷體" w:hAnsi="標楷體"/>
          <w:spacing w:val="29"/>
        </w:rPr>
        <w:t>或其代理人、受雇人及受任人於任何情形下均</w:t>
      </w:r>
      <w:r w:rsidRPr="003F41B9">
        <w:rPr>
          <w:rFonts w:ascii="標楷體" w:eastAsia="標楷體" w:hAnsi="標楷體"/>
          <w:spacing w:val="22"/>
        </w:rPr>
        <w:t>不得就與第三人間之債權債務相關事宜</w:t>
      </w:r>
      <w:r w:rsidR="00CF02A9" w:rsidRPr="003F41B9">
        <w:rPr>
          <w:rFonts w:ascii="標楷體" w:eastAsia="標楷體" w:hAnsi="標楷體"/>
          <w:spacing w:val="22"/>
        </w:rPr>
        <w:t>，</w:t>
      </w:r>
      <w:r w:rsidRPr="003F41B9">
        <w:rPr>
          <w:rFonts w:ascii="標楷體" w:eastAsia="標楷體" w:hAnsi="標楷體"/>
          <w:spacing w:val="22"/>
        </w:rPr>
        <w:t>向</w:t>
      </w:r>
      <w:del w:id="498" w:author="總公司 李曉娟 Hsiaochuan.Li" w:date="2024-01-18T09:50:00Z">
        <w:r w:rsidRPr="003F41B9" w:rsidDel="008E67FB">
          <w:rPr>
            <w:rFonts w:ascii="標楷體" w:eastAsia="標楷體" w:hAnsi="標楷體"/>
            <w:spacing w:val="22"/>
          </w:rPr>
          <w:delText>甲方</w:delText>
        </w:r>
      </w:del>
      <w:ins w:id="499" w:author="總公司 李曉娟 Hsiaochuan.Li" w:date="2024-01-18T09:50:00Z">
        <w:r w:rsidR="008E67FB">
          <w:rPr>
            <w:rFonts w:ascii="標楷體" w:eastAsia="標楷體" w:hAnsi="標楷體" w:hint="eastAsia"/>
            <w:spacing w:val="22"/>
          </w:rPr>
          <w:t>客戶</w:t>
        </w:r>
      </w:ins>
      <w:r w:rsidRPr="003F41B9">
        <w:rPr>
          <w:rFonts w:ascii="標楷體" w:eastAsia="標楷體" w:hAnsi="標楷體"/>
          <w:spacing w:val="22"/>
        </w:rPr>
        <w:t>請</w:t>
      </w:r>
      <w:r w:rsidRPr="003F41B9">
        <w:rPr>
          <w:rFonts w:ascii="標楷體" w:eastAsia="標楷體" w:hAnsi="標楷體"/>
          <w:spacing w:val="15"/>
        </w:rPr>
        <w:t>求任何賠償。</w:t>
      </w:r>
    </w:p>
    <w:p w14:paraId="12234349" w14:textId="2503CD10" w:rsidR="00B701A5" w:rsidRDefault="00EB2532" w:rsidP="00B701A5">
      <w:pPr>
        <w:pStyle w:val="a3"/>
        <w:spacing w:before="131" w:line="400" w:lineRule="exact"/>
        <w:ind w:left="0"/>
        <w:rPr>
          <w:ins w:id="500" w:author="總公司 李曉娟 Hsiaochuan.Li" w:date="2024-01-19T08:28:00Z"/>
          <w:rFonts w:ascii="標楷體" w:eastAsia="標楷體" w:hAnsi="標楷體"/>
          <w:spacing w:val="13"/>
        </w:rPr>
      </w:pPr>
      <w:r w:rsidRPr="003F41B9">
        <w:rPr>
          <w:rFonts w:ascii="標楷體" w:eastAsia="標楷體" w:hAnsi="標楷體"/>
          <w:spacing w:val="13"/>
        </w:rPr>
        <w:t>十</w:t>
      </w:r>
      <w:del w:id="501" w:author="總公司 李曉娟 Hsiaochuan.Li" w:date="2024-01-18T09:51:00Z">
        <w:r w:rsidRPr="003F41B9" w:rsidDel="008E67FB">
          <w:rPr>
            <w:rFonts w:ascii="標楷體" w:eastAsia="標楷體" w:hAnsi="標楷體"/>
            <w:spacing w:val="13"/>
          </w:rPr>
          <w:delText>一</w:delText>
        </w:r>
      </w:del>
      <w:r w:rsidRPr="003F41B9">
        <w:rPr>
          <w:rFonts w:ascii="標楷體" w:eastAsia="標楷體" w:hAnsi="標楷體"/>
          <w:spacing w:val="13"/>
        </w:rPr>
        <w:t>、</w:t>
      </w:r>
      <w:ins w:id="502" w:author="總公司 李曉娟 Hsiaochuan.Li" w:date="2024-01-19T08:33:00Z">
        <w:r w:rsidR="00B701A5">
          <w:rPr>
            <w:rFonts w:ascii="標楷體" w:eastAsia="標楷體" w:hAnsi="標楷體" w:hint="eastAsia"/>
            <w:spacing w:val="13"/>
          </w:rPr>
          <w:t>保密義</w:t>
        </w:r>
      </w:ins>
      <w:ins w:id="503" w:author="總公司 李曉娟 Hsiaochuan.Li" w:date="2024-01-19T08:34:00Z">
        <w:r w:rsidR="00B701A5">
          <w:rPr>
            <w:rFonts w:ascii="標楷體" w:eastAsia="標楷體" w:hAnsi="標楷體" w:hint="eastAsia"/>
            <w:spacing w:val="13"/>
          </w:rPr>
          <w:t>務</w:t>
        </w:r>
      </w:ins>
      <w:ins w:id="504" w:author="總公司 李曉娟 Hsiaochuan.Li" w:date="2024-01-19T08:28:00Z">
        <w:r w:rsidR="00B701A5">
          <w:rPr>
            <w:rFonts w:ascii="標楷體" w:eastAsia="標楷體" w:hAnsi="標楷體" w:hint="eastAsia"/>
            <w:spacing w:val="13"/>
          </w:rPr>
          <w:t>：</w:t>
        </w:r>
      </w:ins>
    </w:p>
    <w:p w14:paraId="086D3E12" w14:textId="4010A765" w:rsidR="00B701A5" w:rsidRDefault="00B701A5" w:rsidP="00F03844">
      <w:pPr>
        <w:pStyle w:val="a3"/>
        <w:spacing w:before="131" w:line="400" w:lineRule="exact"/>
        <w:ind w:left="565"/>
        <w:rPr>
          <w:ins w:id="505" w:author="總公司 李曉娟 Hsiaochuan.Li" w:date="2024-01-19T08:39:00Z"/>
          <w:rFonts w:ascii="標楷體" w:eastAsia="標楷體" w:hAnsi="標楷體"/>
          <w:spacing w:val="13"/>
        </w:rPr>
      </w:pPr>
      <w:ins w:id="506" w:author="總公司 李曉娟 Hsiaochuan.Li" w:date="2024-01-19T08:28:00Z">
        <w:r w:rsidRPr="00B701A5">
          <w:rPr>
            <w:rFonts w:ascii="標楷體" w:eastAsia="標楷體" w:hAnsi="標楷體" w:hint="eastAsia"/>
            <w:spacing w:val="13"/>
          </w:rPr>
          <w:t>除非經</w:t>
        </w:r>
      </w:ins>
      <w:ins w:id="507" w:author="總公司 李曉娟 Hsiaochuan.Li" w:date="2024-01-19T08:29:00Z">
        <w:r>
          <w:rPr>
            <w:rFonts w:ascii="標楷體" w:eastAsia="標楷體" w:hAnsi="標楷體" w:hint="eastAsia"/>
            <w:spacing w:val="13"/>
          </w:rPr>
          <w:t>客戶</w:t>
        </w:r>
      </w:ins>
      <w:ins w:id="508" w:author="總公司 李曉娟 Hsiaochuan.Li" w:date="2024-01-19T08:28:00Z">
        <w:r w:rsidRPr="00B701A5">
          <w:rPr>
            <w:rFonts w:ascii="標楷體" w:eastAsia="標楷體" w:hAnsi="標楷體" w:hint="eastAsia"/>
            <w:spacing w:val="13"/>
          </w:rPr>
          <w:t>書面同意，</w:t>
        </w:r>
      </w:ins>
      <w:ins w:id="509" w:author="總公司 李曉娟 Hsiaochuan.Li" w:date="2024-01-19T08:29:00Z">
        <w:r>
          <w:rPr>
            <w:rFonts w:ascii="標楷體" w:eastAsia="標楷體" w:hAnsi="標楷體" w:hint="eastAsia"/>
            <w:spacing w:val="13"/>
          </w:rPr>
          <w:t>本公司</w:t>
        </w:r>
      </w:ins>
      <w:ins w:id="510" w:author="總公司 李曉娟 Hsiaochuan.Li" w:date="2024-01-19T08:28:00Z">
        <w:r w:rsidRPr="00B701A5">
          <w:rPr>
            <w:rFonts w:ascii="標楷體" w:eastAsia="標楷體" w:hAnsi="標楷體" w:hint="eastAsia"/>
            <w:spacing w:val="13"/>
          </w:rPr>
          <w:t>對於工作或工作過程中所知悉之任何資料，不得以任何方式向任何第三者透露，並不得公開其工作結果或過程上所得之建議事項。</w:t>
        </w:r>
      </w:ins>
      <w:ins w:id="511" w:author="總公司 李曉娟 Hsiaochuan.Li" w:date="2024-01-19T08:29:00Z">
        <w:r>
          <w:rPr>
            <w:rFonts w:ascii="標楷體" w:eastAsia="標楷體" w:hAnsi="標楷體" w:hint="eastAsia"/>
            <w:spacing w:val="13"/>
          </w:rPr>
          <w:t>本公司</w:t>
        </w:r>
      </w:ins>
      <w:ins w:id="512" w:author="總公司 李曉娟 Hsiaochuan.Li" w:date="2024-01-19T08:28:00Z">
        <w:r w:rsidRPr="00B701A5">
          <w:rPr>
            <w:rFonts w:ascii="標楷體" w:eastAsia="標楷體" w:hAnsi="標楷體" w:hint="eastAsia"/>
            <w:spacing w:val="13"/>
          </w:rPr>
          <w:t>並保證參與工作之人員對上述資料亦負相同之保密義務。</w:t>
        </w:r>
      </w:ins>
    </w:p>
    <w:p w14:paraId="3856A1E5" w14:textId="32D53918" w:rsidR="00F03844" w:rsidRDefault="00F03844" w:rsidP="00F03844">
      <w:pPr>
        <w:pStyle w:val="a3"/>
        <w:spacing w:before="131" w:line="400" w:lineRule="exact"/>
        <w:ind w:left="0"/>
        <w:rPr>
          <w:ins w:id="513" w:author="總公司 李曉娟 Hsiaochuan.Li" w:date="2024-01-19T08:39:00Z"/>
          <w:rFonts w:ascii="標楷體" w:eastAsia="標楷體" w:hAnsi="標楷體"/>
          <w:spacing w:val="13"/>
        </w:rPr>
      </w:pPr>
      <w:ins w:id="514" w:author="總公司 李曉娟 Hsiaochuan.Li" w:date="2024-01-19T08:39:00Z">
        <w:r w:rsidRPr="003F41B9">
          <w:rPr>
            <w:rFonts w:ascii="標楷體" w:eastAsia="標楷體" w:hAnsi="標楷體"/>
            <w:spacing w:val="13"/>
          </w:rPr>
          <w:t>十</w:t>
        </w:r>
      </w:ins>
      <w:ins w:id="515" w:author="總公司 李曉娟 Hsiaochuan.Li" w:date="2024-01-19T08:40:00Z">
        <w:r>
          <w:rPr>
            <w:rFonts w:ascii="標楷體" w:eastAsia="標楷體" w:hAnsi="標楷體" w:hint="eastAsia"/>
            <w:spacing w:val="13"/>
          </w:rPr>
          <w:t>一</w:t>
        </w:r>
      </w:ins>
      <w:ins w:id="516" w:author="總公司 李曉娟 Hsiaochuan.Li" w:date="2024-01-19T08:39:00Z">
        <w:r w:rsidRPr="003F41B9">
          <w:rPr>
            <w:rFonts w:ascii="標楷體" w:eastAsia="標楷體" w:hAnsi="標楷體"/>
            <w:spacing w:val="13"/>
          </w:rPr>
          <w:t>、</w:t>
        </w:r>
        <w:r>
          <w:rPr>
            <w:rFonts w:ascii="標楷體" w:eastAsia="標楷體" w:hAnsi="標楷體" w:hint="eastAsia"/>
            <w:spacing w:val="13"/>
          </w:rPr>
          <w:t>客戶政策</w:t>
        </w:r>
      </w:ins>
      <w:ins w:id="517" w:author="總公司 李曉娟 Hsiaochuan.Li" w:date="2024-01-19T08:40:00Z">
        <w:r>
          <w:rPr>
            <w:rFonts w:ascii="標楷體" w:eastAsia="標楷體" w:hAnsi="標楷體" w:hint="eastAsia"/>
            <w:spacing w:val="13"/>
          </w:rPr>
          <w:t>之配合</w:t>
        </w:r>
      </w:ins>
      <w:ins w:id="518" w:author="總公司 李曉娟 Hsiaochuan.Li" w:date="2024-01-19T08:39:00Z">
        <w:r>
          <w:rPr>
            <w:rFonts w:ascii="標楷體" w:eastAsia="標楷體" w:hAnsi="標楷體" w:hint="eastAsia"/>
            <w:spacing w:val="13"/>
          </w:rPr>
          <w:t>：</w:t>
        </w:r>
      </w:ins>
    </w:p>
    <w:p w14:paraId="3F5E5CCE" w14:textId="7B26BD4F" w:rsidR="00B701A5" w:rsidRPr="00B701A5" w:rsidRDefault="00B701A5">
      <w:pPr>
        <w:pStyle w:val="a3"/>
        <w:spacing w:before="131" w:line="400" w:lineRule="exact"/>
        <w:ind w:left="0" w:firstLineChars="193" w:firstLine="565"/>
        <w:rPr>
          <w:ins w:id="519" w:author="總公司 李曉娟 Hsiaochuan.Li" w:date="2024-01-19T08:30:00Z"/>
          <w:rFonts w:ascii="標楷體" w:eastAsia="標楷體" w:hAnsi="標楷體"/>
          <w:b/>
          <w:bCs/>
          <w:spacing w:val="13"/>
          <w:rPrChange w:id="520" w:author="總公司 李曉娟 Hsiaochuan.Li" w:date="2024-01-19T08:30:00Z">
            <w:rPr>
              <w:ins w:id="521" w:author="總公司 李曉娟 Hsiaochuan.Li" w:date="2024-01-19T08:30:00Z"/>
              <w:rFonts w:ascii="標楷體" w:eastAsia="標楷體" w:hAnsi="標楷體"/>
              <w:spacing w:val="13"/>
            </w:rPr>
          </w:rPrChange>
        </w:rPr>
        <w:pPrChange w:id="522" w:author="總公司 李曉娟 Hsiaochuan.Li" w:date="2024-01-19T08:40:00Z">
          <w:pPr>
            <w:pStyle w:val="a3"/>
            <w:numPr>
              <w:numId w:val="2"/>
            </w:numPr>
            <w:spacing w:before="131" w:line="400" w:lineRule="exact"/>
            <w:ind w:left="1285" w:hanging="720"/>
          </w:pPr>
        </w:pPrChange>
      </w:pPr>
      <w:ins w:id="523" w:author="總公司 李曉娟 Hsiaochuan.Li" w:date="2024-01-19T08:30:00Z">
        <w:r>
          <w:rPr>
            <w:rFonts w:ascii="標楷體" w:eastAsia="標楷體" w:hAnsi="標楷體" w:hint="eastAsia"/>
            <w:spacing w:val="13"/>
          </w:rPr>
          <w:t>本公司了解並願遵守客戶之</w:t>
        </w:r>
        <w:r w:rsidRPr="00B701A5">
          <w:rPr>
            <w:rFonts w:ascii="標楷體" w:eastAsia="標楷體" w:hAnsi="標楷體" w:hint="eastAsia"/>
            <w:spacing w:val="13"/>
          </w:rPr>
          <w:t>「</w:t>
        </w:r>
        <w:bookmarkStart w:id="524" w:name="_Hlk156546603"/>
        <w:r w:rsidRPr="00B701A5">
          <w:rPr>
            <w:rFonts w:ascii="標楷體" w:eastAsia="標楷體" w:hAnsi="標楷體" w:hint="eastAsia"/>
            <w:spacing w:val="13"/>
          </w:rPr>
          <w:t>個人資料保護條款</w:t>
        </w:r>
        <w:bookmarkEnd w:id="524"/>
        <w:r w:rsidRPr="00B701A5">
          <w:rPr>
            <w:rFonts w:ascii="標楷體" w:eastAsia="標楷體" w:hAnsi="標楷體" w:hint="eastAsia"/>
            <w:spacing w:val="13"/>
          </w:rPr>
          <w:t>」</w:t>
        </w:r>
      </w:ins>
      <w:ins w:id="525" w:author="總公司 李曉娟 Hsiaochuan.Li" w:date="2024-01-19T08:41:00Z">
        <w:r w:rsidR="00F03844">
          <w:rPr>
            <w:rFonts w:ascii="標楷體" w:eastAsia="標楷體" w:hAnsi="標楷體" w:hint="eastAsia"/>
            <w:spacing w:val="13"/>
          </w:rPr>
          <w:t>(詳</w:t>
        </w:r>
      </w:ins>
      <w:ins w:id="526" w:author="總公司 李曉娟 Hsiaochuan.Li" w:date="2024-01-19T08:30:00Z">
        <w:r>
          <w:rPr>
            <w:rFonts w:ascii="標楷體" w:eastAsia="標楷體" w:hAnsi="標楷體" w:hint="eastAsia"/>
            <w:spacing w:val="13"/>
          </w:rPr>
          <w:t>如附件</w:t>
        </w:r>
      </w:ins>
      <w:ins w:id="527" w:author="總公司 李曉娟 Hsiaochuan.Li" w:date="2024-01-19T08:48:00Z">
        <w:r w:rsidR="009A4B3E">
          <w:rPr>
            <w:rFonts w:ascii="標楷體" w:eastAsia="標楷體" w:hAnsi="標楷體" w:hint="eastAsia"/>
            <w:spacing w:val="13"/>
          </w:rPr>
          <w:t>二</w:t>
        </w:r>
      </w:ins>
      <w:ins w:id="528" w:author="總公司 李曉娟 Hsiaochuan.Li" w:date="2024-01-19T08:30:00Z">
        <w:r>
          <w:rPr>
            <w:rFonts w:ascii="標楷體" w:eastAsia="標楷體" w:hAnsi="標楷體" w:hint="eastAsia"/>
            <w:spacing w:val="13"/>
          </w:rPr>
          <w:t>)。</w:t>
        </w:r>
      </w:ins>
    </w:p>
    <w:p w14:paraId="677A38AA" w14:textId="18F4C7D6" w:rsidR="00AB04F2" w:rsidRPr="003F41B9" w:rsidRDefault="00B701A5">
      <w:pPr>
        <w:pStyle w:val="a3"/>
        <w:spacing w:before="131" w:line="400" w:lineRule="exact"/>
        <w:ind w:left="0"/>
        <w:rPr>
          <w:rFonts w:ascii="標楷體" w:eastAsia="標楷體" w:hAnsi="標楷體"/>
        </w:rPr>
        <w:pPrChange w:id="529" w:author="總公司 李曉娟 Hsiaochuan.Li" w:date="2024-01-18T13:37:00Z">
          <w:pPr>
            <w:pStyle w:val="a3"/>
            <w:spacing w:before="131" w:line="400" w:lineRule="exact"/>
            <w:ind w:left="0"/>
            <w:jc w:val="left"/>
          </w:pPr>
        </w:pPrChange>
      </w:pPr>
      <w:ins w:id="530" w:author="總公司 李曉娟 Hsiaochuan.Li" w:date="2024-01-19T08:28:00Z">
        <w:r>
          <w:rPr>
            <w:rFonts w:ascii="標楷體" w:eastAsia="標楷體" w:hAnsi="標楷體" w:hint="eastAsia"/>
            <w:spacing w:val="10"/>
          </w:rPr>
          <w:t>十</w:t>
        </w:r>
      </w:ins>
      <w:ins w:id="531" w:author="總公司 李曉娟 Hsiaochuan.Li" w:date="2024-01-19T08:40:00Z">
        <w:r w:rsidR="00F03844">
          <w:rPr>
            <w:rFonts w:ascii="標楷體" w:eastAsia="標楷體" w:hAnsi="標楷體" w:hint="eastAsia"/>
            <w:spacing w:val="10"/>
          </w:rPr>
          <w:t>二</w:t>
        </w:r>
      </w:ins>
      <w:ins w:id="532" w:author="總公司 李曉娟 Hsiaochuan.Li" w:date="2024-01-19T08:28:00Z">
        <w:r>
          <w:rPr>
            <w:rFonts w:ascii="標楷體" w:eastAsia="標楷體" w:hAnsi="標楷體" w:hint="eastAsia"/>
            <w:spacing w:val="10"/>
          </w:rPr>
          <w:t>、</w:t>
        </w:r>
      </w:ins>
      <w:r w:rsidR="00EB2532" w:rsidRPr="003F41B9">
        <w:rPr>
          <w:rFonts w:ascii="標楷體" w:eastAsia="標楷體" w:hAnsi="標楷體"/>
          <w:spacing w:val="10"/>
        </w:rPr>
        <w:t>罰則：</w:t>
      </w:r>
    </w:p>
    <w:p w14:paraId="56DCC1D9" w14:textId="76684131" w:rsidR="00AB04F2" w:rsidRPr="003F41B9" w:rsidRDefault="00EB2532">
      <w:pPr>
        <w:pStyle w:val="a3"/>
        <w:spacing w:before="9" w:line="400" w:lineRule="exact"/>
        <w:ind w:leftChars="257" w:left="1130" w:right="2" w:hangingChars="189" w:hanging="565"/>
        <w:rPr>
          <w:rFonts w:ascii="標楷體" w:eastAsia="標楷體" w:hAnsi="標楷體"/>
        </w:rPr>
        <w:pPrChange w:id="533" w:author="總公司 李曉娟 Hsiaochuan.Li" w:date="2024-01-18T13:37:00Z">
          <w:pPr>
            <w:pStyle w:val="a3"/>
            <w:spacing w:before="9" w:line="400" w:lineRule="exact"/>
            <w:ind w:leftChars="386" w:left="1417" w:right="2" w:hangingChars="190" w:hanging="568"/>
            <w:jc w:val="left"/>
          </w:pPr>
        </w:pPrChange>
      </w:pPr>
      <w:r w:rsidRPr="003F41B9">
        <w:rPr>
          <w:rFonts w:ascii="標楷體" w:eastAsia="標楷體" w:hAnsi="標楷體"/>
          <w:spacing w:val="19"/>
        </w:rPr>
        <w:t>(</w:t>
      </w:r>
      <w:proofErr w:type="gramStart"/>
      <w:r w:rsidRPr="003F41B9">
        <w:rPr>
          <w:rFonts w:ascii="標楷體" w:eastAsia="標楷體" w:hAnsi="標楷體"/>
          <w:spacing w:val="21"/>
        </w:rPr>
        <w:t>一</w:t>
      </w:r>
      <w:proofErr w:type="gramEnd"/>
      <w:r w:rsidRPr="003F41B9">
        <w:rPr>
          <w:rFonts w:ascii="標楷體" w:eastAsia="標楷體" w:hAnsi="標楷體"/>
          <w:spacing w:val="-9"/>
        </w:rPr>
        <w:t>)</w:t>
      </w:r>
      <w:del w:id="534" w:author="總公司 李曉娟 Hsiaochuan.Li" w:date="2024-01-18T09:51:00Z">
        <w:r w:rsidRPr="003F41B9" w:rsidDel="008E67FB">
          <w:rPr>
            <w:rFonts w:ascii="標楷體" w:eastAsia="標楷體" w:hAnsi="標楷體"/>
            <w:spacing w:val="23"/>
          </w:rPr>
          <w:delText>乙方</w:delText>
        </w:r>
      </w:del>
      <w:ins w:id="535" w:author="總公司 李曉娟 Hsiaochuan.Li" w:date="2024-01-18T09:51:00Z">
        <w:r w:rsidR="008E67FB">
          <w:rPr>
            <w:rFonts w:ascii="標楷體" w:eastAsia="標楷體" w:hAnsi="標楷體" w:hint="eastAsia"/>
            <w:spacing w:val="23"/>
          </w:rPr>
          <w:t>本公司</w:t>
        </w:r>
      </w:ins>
      <w:r w:rsidRPr="003F41B9">
        <w:rPr>
          <w:rFonts w:ascii="標楷體" w:eastAsia="標楷體" w:hAnsi="標楷體"/>
          <w:spacing w:val="23"/>
        </w:rPr>
        <w:t>執行</w:t>
      </w:r>
      <w:del w:id="536" w:author="總公司 李曉娟 Hsiaochuan.Li" w:date="2024-01-18T13:07:00Z">
        <w:r w:rsidRPr="00435100" w:rsidDel="00435100">
          <w:rPr>
            <w:rFonts w:ascii="標楷體" w:eastAsia="標楷體" w:hAnsi="標楷體"/>
            <w:spacing w:val="23"/>
            <w:highlight w:val="yellow"/>
            <w:rPrChange w:id="537" w:author="總公司 李曉娟 Hsiaochuan.Li" w:date="2024-01-18T13:07:00Z">
              <w:rPr>
                <w:rFonts w:ascii="標楷體" w:eastAsia="標楷體" w:hAnsi="標楷體"/>
                <w:spacing w:val="23"/>
              </w:rPr>
            </w:rPrChange>
          </w:rPr>
          <w:delText>定期</w:delText>
        </w:r>
      </w:del>
      <w:r w:rsidRPr="003F41B9">
        <w:rPr>
          <w:rFonts w:ascii="標楷體" w:eastAsia="標楷體" w:hAnsi="標楷體"/>
          <w:spacing w:val="23"/>
        </w:rPr>
        <w:t>維護</w:t>
      </w:r>
      <w:ins w:id="538" w:author="總公司 李曉娟 Hsiaochuan.Li" w:date="2024-01-18T13:07:00Z">
        <w:r w:rsidR="00435100">
          <w:rPr>
            <w:rFonts w:ascii="標楷體" w:eastAsia="標楷體" w:hAnsi="標楷體" w:hint="eastAsia"/>
            <w:spacing w:val="23"/>
          </w:rPr>
          <w:t>保養</w:t>
        </w:r>
      </w:ins>
      <w:r w:rsidRPr="003F41B9">
        <w:rPr>
          <w:rFonts w:ascii="標楷體" w:eastAsia="標楷體" w:hAnsi="標楷體"/>
          <w:spacing w:val="23"/>
        </w:rPr>
        <w:t>工作時</w:t>
      </w:r>
      <w:r w:rsidR="00CF02A9" w:rsidRPr="003F41B9">
        <w:rPr>
          <w:rFonts w:ascii="標楷體" w:eastAsia="標楷體" w:hAnsi="標楷體" w:hint="eastAsia"/>
          <w:spacing w:val="35"/>
        </w:rPr>
        <w:t>，</w:t>
      </w:r>
      <w:r w:rsidRPr="003F41B9">
        <w:rPr>
          <w:rFonts w:ascii="標楷體" w:eastAsia="標楷體" w:hAnsi="標楷體"/>
          <w:spacing w:val="23"/>
        </w:rPr>
        <w:t>遇有毀損或故障時</w:t>
      </w:r>
      <w:r w:rsidRPr="003F41B9">
        <w:rPr>
          <w:rFonts w:ascii="標楷體" w:eastAsia="標楷體" w:hAnsi="標楷體"/>
          <w:spacing w:val="35"/>
        </w:rPr>
        <w:t>應</w:t>
      </w:r>
      <w:ins w:id="539" w:author="總公司 李曉娟 Hsiaochuan.Li" w:date="2024-01-18T13:30:00Z">
        <w:r w:rsidR="004D3282">
          <w:rPr>
            <w:rFonts w:ascii="標楷體" w:eastAsia="標楷體" w:hAnsi="標楷體" w:hint="eastAsia"/>
            <w:spacing w:val="35"/>
          </w:rPr>
          <w:t>當日</w:t>
        </w:r>
      </w:ins>
      <w:r w:rsidRPr="003F41B9">
        <w:rPr>
          <w:rFonts w:ascii="標楷體" w:eastAsia="標楷體" w:hAnsi="標楷體"/>
          <w:spacing w:val="19"/>
        </w:rPr>
        <w:t>立即</w:t>
      </w:r>
      <w:r w:rsidRPr="003F41B9">
        <w:rPr>
          <w:rFonts w:ascii="標楷體" w:eastAsia="標楷體" w:hAnsi="標楷體"/>
          <w:spacing w:val="35"/>
        </w:rPr>
        <w:t>通知</w:t>
      </w:r>
      <w:del w:id="540" w:author="總公司 李曉娟 Hsiaochuan.Li" w:date="2024-01-18T09:51:00Z">
        <w:r w:rsidRPr="003F41B9" w:rsidDel="008E67FB">
          <w:rPr>
            <w:rFonts w:ascii="標楷體" w:eastAsia="標楷體" w:hAnsi="標楷體"/>
            <w:spacing w:val="35"/>
          </w:rPr>
          <w:delText>甲方</w:delText>
        </w:r>
      </w:del>
      <w:ins w:id="541" w:author="總公司 李曉娟 Hsiaochuan.Li" w:date="2024-01-18T09:51:00Z">
        <w:r w:rsidR="008E67FB">
          <w:rPr>
            <w:rFonts w:ascii="標楷體" w:eastAsia="標楷體" w:hAnsi="標楷體" w:hint="eastAsia"/>
            <w:spacing w:val="35"/>
          </w:rPr>
          <w:t>客戶</w:t>
        </w:r>
      </w:ins>
      <w:r w:rsidR="00CF02A9" w:rsidRPr="003F41B9">
        <w:rPr>
          <w:rFonts w:ascii="標楷體" w:eastAsia="標楷體" w:hAnsi="標楷體" w:hint="eastAsia"/>
          <w:spacing w:val="35"/>
        </w:rPr>
        <w:t>，</w:t>
      </w:r>
      <w:r w:rsidRPr="003F41B9">
        <w:rPr>
          <w:rFonts w:ascii="標楷體" w:eastAsia="標楷體" w:hAnsi="標楷體"/>
          <w:spacing w:val="35"/>
        </w:rPr>
        <w:t>並於</w:t>
      </w:r>
      <w:del w:id="542" w:author="總公司 李曉娟 Hsiaochuan.Li" w:date="2024-01-18T09:51:00Z">
        <w:r w:rsidRPr="003F41B9" w:rsidDel="008E67FB">
          <w:rPr>
            <w:rFonts w:ascii="標楷體" w:eastAsia="標楷體" w:hAnsi="標楷體"/>
            <w:spacing w:val="35"/>
          </w:rPr>
          <w:delText>甲方</w:delText>
        </w:r>
      </w:del>
      <w:ins w:id="543" w:author="總公司 李曉娟 Hsiaochuan.Li" w:date="2024-01-18T09:51:00Z">
        <w:r w:rsidR="008E67FB">
          <w:rPr>
            <w:rFonts w:ascii="標楷體" w:eastAsia="標楷體" w:hAnsi="標楷體" w:hint="eastAsia"/>
            <w:spacing w:val="35"/>
          </w:rPr>
          <w:t>客戶</w:t>
        </w:r>
      </w:ins>
      <w:r w:rsidRPr="003F41B9">
        <w:rPr>
          <w:rFonts w:ascii="標楷體" w:eastAsia="標楷體" w:hAnsi="標楷體"/>
          <w:spacing w:val="35"/>
        </w:rPr>
        <w:t>指定之期限內修</w:t>
      </w:r>
      <w:r w:rsidRPr="003F41B9">
        <w:rPr>
          <w:rFonts w:ascii="標楷體" w:eastAsia="標楷體" w:hAnsi="標楷體"/>
          <w:spacing w:val="16"/>
        </w:rPr>
        <w:t>復</w:t>
      </w:r>
      <w:r w:rsidR="00CF02A9" w:rsidRPr="003F41B9">
        <w:rPr>
          <w:rFonts w:ascii="標楷體" w:eastAsia="標楷體" w:hAnsi="標楷體"/>
          <w:spacing w:val="16"/>
        </w:rPr>
        <w:t>，</w:t>
      </w:r>
      <w:ins w:id="544" w:author="總公司 李曉娟 Hsiaochuan.Li" w:date="2024-01-18T13:08:00Z">
        <w:r w:rsidR="00435100">
          <w:rPr>
            <w:rFonts w:ascii="標楷體" w:eastAsia="標楷體" w:hAnsi="標楷體" w:hint="eastAsia"/>
            <w:spacing w:val="16"/>
          </w:rPr>
          <w:t>若有</w:t>
        </w:r>
      </w:ins>
      <w:r w:rsidRPr="003F41B9">
        <w:rPr>
          <w:rFonts w:ascii="標楷體" w:eastAsia="標楷體" w:hAnsi="標楷體"/>
          <w:spacing w:val="16"/>
        </w:rPr>
        <w:t>逾期每日</w:t>
      </w:r>
      <w:del w:id="545" w:author="總公司 李曉娟 Hsiaochuan.Li" w:date="2024-01-18T09:51:00Z">
        <w:r w:rsidRPr="003F41B9" w:rsidDel="008E67FB">
          <w:rPr>
            <w:rFonts w:ascii="標楷體" w:eastAsia="標楷體" w:hAnsi="標楷體"/>
            <w:spacing w:val="16"/>
          </w:rPr>
          <w:delText>甲方</w:delText>
        </w:r>
      </w:del>
      <w:del w:id="546" w:author="總公司 李曉娟 Hsiaochuan.Li" w:date="2024-01-18T13:08:00Z">
        <w:r w:rsidRPr="003F41B9" w:rsidDel="00435100">
          <w:rPr>
            <w:rFonts w:ascii="標楷體" w:eastAsia="標楷體" w:hAnsi="標楷體"/>
            <w:spacing w:val="16"/>
          </w:rPr>
          <w:delText>得扣除</w:delText>
        </w:r>
      </w:del>
      <w:ins w:id="547" w:author="總公司 李曉娟 Hsiaochuan.Li" w:date="2024-01-18T13:08:00Z">
        <w:r w:rsidR="00435100">
          <w:rPr>
            <w:rFonts w:ascii="標楷體" w:eastAsia="標楷體" w:hAnsi="標楷體" w:hint="eastAsia"/>
            <w:spacing w:val="16"/>
          </w:rPr>
          <w:t>扣罰</w:t>
        </w:r>
      </w:ins>
      <w:del w:id="548" w:author="總公司 李曉娟 Hsiaochuan.Li" w:date="2024-01-18T13:12:00Z">
        <w:r w:rsidRPr="00435100" w:rsidDel="00435100">
          <w:rPr>
            <w:rFonts w:ascii="標楷體" w:eastAsia="標楷體" w:hAnsi="標楷體"/>
            <w:spacing w:val="16"/>
            <w:highlight w:val="yellow"/>
            <w:rPrChange w:id="549" w:author="總公司 李曉娟 Hsiaochuan.Li" w:date="2024-01-18T13:12:00Z">
              <w:rPr>
                <w:rFonts w:ascii="標楷體" w:eastAsia="標楷體" w:hAnsi="標楷體"/>
                <w:spacing w:val="16"/>
              </w:rPr>
            </w:rPrChange>
          </w:rPr>
          <w:delText>維護費</w:delText>
        </w:r>
        <w:r w:rsidRPr="00435100" w:rsidDel="00435100">
          <w:rPr>
            <w:rFonts w:ascii="標楷體" w:eastAsia="標楷體" w:hAnsi="標楷體"/>
            <w:spacing w:val="18"/>
            <w:highlight w:val="yellow"/>
            <w:lang w:eastAsia="zh-HK"/>
            <w:rPrChange w:id="550" w:author="總公司 李曉娟 Hsiaochuan.Li" w:date="2024-01-18T13:12:00Z">
              <w:rPr>
                <w:rFonts w:ascii="標楷體" w:eastAsia="標楷體" w:hAnsi="標楷體"/>
                <w:spacing w:val="18"/>
              </w:rPr>
            </w:rPrChange>
          </w:rPr>
          <w:delText>1%</w:delText>
        </w:r>
      </w:del>
      <w:ins w:id="551" w:author="總公司 李曉娟 Hsiaochuan.Li" w:date="2024-01-18T13:12:00Z">
        <w:r w:rsidR="00435100" w:rsidRPr="00435100">
          <w:rPr>
            <w:rFonts w:ascii="標楷體" w:eastAsia="標楷體" w:hAnsi="標楷體" w:hint="eastAsia"/>
            <w:spacing w:val="16"/>
            <w:highlight w:val="yellow"/>
          </w:rPr>
          <w:t>新台幣</w:t>
        </w:r>
        <w:r w:rsidR="00435100" w:rsidRPr="00435100">
          <w:rPr>
            <w:rFonts w:ascii="標楷體" w:eastAsia="標楷體" w:hAnsi="標楷體"/>
            <w:spacing w:val="16"/>
            <w:highlight w:val="yellow"/>
            <w:rPrChange w:id="552" w:author="總公司 李曉娟 Hsiaochuan.Li" w:date="2024-01-18T13:12:00Z">
              <w:rPr>
                <w:rFonts w:ascii="標楷體" w:eastAsia="標楷體" w:hAnsi="標楷體"/>
                <w:spacing w:val="16"/>
              </w:rPr>
            </w:rPrChange>
          </w:rPr>
          <w:t xml:space="preserve">    </w:t>
        </w:r>
        <w:r w:rsidR="00435100" w:rsidRPr="00435100">
          <w:rPr>
            <w:rFonts w:ascii="標楷體" w:eastAsia="標楷體" w:hAnsi="標楷體" w:hint="eastAsia"/>
            <w:spacing w:val="16"/>
            <w:highlight w:val="yellow"/>
          </w:rPr>
          <w:t>元</w:t>
        </w:r>
      </w:ins>
      <w:ins w:id="553" w:author="總公司 李曉娟 Hsiaochuan.Li" w:date="2024-01-18T13:08:00Z">
        <w:r w:rsidR="00435100" w:rsidRPr="00435100">
          <w:rPr>
            <w:rFonts w:ascii="標楷體" w:eastAsia="標楷體" w:hAnsi="標楷體" w:hint="eastAsia"/>
            <w:spacing w:val="18"/>
            <w:highlight w:val="yellow"/>
            <w:rPrChange w:id="554" w:author="總公司 李曉娟 Hsiaochuan.Li" w:date="2024-01-18T13:12:00Z">
              <w:rPr>
                <w:rFonts w:ascii="標楷體" w:eastAsia="標楷體" w:hAnsi="標楷體" w:hint="eastAsia"/>
                <w:spacing w:val="18"/>
              </w:rPr>
            </w:rPrChange>
          </w:rPr>
          <w:t>違約金</w:t>
        </w:r>
      </w:ins>
      <w:del w:id="555" w:author="總公司 李曉娟 Hsiaochuan.Li" w:date="2024-01-18T13:08:00Z">
        <w:r w:rsidRPr="003F41B9" w:rsidDel="00435100">
          <w:rPr>
            <w:rFonts w:ascii="標楷體" w:eastAsia="標楷體" w:hAnsi="標楷體"/>
            <w:spacing w:val="18"/>
          </w:rPr>
          <w:delText>為</w:delText>
        </w:r>
      </w:del>
      <w:ins w:id="556" w:author="總公司 桂大正 Dahjeng.Kue" w:date="2024-01-16T13:45:00Z">
        <w:del w:id="557" w:author="總公司 李曉娟 Hsiaochuan.Li" w:date="2024-01-18T13:08:00Z">
          <w:r w:rsidR="00DD0343" w:rsidDel="00435100">
            <w:rPr>
              <w:rFonts w:ascii="標楷體" w:eastAsia="標楷體" w:hAnsi="標楷體"/>
              <w:spacing w:val="18"/>
            </w:rPr>
            <w:delText>遲延賠償</w:delText>
          </w:r>
        </w:del>
      </w:ins>
      <w:del w:id="558" w:author="總公司 桂大正 Dahjeng.Kue" w:date="2024-01-16T13:44:00Z">
        <w:r w:rsidRPr="003F41B9" w:rsidDel="00DD0343">
          <w:rPr>
            <w:rFonts w:ascii="標楷體" w:eastAsia="標楷體" w:hAnsi="標楷體"/>
            <w:spacing w:val="18"/>
          </w:rPr>
          <w:delText>罰金</w:delText>
        </w:r>
      </w:del>
      <w:r w:rsidRPr="003F41B9">
        <w:rPr>
          <w:rFonts w:ascii="標楷體" w:eastAsia="標楷體" w:hAnsi="標楷體"/>
          <w:spacing w:val="14"/>
        </w:rPr>
        <w:t>。</w:t>
      </w:r>
    </w:p>
    <w:p w14:paraId="63AAB29D" w14:textId="2D699F74" w:rsidR="004D3282" w:rsidRDefault="00EB2532">
      <w:pPr>
        <w:pStyle w:val="a3"/>
        <w:spacing w:before="9" w:line="400" w:lineRule="exact"/>
        <w:ind w:leftChars="257" w:left="1130" w:right="2" w:hangingChars="189" w:hanging="565"/>
        <w:rPr>
          <w:ins w:id="559" w:author="總公司 李曉娟 Hsiaochuan.Li" w:date="2024-01-18T13:30:00Z"/>
          <w:rFonts w:ascii="標楷體" w:eastAsia="標楷體" w:hAnsi="標楷體"/>
          <w:spacing w:val="22"/>
        </w:rPr>
        <w:pPrChange w:id="560" w:author="總公司 李曉娟 Hsiaochuan.Li" w:date="2024-01-18T13:37:00Z">
          <w:pPr>
            <w:pStyle w:val="a3"/>
            <w:spacing w:before="9" w:line="400" w:lineRule="exact"/>
            <w:ind w:leftChars="386" w:left="1417" w:right="2" w:hangingChars="190" w:hanging="568"/>
            <w:jc w:val="left"/>
          </w:pPr>
        </w:pPrChange>
      </w:pPr>
      <w:r w:rsidRPr="003F41B9">
        <w:rPr>
          <w:rFonts w:ascii="標楷體" w:eastAsia="標楷體" w:hAnsi="標楷體"/>
          <w:spacing w:val="19"/>
        </w:rPr>
        <w:t>(</w:t>
      </w:r>
      <w:r w:rsidRPr="003F41B9">
        <w:rPr>
          <w:rFonts w:ascii="標楷體" w:eastAsia="標楷體" w:hAnsi="標楷體"/>
          <w:spacing w:val="21"/>
        </w:rPr>
        <w:t>二</w:t>
      </w:r>
      <w:r w:rsidRPr="003F41B9">
        <w:rPr>
          <w:rFonts w:ascii="標楷體" w:eastAsia="標楷體" w:hAnsi="標楷體"/>
          <w:spacing w:val="22"/>
        </w:rPr>
        <w:t>)</w:t>
      </w:r>
      <w:ins w:id="561" w:author="總公司 李曉娟 Hsiaochuan.Li" w:date="2024-01-18T13:31:00Z">
        <w:r w:rsidR="004D3282">
          <w:rPr>
            <w:rFonts w:ascii="標楷體" w:eastAsia="標楷體" w:hAnsi="標楷體" w:hint="eastAsia"/>
            <w:spacing w:val="23"/>
          </w:rPr>
          <w:t>本公司</w:t>
        </w:r>
        <w:del w:id="562" w:author="駱正達 950491" w:date="2024-01-19T11:00:00Z">
          <w:r w:rsidR="004D3282" w:rsidDel="00BA4926">
            <w:rPr>
              <w:rFonts w:ascii="標楷體" w:eastAsia="標楷體" w:hAnsi="標楷體" w:hint="eastAsia"/>
              <w:spacing w:val="23"/>
            </w:rPr>
            <w:delText>本</w:delText>
          </w:r>
        </w:del>
      </w:ins>
      <w:ins w:id="563" w:author="駱正達 950491" w:date="2024-01-19T11:00:00Z">
        <w:r w:rsidR="00BA4926">
          <w:rPr>
            <w:rFonts w:ascii="標楷體" w:eastAsia="標楷體" w:hAnsi="標楷體" w:hint="eastAsia"/>
            <w:spacing w:val="23"/>
          </w:rPr>
          <w:t>未</w:t>
        </w:r>
      </w:ins>
      <w:ins w:id="564" w:author="總公司 李曉娟 Hsiaochuan.Li" w:date="2024-01-18T13:31:00Z">
        <w:r w:rsidR="004D3282">
          <w:rPr>
            <w:rFonts w:ascii="標楷體" w:eastAsia="標楷體" w:hAnsi="標楷體" w:hint="eastAsia"/>
            <w:spacing w:val="23"/>
          </w:rPr>
          <w:t>依本同意書所</w:t>
        </w:r>
      </w:ins>
      <w:ins w:id="565" w:author="總公司 李曉娟 Hsiaochuan.Li" w:date="2024-01-18T13:32:00Z">
        <w:r w:rsidR="004D3282">
          <w:rPr>
            <w:rFonts w:ascii="標楷體" w:eastAsia="標楷體" w:hAnsi="標楷體" w:hint="eastAsia"/>
            <w:spacing w:val="23"/>
          </w:rPr>
          <w:t>載時間</w:t>
        </w:r>
      </w:ins>
      <w:ins w:id="566" w:author="總公司 李曉娟 Hsiaochuan.Li" w:date="2024-01-18T13:31:00Z">
        <w:r w:rsidR="004D3282" w:rsidRPr="003F41B9">
          <w:rPr>
            <w:rFonts w:ascii="標楷體" w:eastAsia="標楷體" w:hAnsi="標楷體"/>
            <w:spacing w:val="23"/>
          </w:rPr>
          <w:t>執行維護</w:t>
        </w:r>
        <w:r w:rsidR="004D3282">
          <w:rPr>
            <w:rFonts w:ascii="標楷體" w:eastAsia="標楷體" w:hAnsi="標楷體" w:hint="eastAsia"/>
            <w:spacing w:val="23"/>
          </w:rPr>
          <w:t>保養</w:t>
        </w:r>
        <w:r w:rsidR="004D3282" w:rsidRPr="003F41B9">
          <w:rPr>
            <w:rFonts w:ascii="標楷體" w:eastAsia="標楷體" w:hAnsi="標楷體"/>
            <w:spacing w:val="23"/>
          </w:rPr>
          <w:t>工作時</w:t>
        </w:r>
      </w:ins>
      <w:ins w:id="567" w:author="總公司 李曉娟 Hsiaochuan.Li" w:date="2024-01-18T13:32:00Z">
        <w:r w:rsidR="004D3282">
          <w:rPr>
            <w:rFonts w:ascii="標楷體" w:eastAsia="標楷體" w:hAnsi="標楷體" w:hint="eastAsia"/>
            <w:spacing w:val="23"/>
          </w:rPr>
          <w:t>，按</w:t>
        </w:r>
        <w:r w:rsidR="004D3282" w:rsidRPr="003F41B9">
          <w:rPr>
            <w:rFonts w:ascii="標楷體" w:eastAsia="標楷體" w:hAnsi="標楷體"/>
            <w:spacing w:val="16"/>
          </w:rPr>
          <w:t>日</w:t>
        </w:r>
        <w:r w:rsidR="004D3282">
          <w:rPr>
            <w:rFonts w:ascii="標楷體" w:eastAsia="標楷體" w:hAnsi="標楷體" w:hint="eastAsia"/>
            <w:spacing w:val="16"/>
          </w:rPr>
          <w:t>扣罰</w:t>
        </w:r>
        <w:r w:rsidR="004D3282" w:rsidRPr="00435100">
          <w:rPr>
            <w:rFonts w:ascii="標楷體" w:eastAsia="標楷體" w:hAnsi="標楷體" w:hint="eastAsia"/>
            <w:spacing w:val="16"/>
            <w:highlight w:val="yellow"/>
          </w:rPr>
          <w:t>新台幣</w:t>
        </w:r>
        <w:r w:rsidR="004D3282" w:rsidRPr="002430B7">
          <w:rPr>
            <w:rFonts w:ascii="標楷體" w:eastAsia="標楷體" w:hAnsi="標楷體"/>
            <w:spacing w:val="16"/>
            <w:highlight w:val="yellow"/>
          </w:rPr>
          <w:t xml:space="preserve">    </w:t>
        </w:r>
        <w:r w:rsidR="004D3282" w:rsidRPr="00435100">
          <w:rPr>
            <w:rFonts w:ascii="標楷體" w:eastAsia="標楷體" w:hAnsi="標楷體" w:hint="eastAsia"/>
            <w:spacing w:val="16"/>
            <w:highlight w:val="yellow"/>
          </w:rPr>
          <w:t>元</w:t>
        </w:r>
        <w:r w:rsidR="004D3282" w:rsidRPr="002430B7">
          <w:rPr>
            <w:rFonts w:ascii="標楷體" w:eastAsia="標楷體" w:hAnsi="標楷體" w:hint="eastAsia"/>
            <w:spacing w:val="18"/>
            <w:highlight w:val="yellow"/>
          </w:rPr>
          <w:t>違約金</w:t>
        </w:r>
        <w:r w:rsidR="004D3282" w:rsidRPr="003F41B9">
          <w:rPr>
            <w:rFonts w:ascii="標楷體" w:eastAsia="標楷體" w:hAnsi="標楷體"/>
            <w:spacing w:val="14"/>
          </w:rPr>
          <w:t>。</w:t>
        </w:r>
      </w:ins>
    </w:p>
    <w:p w14:paraId="5D3029F5" w14:textId="4753C848" w:rsidR="00AB04F2" w:rsidRPr="003F41B9" w:rsidRDefault="004D3282">
      <w:pPr>
        <w:pStyle w:val="a3"/>
        <w:spacing w:before="9" w:line="400" w:lineRule="exact"/>
        <w:ind w:leftChars="257" w:left="1130" w:right="2" w:hangingChars="189" w:hanging="565"/>
        <w:rPr>
          <w:rFonts w:ascii="標楷體" w:eastAsia="標楷體" w:hAnsi="標楷體"/>
        </w:rPr>
        <w:pPrChange w:id="568" w:author="總公司 李曉娟 Hsiaochuan.Li" w:date="2024-01-18T13:37:00Z">
          <w:pPr>
            <w:pStyle w:val="a3"/>
            <w:spacing w:before="9" w:line="400" w:lineRule="exact"/>
            <w:ind w:leftChars="386" w:left="1417" w:right="2" w:hangingChars="190" w:hanging="568"/>
            <w:jc w:val="left"/>
          </w:pPr>
        </w:pPrChange>
      </w:pPr>
      <w:ins w:id="569" w:author="總公司 李曉娟 Hsiaochuan.Li" w:date="2024-01-18T13:32:00Z">
        <w:r w:rsidRPr="003F41B9">
          <w:rPr>
            <w:rFonts w:ascii="標楷體" w:eastAsia="標楷體" w:hAnsi="標楷體"/>
            <w:spacing w:val="19"/>
          </w:rPr>
          <w:t>(</w:t>
        </w:r>
        <w:r>
          <w:rPr>
            <w:rFonts w:ascii="標楷體" w:eastAsia="標楷體" w:hAnsi="標楷體" w:hint="eastAsia"/>
            <w:spacing w:val="19"/>
          </w:rPr>
          <w:t>三</w:t>
        </w:r>
        <w:r w:rsidRPr="003F41B9">
          <w:rPr>
            <w:rFonts w:ascii="標楷體" w:eastAsia="標楷體" w:hAnsi="標楷體"/>
            <w:spacing w:val="22"/>
          </w:rPr>
          <w:t>)</w:t>
        </w:r>
      </w:ins>
      <w:del w:id="570" w:author="總公司 李曉娟 Hsiaochuan.Li" w:date="2024-01-19T08:41:00Z">
        <w:r w:rsidR="00EB2532" w:rsidRPr="003F41B9" w:rsidDel="00F03844">
          <w:rPr>
            <w:rFonts w:ascii="標楷體" w:eastAsia="標楷體" w:hAnsi="標楷體"/>
            <w:spacing w:val="18"/>
          </w:rPr>
          <w:delText>本合約</w:delText>
        </w:r>
      </w:del>
      <w:ins w:id="571" w:author="總公司 李曉娟 Hsiaochuan.Li" w:date="2024-01-19T08:41:00Z">
        <w:r w:rsidR="00F03844">
          <w:rPr>
            <w:rFonts w:ascii="標楷體" w:eastAsia="標楷體" w:hAnsi="標楷體" w:hint="eastAsia"/>
            <w:spacing w:val="18"/>
          </w:rPr>
          <w:t>本條</w:t>
        </w:r>
      </w:ins>
      <w:r w:rsidR="00EB2532" w:rsidRPr="003F41B9">
        <w:rPr>
          <w:rFonts w:ascii="標楷體" w:eastAsia="標楷體" w:hAnsi="標楷體"/>
          <w:spacing w:val="18"/>
        </w:rPr>
        <w:t>所定之一切罰則</w:t>
      </w:r>
      <w:r w:rsidR="00CF02A9" w:rsidRPr="003F41B9">
        <w:rPr>
          <w:rFonts w:ascii="標楷體" w:eastAsia="標楷體" w:hAnsi="標楷體"/>
          <w:spacing w:val="18"/>
        </w:rPr>
        <w:t>，</w:t>
      </w:r>
      <w:r w:rsidR="00EB2532" w:rsidRPr="003F41B9">
        <w:rPr>
          <w:rFonts w:ascii="標楷體" w:eastAsia="標楷體" w:hAnsi="標楷體"/>
          <w:spacing w:val="18"/>
        </w:rPr>
        <w:t>不影響</w:t>
      </w:r>
      <w:del w:id="572" w:author="總公司 李曉娟 Hsiaochuan.Li" w:date="2024-01-18T09:51:00Z">
        <w:r w:rsidR="00EB2532" w:rsidRPr="003F41B9" w:rsidDel="008E67FB">
          <w:rPr>
            <w:rFonts w:ascii="標楷體" w:eastAsia="標楷體" w:hAnsi="標楷體"/>
            <w:spacing w:val="18"/>
          </w:rPr>
          <w:delText>甲方</w:delText>
        </w:r>
      </w:del>
      <w:ins w:id="573" w:author="總公司 李曉娟 Hsiaochuan.Li" w:date="2024-01-18T09:51:00Z">
        <w:r w:rsidR="008E67FB">
          <w:rPr>
            <w:rFonts w:ascii="標楷體" w:eastAsia="標楷體" w:hAnsi="標楷體" w:hint="eastAsia"/>
            <w:spacing w:val="18"/>
          </w:rPr>
          <w:t>客戶</w:t>
        </w:r>
      </w:ins>
      <w:r w:rsidR="00EB2532" w:rsidRPr="003F41B9">
        <w:rPr>
          <w:rFonts w:ascii="標楷體" w:eastAsia="標楷體" w:hAnsi="標楷體"/>
          <w:spacing w:val="18"/>
        </w:rPr>
        <w:t>依法或依</w:t>
      </w:r>
      <w:del w:id="574" w:author="總公司 李曉娟 Hsiaochuan.Li" w:date="2024-01-19T08:42:00Z">
        <w:r w:rsidR="00EB2532" w:rsidRPr="003F41B9" w:rsidDel="00F03844">
          <w:rPr>
            <w:rFonts w:ascii="標楷體" w:eastAsia="標楷體" w:hAnsi="標楷體"/>
            <w:spacing w:val="17"/>
          </w:rPr>
          <w:delText>約</w:delText>
        </w:r>
      </w:del>
      <w:ins w:id="575" w:author="總公司 李曉娟 Hsiaochuan.Li" w:date="2024-01-19T08:42:00Z">
        <w:r w:rsidR="00F03844">
          <w:rPr>
            <w:rFonts w:ascii="標楷體" w:eastAsia="標楷體" w:hAnsi="標楷體" w:hint="eastAsia"/>
            <w:spacing w:val="17"/>
          </w:rPr>
          <w:t>本同意書</w:t>
        </w:r>
      </w:ins>
      <w:r w:rsidR="00EB2532" w:rsidRPr="003F41B9">
        <w:rPr>
          <w:rFonts w:ascii="標楷體" w:eastAsia="標楷體" w:hAnsi="標楷體"/>
          <w:spacing w:val="17"/>
        </w:rPr>
        <w:t>得對</w:t>
      </w:r>
      <w:del w:id="576" w:author="總公司 李曉娟 Hsiaochuan.Li" w:date="2024-01-18T13:09:00Z">
        <w:r w:rsidR="00EB2532" w:rsidRPr="003F41B9" w:rsidDel="00435100">
          <w:rPr>
            <w:rFonts w:ascii="標楷體" w:eastAsia="標楷體" w:hAnsi="標楷體"/>
            <w:spacing w:val="17"/>
          </w:rPr>
          <w:delText>乙方</w:delText>
        </w:r>
      </w:del>
      <w:ins w:id="577" w:author="總公司 李曉娟 Hsiaochuan.Li" w:date="2024-01-18T13:09:00Z">
        <w:r w:rsidR="00435100">
          <w:rPr>
            <w:rFonts w:ascii="標楷體" w:eastAsia="標楷體" w:hAnsi="標楷體" w:hint="eastAsia"/>
            <w:spacing w:val="17"/>
          </w:rPr>
          <w:t>本公司</w:t>
        </w:r>
      </w:ins>
      <w:r w:rsidR="00EB2532" w:rsidRPr="003F41B9">
        <w:rPr>
          <w:rFonts w:ascii="標楷體" w:eastAsia="標楷體" w:hAnsi="標楷體"/>
          <w:spacing w:val="17"/>
        </w:rPr>
        <w:t>行使之其他任何權利或救濟。</w:t>
      </w:r>
    </w:p>
    <w:p w14:paraId="1BC691F2" w14:textId="7A3A9E50" w:rsidR="00AB04F2" w:rsidRPr="003F41B9" w:rsidRDefault="00EB2532" w:rsidP="004D3282">
      <w:pPr>
        <w:pStyle w:val="a3"/>
        <w:spacing w:before="129" w:line="400" w:lineRule="exact"/>
        <w:ind w:left="0"/>
        <w:rPr>
          <w:rFonts w:ascii="標楷體" w:eastAsia="標楷體" w:hAnsi="標楷體"/>
        </w:rPr>
      </w:pPr>
      <w:r w:rsidRPr="003F41B9">
        <w:rPr>
          <w:rFonts w:ascii="標楷體" w:eastAsia="標楷體" w:hAnsi="標楷體"/>
          <w:spacing w:val="13"/>
        </w:rPr>
        <w:t>十</w:t>
      </w:r>
      <w:del w:id="578" w:author="總公司 李曉娟 Hsiaochuan.Li" w:date="2024-01-18T09:51:00Z">
        <w:r w:rsidRPr="003F41B9" w:rsidDel="008E67FB">
          <w:rPr>
            <w:rFonts w:ascii="標楷體" w:eastAsia="標楷體" w:hAnsi="標楷體"/>
            <w:spacing w:val="13"/>
          </w:rPr>
          <w:delText>二</w:delText>
        </w:r>
      </w:del>
      <w:ins w:id="579" w:author="總公司 李曉娟 Hsiaochuan.Li" w:date="2024-01-19T08:42:00Z">
        <w:r w:rsidR="00F03844">
          <w:rPr>
            <w:rFonts w:ascii="標楷體" w:eastAsia="標楷體" w:hAnsi="標楷體" w:hint="eastAsia"/>
            <w:spacing w:val="13"/>
          </w:rPr>
          <w:t>三</w:t>
        </w:r>
      </w:ins>
      <w:r w:rsidRPr="003F41B9">
        <w:rPr>
          <w:rFonts w:ascii="標楷體" w:eastAsia="標楷體" w:hAnsi="標楷體"/>
          <w:spacing w:val="13"/>
        </w:rPr>
        <w:t>、</w:t>
      </w:r>
      <w:r w:rsidRPr="003F41B9">
        <w:rPr>
          <w:rFonts w:ascii="標楷體" w:eastAsia="標楷體" w:hAnsi="標楷體"/>
          <w:spacing w:val="16"/>
        </w:rPr>
        <w:t>違約處理與合約終止：</w:t>
      </w:r>
    </w:p>
    <w:p w14:paraId="2BD9A0A5" w14:textId="6E8D94C3" w:rsidR="00AB04F2" w:rsidRPr="003F41B9" w:rsidRDefault="00EB2532">
      <w:pPr>
        <w:pStyle w:val="a3"/>
        <w:spacing w:before="9" w:line="400" w:lineRule="exact"/>
        <w:ind w:leftChars="386" w:left="1417" w:right="2" w:hangingChars="190" w:hanging="568"/>
        <w:rPr>
          <w:rFonts w:ascii="標楷體" w:eastAsia="標楷體" w:hAnsi="標楷體"/>
          <w:spacing w:val="19"/>
        </w:rPr>
        <w:pPrChange w:id="580" w:author="總公司 李曉娟 Hsiaochuan.Li" w:date="2024-01-18T13:37:00Z">
          <w:pPr>
            <w:pStyle w:val="a3"/>
            <w:spacing w:before="9" w:line="400" w:lineRule="exact"/>
            <w:ind w:leftChars="386" w:left="1417" w:right="2" w:hangingChars="190" w:hanging="568"/>
            <w:jc w:val="left"/>
          </w:pPr>
        </w:pPrChange>
      </w:pPr>
      <w:r w:rsidRPr="003F41B9">
        <w:rPr>
          <w:rFonts w:ascii="標楷體" w:eastAsia="標楷體" w:hAnsi="標楷體"/>
          <w:spacing w:val="19"/>
        </w:rPr>
        <w:t>(</w:t>
      </w:r>
      <w:proofErr w:type="gramStart"/>
      <w:r w:rsidRPr="003F41B9">
        <w:rPr>
          <w:rFonts w:ascii="標楷體" w:eastAsia="標楷體" w:hAnsi="標楷體"/>
          <w:spacing w:val="21"/>
        </w:rPr>
        <w:t>一</w:t>
      </w:r>
      <w:proofErr w:type="gramEnd"/>
      <w:r w:rsidRPr="003F41B9">
        <w:rPr>
          <w:rFonts w:ascii="標楷體" w:eastAsia="標楷體" w:hAnsi="標楷體"/>
        </w:rPr>
        <w:t>)</w:t>
      </w:r>
      <w:del w:id="581" w:author="總公司 李曉娟 Hsiaochuan.Li" w:date="2024-01-18T09:51:00Z">
        <w:r w:rsidRPr="003F41B9" w:rsidDel="008E67FB">
          <w:rPr>
            <w:rFonts w:ascii="標楷體" w:eastAsia="標楷體" w:hAnsi="標楷體"/>
            <w:spacing w:val="31"/>
          </w:rPr>
          <w:delText>甲方</w:delText>
        </w:r>
      </w:del>
      <w:ins w:id="582" w:author="總公司 李曉娟 Hsiaochuan.Li" w:date="2024-01-18T09:51:00Z">
        <w:r w:rsidR="008E67FB">
          <w:rPr>
            <w:rFonts w:ascii="標楷體" w:eastAsia="標楷體" w:hAnsi="標楷體" w:hint="eastAsia"/>
            <w:spacing w:val="31"/>
          </w:rPr>
          <w:t>客戶</w:t>
        </w:r>
      </w:ins>
      <w:r w:rsidRPr="003F41B9">
        <w:rPr>
          <w:rFonts w:ascii="標楷體" w:eastAsia="標楷體" w:hAnsi="標楷體"/>
          <w:spacing w:val="31"/>
        </w:rPr>
        <w:t>認為</w:t>
      </w:r>
      <w:del w:id="583" w:author="總公司 李曉娟 Hsiaochuan.Li" w:date="2024-01-18T09:51:00Z">
        <w:r w:rsidRPr="003F41B9" w:rsidDel="008E67FB">
          <w:rPr>
            <w:rFonts w:ascii="標楷體" w:eastAsia="標楷體" w:hAnsi="標楷體"/>
            <w:spacing w:val="19"/>
          </w:rPr>
          <w:delText>乙方</w:delText>
        </w:r>
      </w:del>
      <w:ins w:id="584" w:author="總公司 李曉娟 Hsiaochuan.Li" w:date="2024-01-18T09:52:00Z">
        <w:r w:rsidR="008E67FB">
          <w:rPr>
            <w:rFonts w:ascii="標楷體" w:eastAsia="標楷體" w:hAnsi="標楷體" w:hint="eastAsia"/>
            <w:spacing w:val="19"/>
          </w:rPr>
          <w:t>本公司</w:t>
        </w:r>
      </w:ins>
      <w:r w:rsidRPr="003F41B9">
        <w:rPr>
          <w:rFonts w:ascii="標楷體" w:eastAsia="標楷體" w:hAnsi="標楷體"/>
          <w:spacing w:val="19"/>
        </w:rPr>
        <w:t>技術不佳致無法勝任</w:t>
      </w:r>
      <w:del w:id="585" w:author="總公司 李曉娟 Hsiaochuan.Li" w:date="2024-01-18T09:52:00Z">
        <w:r w:rsidRPr="003F41B9" w:rsidDel="008E67FB">
          <w:rPr>
            <w:rFonts w:ascii="標楷體" w:eastAsia="標楷體" w:hAnsi="標楷體" w:hint="eastAsia"/>
            <w:spacing w:val="19"/>
          </w:rPr>
          <w:delText>本合約</w:delText>
        </w:r>
      </w:del>
      <w:del w:id="586" w:author="總公司 李曉娟 Hsiaochuan.Li" w:date="2024-01-18T13:13:00Z">
        <w:r w:rsidR="00435100" w:rsidRPr="003F41B9" w:rsidDel="00435100">
          <w:rPr>
            <w:rFonts w:ascii="標楷體" w:eastAsia="標楷體" w:hAnsi="標楷體" w:hint="eastAsia"/>
            <w:spacing w:val="19"/>
          </w:rPr>
          <w:delText>規定</w:delText>
        </w:r>
      </w:del>
      <w:ins w:id="587" w:author="總公司 李曉娟 Hsiaochuan.Li" w:date="2024-01-18T13:13:00Z">
        <w:r w:rsidR="00435100">
          <w:rPr>
            <w:rFonts w:ascii="標楷體" w:eastAsia="標楷體" w:hAnsi="標楷體" w:hint="eastAsia"/>
            <w:spacing w:val="19"/>
          </w:rPr>
          <w:t>設備</w:t>
        </w:r>
      </w:ins>
      <w:r w:rsidRPr="003F41B9">
        <w:rPr>
          <w:rFonts w:ascii="標楷體" w:eastAsia="標楷體" w:hAnsi="標楷體"/>
          <w:spacing w:val="19"/>
        </w:rPr>
        <w:t>之維護保養工作或不能履行</w:t>
      </w:r>
      <w:del w:id="588" w:author="總公司 李曉娟 Hsiaochuan.Li" w:date="2024-01-18T13:13:00Z">
        <w:r w:rsidRPr="003F41B9" w:rsidDel="00435100">
          <w:rPr>
            <w:rFonts w:ascii="標楷體" w:eastAsia="標楷體" w:hAnsi="標楷體"/>
            <w:spacing w:val="19"/>
          </w:rPr>
          <w:delText>合約</w:delText>
        </w:r>
      </w:del>
      <w:ins w:id="589" w:author="總公司 李曉娟 Hsiaochuan.Li" w:date="2024-01-18T13:13:00Z">
        <w:r w:rsidR="00435100">
          <w:rPr>
            <w:rFonts w:ascii="標楷體" w:eastAsia="標楷體" w:hAnsi="標楷體" w:hint="eastAsia"/>
            <w:spacing w:val="19"/>
          </w:rPr>
          <w:t>原訂貨單或本同意書</w:t>
        </w:r>
      </w:ins>
      <w:r w:rsidRPr="003F41B9">
        <w:rPr>
          <w:rFonts w:ascii="標楷體" w:eastAsia="標楷體" w:hAnsi="標楷體"/>
          <w:spacing w:val="19"/>
        </w:rPr>
        <w:t>義務時</w:t>
      </w:r>
      <w:r w:rsidR="00CF02A9" w:rsidRPr="003F41B9">
        <w:rPr>
          <w:rFonts w:ascii="標楷體" w:eastAsia="標楷體" w:hAnsi="標楷體"/>
          <w:spacing w:val="19"/>
        </w:rPr>
        <w:t>，</w:t>
      </w:r>
      <w:ins w:id="590" w:author="總公司 李曉娟 Hsiaochuan.Li" w:date="2024-01-18T09:52:00Z">
        <w:r w:rsidR="008E67FB">
          <w:rPr>
            <w:rFonts w:ascii="標楷體" w:eastAsia="標楷體" w:hAnsi="標楷體" w:hint="eastAsia"/>
            <w:spacing w:val="19"/>
          </w:rPr>
          <w:t>客戶</w:t>
        </w:r>
      </w:ins>
      <w:del w:id="591" w:author="總公司 李曉娟 Hsiaochuan.Li" w:date="2024-01-18T09:52:00Z">
        <w:r w:rsidRPr="003F41B9" w:rsidDel="008E67FB">
          <w:rPr>
            <w:rFonts w:ascii="標楷體" w:eastAsia="標楷體" w:hAnsi="標楷體"/>
            <w:spacing w:val="19"/>
          </w:rPr>
          <w:delText>甲方</w:delText>
        </w:r>
      </w:del>
      <w:r w:rsidRPr="003F41B9">
        <w:rPr>
          <w:rFonts w:ascii="標楷體" w:eastAsia="標楷體" w:hAnsi="標楷體"/>
          <w:spacing w:val="19"/>
        </w:rPr>
        <w:t>得隨時</w:t>
      </w:r>
      <w:bookmarkStart w:id="592" w:name="_Hlk156305513"/>
      <w:r w:rsidRPr="003F41B9">
        <w:rPr>
          <w:rFonts w:ascii="標楷體" w:eastAsia="標楷體" w:hAnsi="標楷體"/>
          <w:spacing w:val="19"/>
        </w:rPr>
        <w:t>以</w:t>
      </w:r>
      <w:ins w:id="593" w:author="總公司 桂大正 Dahjeng.Kue" w:date="2024-01-16T13:47:00Z">
        <w:del w:id="594" w:author="總公司 李曉娟 Hsiaochuan.Li" w:date="2024-01-18T13:40:00Z">
          <w:r w:rsidR="003C21DB" w:rsidDel="004D3282">
            <w:rPr>
              <w:rFonts w:ascii="標楷體" w:eastAsia="標楷體" w:hAnsi="標楷體"/>
              <w:spacing w:val="19"/>
            </w:rPr>
            <w:delText>本條第四項之規定</w:delText>
          </w:r>
        </w:del>
      </w:ins>
      <w:bookmarkEnd w:id="592"/>
      <w:r w:rsidRPr="003F41B9">
        <w:rPr>
          <w:rFonts w:ascii="標楷體" w:eastAsia="標楷體" w:hAnsi="標楷體"/>
          <w:spacing w:val="19"/>
        </w:rPr>
        <w:t>書面通知</w:t>
      </w:r>
      <w:ins w:id="595" w:author="總公司 李曉娟 Hsiaochuan.Li" w:date="2024-01-18T09:53:00Z">
        <w:r w:rsidR="008E67FB">
          <w:rPr>
            <w:rFonts w:ascii="標楷體" w:eastAsia="標楷體" w:hAnsi="標楷體" w:hint="eastAsia"/>
            <w:spacing w:val="19"/>
          </w:rPr>
          <w:t>本公司</w:t>
        </w:r>
      </w:ins>
      <w:del w:id="596" w:author="總公司 李曉娟 Hsiaochuan.Li" w:date="2024-01-18T09:52:00Z">
        <w:r w:rsidRPr="003F41B9" w:rsidDel="008E67FB">
          <w:rPr>
            <w:rFonts w:ascii="標楷體" w:eastAsia="標楷體" w:hAnsi="標楷體"/>
            <w:spacing w:val="19"/>
          </w:rPr>
          <w:delText>乙方</w:delText>
        </w:r>
      </w:del>
      <w:r w:rsidRPr="003F41B9">
        <w:rPr>
          <w:rFonts w:ascii="標楷體" w:eastAsia="標楷體" w:hAnsi="標楷體"/>
          <w:spacing w:val="19"/>
        </w:rPr>
        <w:t>終止</w:t>
      </w:r>
      <w:ins w:id="597" w:author="總公司 李曉娟 Hsiaochuan.Li" w:date="2024-01-18T09:53:00Z">
        <w:r w:rsidR="008E67FB">
          <w:rPr>
            <w:rFonts w:ascii="標楷體" w:eastAsia="標楷體" w:hAnsi="標楷體" w:hint="eastAsia"/>
            <w:spacing w:val="19"/>
          </w:rPr>
          <w:t>維護保養工作</w:t>
        </w:r>
      </w:ins>
      <w:del w:id="598" w:author="總公司 李曉娟 Hsiaochuan.Li" w:date="2024-01-18T09:53:00Z">
        <w:r w:rsidRPr="003F41B9" w:rsidDel="008E67FB">
          <w:rPr>
            <w:rFonts w:ascii="標楷體" w:eastAsia="標楷體" w:hAnsi="標楷體"/>
            <w:spacing w:val="19"/>
          </w:rPr>
          <w:delText>本合約</w:delText>
        </w:r>
      </w:del>
      <w:ins w:id="599" w:author="總公司 李曉娟 Hsiaochuan.Li" w:date="2024-01-18T09:53:00Z">
        <w:r w:rsidR="008E67FB">
          <w:rPr>
            <w:rFonts w:ascii="標楷體" w:eastAsia="標楷體" w:hAnsi="標楷體" w:hint="eastAsia"/>
            <w:spacing w:val="19"/>
          </w:rPr>
          <w:t>並請求損害賠償</w:t>
        </w:r>
      </w:ins>
      <w:r w:rsidR="00CF02A9" w:rsidRPr="003F41B9">
        <w:rPr>
          <w:rFonts w:ascii="標楷體" w:eastAsia="標楷體" w:hAnsi="標楷體"/>
          <w:spacing w:val="19"/>
        </w:rPr>
        <w:t>，</w:t>
      </w:r>
      <w:ins w:id="600" w:author="總公司 李曉娟 Hsiaochuan.Li" w:date="2024-01-18T09:53:00Z">
        <w:r w:rsidR="008E67FB">
          <w:rPr>
            <w:rFonts w:ascii="標楷體" w:eastAsia="標楷體" w:hAnsi="標楷體" w:hint="eastAsia"/>
            <w:spacing w:val="19"/>
          </w:rPr>
          <w:t>本公司</w:t>
        </w:r>
      </w:ins>
      <w:del w:id="601" w:author="總公司 李曉娟 Hsiaochuan.Li" w:date="2024-01-18T09:53:00Z">
        <w:r w:rsidRPr="003F41B9" w:rsidDel="008E67FB">
          <w:rPr>
            <w:rFonts w:ascii="標楷體" w:eastAsia="標楷體" w:hAnsi="標楷體"/>
            <w:spacing w:val="19"/>
          </w:rPr>
          <w:delText>乙方</w:delText>
        </w:r>
      </w:del>
      <w:r w:rsidRPr="003F41B9">
        <w:rPr>
          <w:rFonts w:ascii="標楷體" w:eastAsia="標楷體" w:hAnsi="標楷體"/>
          <w:spacing w:val="19"/>
        </w:rPr>
        <w:t>不得異議或為任何請求。</w:t>
      </w:r>
    </w:p>
    <w:p w14:paraId="56F4A877" w14:textId="25782C57" w:rsidR="00AB04F2" w:rsidRPr="004D3282" w:rsidRDefault="00EB2532">
      <w:pPr>
        <w:pStyle w:val="a3"/>
        <w:spacing w:before="9" w:line="400" w:lineRule="exact"/>
        <w:ind w:leftChars="386" w:left="1417" w:right="2" w:hangingChars="190" w:hanging="568"/>
        <w:rPr>
          <w:rFonts w:ascii="標楷體" w:eastAsia="標楷體" w:hAnsi="標楷體"/>
          <w:spacing w:val="19"/>
        </w:rPr>
        <w:pPrChange w:id="602" w:author="總公司 李曉娟 Hsiaochuan.Li" w:date="2024-01-18T13:37:00Z">
          <w:pPr>
            <w:pStyle w:val="a3"/>
            <w:spacing w:before="9" w:line="400" w:lineRule="exact"/>
            <w:ind w:leftChars="386" w:left="1417" w:right="2" w:hangingChars="190" w:hanging="568"/>
            <w:jc w:val="left"/>
          </w:pPr>
        </w:pPrChange>
      </w:pPr>
      <w:r w:rsidRPr="003F41B9">
        <w:rPr>
          <w:rFonts w:ascii="標楷體" w:eastAsia="標楷體" w:hAnsi="標楷體"/>
          <w:spacing w:val="19"/>
        </w:rPr>
        <w:t>(二)</w:t>
      </w:r>
      <w:del w:id="603" w:author="總公司 李曉娟 Hsiaochuan.Li" w:date="2024-01-18T09:53:00Z">
        <w:r w:rsidRPr="003F41B9" w:rsidDel="008E67FB">
          <w:rPr>
            <w:rFonts w:ascii="標楷體" w:eastAsia="標楷體" w:hAnsi="標楷體"/>
            <w:spacing w:val="19"/>
          </w:rPr>
          <w:delText>乙方</w:delText>
        </w:r>
      </w:del>
      <w:ins w:id="604" w:author="總公司 李曉娟 Hsiaochuan.Li" w:date="2024-01-18T09:53:00Z">
        <w:r w:rsidR="008E67FB">
          <w:rPr>
            <w:rFonts w:ascii="標楷體" w:eastAsia="標楷體" w:hAnsi="標楷體" w:hint="eastAsia"/>
            <w:spacing w:val="19"/>
          </w:rPr>
          <w:t>本公司</w:t>
        </w:r>
      </w:ins>
      <w:r w:rsidRPr="003F41B9">
        <w:rPr>
          <w:rFonts w:ascii="標楷體" w:eastAsia="標楷體" w:hAnsi="標楷體"/>
          <w:spacing w:val="19"/>
        </w:rPr>
        <w:t>有違反</w:t>
      </w:r>
      <w:del w:id="605" w:author="總公司 李曉娟 Hsiaochuan.Li" w:date="2024-01-18T09:53:00Z">
        <w:r w:rsidRPr="003F41B9" w:rsidDel="008E67FB">
          <w:rPr>
            <w:rFonts w:ascii="標楷體" w:eastAsia="標楷體" w:hAnsi="標楷體" w:hint="eastAsia"/>
            <w:spacing w:val="19"/>
          </w:rPr>
          <w:delText>本合約</w:delText>
        </w:r>
      </w:del>
      <w:ins w:id="606" w:author="總公司 李曉娟 Hsiaochuan.Li" w:date="2024-01-18T13:32:00Z">
        <w:r w:rsidR="004D3282">
          <w:rPr>
            <w:rFonts w:ascii="標楷體" w:eastAsia="標楷體" w:hAnsi="標楷體" w:hint="eastAsia"/>
            <w:spacing w:val="19"/>
          </w:rPr>
          <w:t>原</w:t>
        </w:r>
      </w:ins>
      <w:ins w:id="607" w:author="總公司 李曉娟 Hsiaochuan.Li" w:date="2024-01-18T09:54:00Z">
        <w:r w:rsidR="008E67FB">
          <w:rPr>
            <w:rFonts w:ascii="標楷體" w:eastAsia="標楷體" w:hAnsi="標楷體" w:hint="eastAsia"/>
            <w:spacing w:val="19"/>
          </w:rPr>
          <w:t>訂貨單或本同意書所定義務事項</w:t>
        </w:r>
      </w:ins>
      <w:r w:rsidRPr="003F41B9">
        <w:rPr>
          <w:rFonts w:ascii="標楷體" w:eastAsia="標楷體" w:hAnsi="標楷體"/>
          <w:spacing w:val="19"/>
        </w:rPr>
        <w:t>之情事</w:t>
      </w:r>
      <w:r w:rsidR="00CF02A9" w:rsidRPr="003F41B9">
        <w:rPr>
          <w:rFonts w:ascii="標楷體" w:eastAsia="標楷體" w:hAnsi="標楷體"/>
          <w:spacing w:val="19"/>
        </w:rPr>
        <w:t>，</w:t>
      </w:r>
      <w:r w:rsidRPr="003F41B9">
        <w:rPr>
          <w:rFonts w:ascii="標楷體" w:eastAsia="標楷體" w:hAnsi="標楷體"/>
          <w:spacing w:val="19"/>
        </w:rPr>
        <w:t>或因可歸責於</w:t>
      </w:r>
      <w:del w:id="608" w:author="總公司 李曉娟 Hsiaochuan.Li" w:date="2024-01-18T09:54:00Z">
        <w:r w:rsidRPr="003F41B9" w:rsidDel="008E67FB">
          <w:rPr>
            <w:rFonts w:ascii="標楷體" w:eastAsia="標楷體" w:hAnsi="標楷體"/>
            <w:spacing w:val="19"/>
          </w:rPr>
          <w:delText>乙方</w:delText>
        </w:r>
      </w:del>
      <w:ins w:id="609" w:author="總公司 李曉娟 Hsiaochuan.Li" w:date="2024-01-18T09:54:00Z">
        <w:r w:rsidR="008E67FB">
          <w:rPr>
            <w:rFonts w:ascii="標楷體" w:eastAsia="標楷體" w:hAnsi="標楷體" w:hint="eastAsia"/>
            <w:spacing w:val="19"/>
          </w:rPr>
          <w:t>本公司</w:t>
        </w:r>
      </w:ins>
      <w:r w:rsidRPr="003F41B9">
        <w:rPr>
          <w:rFonts w:ascii="標楷體" w:eastAsia="標楷體" w:hAnsi="標楷體"/>
          <w:spacing w:val="19"/>
        </w:rPr>
        <w:t>之事由</w:t>
      </w:r>
      <w:r w:rsidR="00CF02A9" w:rsidRPr="003F41B9">
        <w:rPr>
          <w:rFonts w:ascii="標楷體" w:eastAsia="標楷體" w:hAnsi="標楷體"/>
          <w:spacing w:val="19"/>
        </w:rPr>
        <w:t>，</w:t>
      </w:r>
      <w:r w:rsidRPr="003F41B9">
        <w:rPr>
          <w:rFonts w:ascii="標楷體" w:eastAsia="標楷體" w:hAnsi="標楷體"/>
          <w:spacing w:val="19"/>
        </w:rPr>
        <w:t>致影響</w:t>
      </w:r>
      <w:del w:id="610" w:author="總公司 李曉娟 Hsiaochuan.Li" w:date="2024-01-18T09:54:00Z">
        <w:r w:rsidRPr="003F41B9" w:rsidDel="008E67FB">
          <w:rPr>
            <w:rFonts w:ascii="標楷體" w:eastAsia="標楷體" w:hAnsi="標楷體"/>
            <w:spacing w:val="19"/>
          </w:rPr>
          <w:delText>甲方</w:delText>
        </w:r>
      </w:del>
      <w:ins w:id="611" w:author="總公司 李曉娟 Hsiaochuan.Li" w:date="2024-01-18T09:54:00Z">
        <w:r w:rsidR="008E67FB">
          <w:rPr>
            <w:rFonts w:ascii="標楷體" w:eastAsia="標楷體" w:hAnsi="標楷體" w:hint="eastAsia"/>
            <w:spacing w:val="19"/>
          </w:rPr>
          <w:t>客戶</w:t>
        </w:r>
      </w:ins>
      <w:r w:rsidRPr="003F41B9">
        <w:rPr>
          <w:rFonts w:ascii="標楷體" w:eastAsia="標楷體" w:hAnsi="標楷體"/>
          <w:spacing w:val="19"/>
        </w:rPr>
        <w:t>作業</w:t>
      </w:r>
      <w:r w:rsidR="00CF02A9" w:rsidRPr="003F41B9">
        <w:rPr>
          <w:rFonts w:ascii="標楷體" w:eastAsia="標楷體" w:hAnsi="標楷體"/>
          <w:spacing w:val="19"/>
        </w:rPr>
        <w:t>，</w:t>
      </w:r>
      <w:r w:rsidRPr="003F41B9">
        <w:rPr>
          <w:rFonts w:ascii="標楷體" w:eastAsia="標楷體" w:hAnsi="標楷體"/>
          <w:spacing w:val="19"/>
        </w:rPr>
        <w:t>經</w:t>
      </w:r>
      <w:del w:id="612" w:author="總公司 李曉娟 Hsiaochuan.Li" w:date="2024-01-18T09:54:00Z">
        <w:r w:rsidRPr="003F41B9" w:rsidDel="008E67FB">
          <w:rPr>
            <w:rFonts w:ascii="標楷體" w:eastAsia="標楷體" w:hAnsi="標楷體"/>
            <w:spacing w:val="19"/>
          </w:rPr>
          <w:delText>甲方</w:delText>
        </w:r>
      </w:del>
      <w:ins w:id="613" w:author="總公司 李曉娟 Hsiaochuan.Li" w:date="2024-01-18T09:54:00Z">
        <w:r w:rsidR="008E67FB">
          <w:rPr>
            <w:rFonts w:ascii="標楷體" w:eastAsia="標楷體" w:hAnsi="標楷體" w:hint="eastAsia"/>
            <w:spacing w:val="19"/>
          </w:rPr>
          <w:t>客戶</w:t>
        </w:r>
      </w:ins>
      <w:r w:rsidRPr="003F41B9">
        <w:rPr>
          <w:rFonts w:ascii="標楷體" w:eastAsia="標楷體" w:hAnsi="標楷體"/>
          <w:spacing w:val="19"/>
        </w:rPr>
        <w:t>以書面通知</w:t>
      </w:r>
      <w:del w:id="614" w:author="總公司 李曉娟 Hsiaochuan.Li" w:date="2024-01-18T09:54:00Z">
        <w:r w:rsidRPr="003F41B9" w:rsidDel="008E67FB">
          <w:rPr>
            <w:rFonts w:ascii="標楷體" w:eastAsia="標楷體" w:hAnsi="標楷體"/>
            <w:spacing w:val="19"/>
          </w:rPr>
          <w:delText>乙方</w:delText>
        </w:r>
      </w:del>
      <w:ins w:id="615" w:author="總公司 李曉娟 Hsiaochuan.Li" w:date="2024-01-18T09:54:00Z">
        <w:r w:rsidR="008E67FB">
          <w:rPr>
            <w:rFonts w:ascii="標楷體" w:eastAsia="標楷體" w:hAnsi="標楷體" w:hint="eastAsia"/>
            <w:spacing w:val="19"/>
          </w:rPr>
          <w:t>本公司</w:t>
        </w:r>
      </w:ins>
      <w:r w:rsidRPr="003F41B9">
        <w:rPr>
          <w:rFonts w:ascii="標楷體" w:eastAsia="標楷體" w:hAnsi="標楷體"/>
          <w:spacing w:val="19"/>
        </w:rPr>
        <w:t>限期改善</w:t>
      </w:r>
      <w:r w:rsidR="00CF02A9" w:rsidRPr="003F41B9">
        <w:rPr>
          <w:rFonts w:ascii="標楷體" w:eastAsia="標楷體" w:hAnsi="標楷體"/>
          <w:spacing w:val="19"/>
        </w:rPr>
        <w:t>，</w:t>
      </w:r>
      <w:r w:rsidRPr="003F41B9">
        <w:rPr>
          <w:rFonts w:ascii="標楷體" w:eastAsia="標楷體" w:hAnsi="標楷體"/>
          <w:spacing w:val="19"/>
        </w:rPr>
        <w:t>而</w:t>
      </w:r>
      <w:del w:id="616" w:author="總公司 李曉娟 Hsiaochuan.Li" w:date="2024-01-18T09:54:00Z">
        <w:r w:rsidRPr="003F41B9" w:rsidDel="008E67FB">
          <w:rPr>
            <w:rFonts w:ascii="標楷體" w:eastAsia="標楷體" w:hAnsi="標楷體"/>
            <w:spacing w:val="19"/>
          </w:rPr>
          <w:delText>乙方</w:delText>
        </w:r>
      </w:del>
      <w:ins w:id="617" w:author="總公司 李曉娟 Hsiaochuan.Li" w:date="2024-01-18T09:54:00Z">
        <w:r w:rsidR="008E67FB">
          <w:rPr>
            <w:rFonts w:ascii="標楷體" w:eastAsia="標楷體" w:hAnsi="標楷體" w:hint="eastAsia"/>
            <w:spacing w:val="19"/>
          </w:rPr>
          <w:t>本公司</w:t>
        </w:r>
      </w:ins>
      <w:r w:rsidRPr="003F41B9">
        <w:rPr>
          <w:rFonts w:ascii="標楷體" w:eastAsia="標楷體" w:hAnsi="標楷體"/>
          <w:spacing w:val="19"/>
        </w:rPr>
        <w:t>未能於期限內改善者</w:t>
      </w:r>
      <w:r w:rsidR="00CF02A9" w:rsidRPr="004D3282">
        <w:rPr>
          <w:rFonts w:ascii="標楷體" w:eastAsia="標楷體" w:hAnsi="標楷體"/>
          <w:bCs/>
          <w:spacing w:val="19"/>
        </w:rPr>
        <w:t>，</w:t>
      </w:r>
      <w:del w:id="618" w:author="總公司 李曉娟 Hsiaochuan.Li" w:date="2024-01-18T13:40:00Z">
        <w:r w:rsidRPr="004D3282" w:rsidDel="004D3282">
          <w:rPr>
            <w:rFonts w:ascii="標楷體" w:eastAsia="標楷體" w:hAnsi="標楷體"/>
            <w:bCs/>
            <w:spacing w:val="19"/>
          </w:rPr>
          <w:delText>乙方</w:delText>
        </w:r>
      </w:del>
      <w:ins w:id="619" w:author="總公司 李曉娟 Hsiaochuan.Li" w:date="2024-01-18T13:41:00Z">
        <w:r w:rsidR="004D3282">
          <w:rPr>
            <w:rFonts w:ascii="標楷體" w:eastAsia="標楷體" w:hAnsi="標楷體" w:hint="eastAsia"/>
            <w:bCs/>
            <w:spacing w:val="19"/>
          </w:rPr>
          <w:t>本公司</w:t>
        </w:r>
      </w:ins>
      <w:r w:rsidRPr="004D3282">
        <w:rPr>
          <w:rFonts w:ascii="標楷體" w:eastAsia="標楷體" w:hAnsi="標楷體"/>
          <w:bCs/>
          <w:spacing w:val="19"/>
        </w:rPr>
        <w:t>除應依</w:t>
      </w:r>
      <w:del w:id="620" w:author="總公司 李曉娟 Hsiaochuan.Li" w:date="2024-01-18T13:33:00Z">
        <w:r w:rsidRPr="004D3282" w:rsidDel="004D3282">
          <w:rPr>
            <w:rFonts w:ascii="標楷體" w:eastAsia="標楷體" w:hAnsi="標楷體" w:hint="eastAsia"/>
            <w:bCs/>
            <w:spacing w:val="19"/>
          </w:rPr>
          <w:delText>本合約</w:delText>
        </w:r>
      </w:del>
      <w:ins w:id="621" w:author="總公司 李曉娟 Hsiaochuan.Li" w:date="2024-01-18T13:33:00Z">
        <w:r w:rsidR="004D3282">
          <w:rPr>
            <w:rFonts w:ascii="標楷體" w:eastAsia="標楷體" w:hAnsi="標楷體" w:hint="eastAsia"/>
            <w:bCs/>
            <w:spacing w:val="19"/>
          </w:rPr>
          <w:t>本同意書</w:t>
        </w:r>
      </w:ins>
      <w:r w:rsidRPr="004D3282">
        <w:rPr>
          <w:rFonts w:ascii="標楷體" w:eastAsia="標楷體" w:hAnsi="標楷體"/>
          <w:bCs/>
          <w:spacing w:val="19"/>
        </w:rPr>
        <w:t>規定給付懲罰性違約金外</w:t>
      </w:r>
      <w:ins w:id="622" w:author="總公司 桂大正 Dahjeng.Kue" w:date="2024-01-16T14:03:00Z">
        <w:del w:id="623" w:author="總公司 李曉娟 Hsiaochuan.Li" w:date="2024-01-18T13:33:00Z">
          <w:r w:rsidR="002E1D6C" w:rsidRPr="004D3282" w:rsidDel="004D3282">
            <w:rPr>
              <w:rFonts w:ascii="標楷體" w:eastAsia="標楷體" w:hAnsi="標楷體"/>
              <w:spacing w:val="19"/>
              <w:rPrChange w:id="624" w:author="總公司 李曉娟 Hsiaochuan.Li" w:date="2024-01-18T13:43:00Z">
                <w:rPr>
                  <w:rFonts w:ascii="標楷體" w:eastAsia="標楷體" w:hAnsi="標楷體"/>
                  <w:b/>
                  <w:strike/>
                  <w:spacing w:val="19"/>
                </w:rPr>
              </w:rPrChange>
            </w:rPr>
            <w:delText>(並無違約金約定故刪除)</w:delText>
          </w:r>
        </w:del>
      </w:ins>
      <w:r w:rsidR="00CF02A9" w:rsidRPr="004D3282">
        <w:rPr>
          <w:rFonts w:ascii="標楷體" w:eastAsia="標楷體" w:hAnsi="標楷體"/>
          <w:spacing w:val="19"/>
        </w:rPr>
        <w:t>，</w:t>
      </w:r>
      <w:ins w:id="625" w:author="總公司 李曉娟 Hsiaochuan.Li" w:date="2024-01-18T13:41:00Z">
        <w:r w:rsidR="004D3282" w:rsidRPr="004D3282">
          <w:rPr>
            <w:rFonts w:ascii="標楷體" w:eastAsia="標楷體" w:hAnsi="標楷體" w:hint="eastAsia"/>
            <w:spacing w:val="19"/>
          </w:rPr>
          <w:t>客戶另</w:t>
        </w:r>
      </w:ins>
      <w:del w:id="626" w:author="總公司 李曉娟 Hsiaochuan.Li" w:date="2024-01-18T13:41:00Z">
        <w:r w:rsidRPr="004D3282" w:rsidDel="004D3282">
          <w:rPr>
            <w:rFonts w:ascii="標楷體" w:eastAsia="標楷體" w:hAnsi="標楷體"/>
            <w:spacing w:val="19"/>
          </w:rPr>
          <w:delText>甲方</w:delText>
        </w:r>
      </w:del>
      <w:del w:id="627" w:author="總公司 桂大正 Dahjeng.Kue" w:date="2024-01-16T14:45:00Z">
        <w:r w:rsidRPr="004D3282" w:rsidDel="0030144A">
          <w:rPr>
            <w:rFonts w:ascii="標楷體" w:eastAsia="標楷體" w:hAnsi="標楷體"/>
            <w:spacing w:val="19"/>
          </w:rPr>
          <w:delText>並</w:delText>
        </w:r>
      </w:del>
      <w:r w:rsidRPr="004D3282">
        <w:rPr>
          <w:rFonts w:ascii="標楷體" w:eastAsia="標楷體" w:hAnsi="標楷體"/>
          <w:spacing w:val="19"/>
        </w:rPr>
        <w:t>得以書面通知乙方終止</w:t>
      </w:r>
      <w:del w:id="628" w:author="總公司 李曉娟 Hsiaochuan.Li" w:date="2024-01-18T13:33:00Z">
        <w:r w:rsidRPr="004D3282" w:rsidDel="004D3282">
          <w:rPr>
            <w:rFonts w:ascii="標楷體" w:eastAsia="標楷體" w:hAnsi="標楷體"/>
            <w:spacing w:val="19"/>
          </w:rPr>
          <w:delText>本合約</w:delText>
        </w:r>
      </w:del>
      <w:bookmarkStart w:id="629" w:name="_Hlk156307303"/>
      <w:ins w:id="630" w:author="總公司 桂大正 Dahjeng.Kue" w:date="2024-01-16T14:20:00Z">
        <w:del w:id="631" w:author="總公司 李曉娟 Hsiaochuan.Li" w:date="2024-01-18T13:33:00Z">
          <w:r w:rsidR="00B533BC" w:rsidRPr="004D3282" w:rsidDel="004D3282">
            <w:rPr>
              <w:rFonts w:ascii="標楷體" w:eastAsia="標楷體" w:hAnsi="標楷體"/>
              <w:spacing w:val="19"/>
            </w:rPr>
            <w:delText>不受本條第四項</w:delText>
          </w:r>
          <w:r w:rsidR="00B533BC" w:rsidRPr="004D3282" w:rsidDel="004D3282">
            <w:rPr>
              <w:rFonts w:ascii="標楷體" w:eastAsia="標楷體" w:hAnsi="標楷體" w:hint="eastAsia"/>
              <w:spacing w:val="19"/>
            </w:rPr>
            <w:delText>3</w:delText>
          </w:r>
          <w:r w:rsidR="00B533BC" w:rsidRPr="004D3282" w:rsidDel="004D3282">
            <w:rPr>
              <w:rFonts w:ascii="標楷體" w:eastAsia="標楷體" w:hAnsi="標楷體"/>
              <w:spacing w:val="19"/>
            </w:rPr>
            <w:delText>0日前通知之限制</w:delText>
          </w:r>
        </w:del>
      </w:ins>
      <w:bookmarkEnd w:id="629"/>
      <w:ins w:id="632" w:author="總公司 李曉娟 Hsiaochuan.Li" w:date="2024-01-18T13:33:00Z">
        <w:r w:rsidR="004D3282" w:rsidRPr="004D3282">
          <w:rPr>
            <w:rFonts w:ascii="標楷體" w:eastAsia="標楷體" w:hAnsi="標楷體" w:hint="eastAsia"/>
            <w:spacing w:val="19"/>
          </w:rPr>
          <w:t>維護保養工作</w:t>
        </w:r>
      </w:ins>
      <w:r w:rsidRPr="004D3282">
        <w:rPr>
          <w:rFonts w:ascii="標楷體" w:eastAsia="標楷體" w:hAnsi="標楷體"/>
          <w:spacing w:val="19"/>
        </w:rPr>
        <w:t>；如有任何損害</w:t>
      </w:r>
      <w:r w:rsidR="00CF02A9" w:rsidRPr="004D3282">
        <w:rPr>
          <w:rFonts w:ascii="標楷體" w:eastAsia="標楷體" w:hAnsi="標楷體"/>
          <w:spacing w:val="19"/>
        </w:rPr>
        <w:t>，</w:t>
      </w:r>
      <w:del w:id="633" w:author="總公司 李曉娟 Hsiaochuan.Li" w:date="2024-01-18T13:40:00Z">
        <w:r w:rsidRPr="004D3282" w:rsidDel="004D3282">
          <w:rPr>
            <w:rFonts w:ascii="標楷體" w:eastAsia="標楷體" w:hAnsi="標楷體"/>
            <w:spacing w:val="19"/>
          </w:rPr>
          <w:delText>乙方</w:delText>
        </w:r>
      </w:del>
      <w:r w:rsidRPr="004D3282">
        <w:rPr>
          <w:rFonts w:ascii="標楷體" w:eastAsia="標楷體" w:hAnsi="標楷體"/>
          <w:spacing w:val="19"/>
        </w:rPr>
        <w:t>並應賠償之。</w:t>
      </w:r>
    </w:p>
    <w:p w14:paraId="02EFC4DC" w14:textId="74AF3ACF" w:rsidR="00AB04F2" w:rsidRPr="004D3282" w:rsidRDefault="00EB2532">
      <w:pPr>
        <w:pStyle w:val="a3"/>
        <w:spacing w:before="9" w:line="400" w:lineRule="exact"/>
        <w:ind w:leftChars="386" w:left="1417" w:right="2" w:hangingChars="190" w:hanging="568"/>
        <w:rPr>
          <w:rFonts w:ascii="標楷體" w:eastAsia="標楷體" w:hAnsi="標楷體"/>
          <w:spacing w:val="19"/>
        </w:rPr>
        <w:pPrChange w:id="634" w:author="總公司 李曉娟 Hsiaochuan.Li" w:date="2024-01-18T13:37:00Z">
          <w:pPr>
            <w:pStyle w:val="a3"/>
            <w:spacing w:before="9" w:line="400" w:lineRule="exact"/>
            <w:ind w:leftChars="386" w:left="1417" w:right="2" w:hangingChars="190" w:hanging="568"/>
            <w:jc w:val="left"/>
          </w:pPr>
        </w:pPrChange>
      </w:pPr>
      <w:r w:rsidRPr="004D3282">
        <w:rPr>
          <w:rFonts w:ascii="標楷體" w:eastAsia="標楷體" w:hAnsi="標楷體"/>
          <w:spacing w:val="19"/>
        </w:rPr>
        <w:t>(三)</w:t>
      </w:r>
      <w:del w:id="635" w:author="總公司 李曉娟 Hsiaochuan.Li" w:date="2024-01-18T13:14:00Z">
        <w:r w:rsidRPr="004D3282" w:rsidDel="0063097E">
          <w:rPr>
            <w:rFonts w:ascii="標楷體" w:eastAsia="標楷體" w:hAnsi="標楷體"/>
            <w:spacing w:val="19"/>
          </w:rPr>
          <w:delText>如甲方</w:delText>
        </w:r>
      </w:del>
      <w:ins w:id="636" w:author="總公司 桂大正 Dahjeng.Kue" w:date="2024-01-16T14:23:00Z">
        <w:r w:rsidR="00B533BC" w:rsidRPr="004D3282">
          <w:rPr>
            <w:rFonts w:ascii="標楷體" w:eastAsia="標楷體" w:hAnsi="標楷體"/>
            <w:spacing w:val="19"/>
          </w:rPr>
          <w:t>若</w:t>
        </w:r>
      </w:ins>
      <w:ins w:id="637" w:author="總公司 李曉娟 Hsiaochuan.Li" w:date="2024-01-18T13:14:00Z">
        <w:r w:rsidR="0063097E" w:rsidRPr="004D3282">
          <w:rPr>
            <w:rFonts w:ascii="標楷體" w:eastAsia="標楷體" w:hAnsi="標楷體" w:hint="eastAsia"/>
            <w:spacing w:val="19"/>
          </w:rPr>
          <w:t>客戶</w:t>
        </w:r>
      </w:ins>
      <w:ins w:id="638" w:author="總公司 桂大正 Dahjeng.Kue" w:date="2024-01-16T14:23:00Z">
        <w:r w:rsidR="00B533BC" w:rsidRPr="004D3282">
          <w:rPr>
            <w:rFonts w:ascii="標楷體" w:eastAsia="標楷體" w:hAnsi="標楷體"/>
            <w:spacing w:val="19"/>
          </w:rPr>
          <w:t>結束營運或租約終止</w:t>
        </w:r>
      </w:ins>
      <w:ins w:id="639" w:author="總公司 李曉娟 Hsiaochuan.Li" w:date="2024-01-18T13:34:00Z">
        <w:r w:rsidR="004D3282" w:rsidRPr="004D3282">
          <w:rPr>
            <w:rFonts w:ascii="標楷體" w:eastAsia="標楷體" w:hAnsi="標楷體" w:hint="eastAsia"/>
            <w:spacing w:val="19"/>
          </w:rPr>
          <w:t>或</w:t>
        </w:r>
      </w:ins>
      <w:ins w:id="640" w:author="總公司 李曉娟 Hsiaochuan.Li" w:date="2024-01-18T13:35:00Z">
        <w:r w:rsidR="004D3282" w:rsidRPr="004D3282">
          <w:rPr>
            <w:rFonts w:ascii="標楷體" w:eastAsia="標楷體" w:hAnsi="標楷體" w:hint="eastAsia"/>
            <w:spacing w:val="19"/>
          </w:rPr>
          <w:t>其他原因</w:t>
        </w:r>
      </w:ins>
      <w:ins w:id="641" w:author="總公司 桂大正 Dahjeng.Kue" w:date="2024-01-16T14:23:00Z">
        <w:r w:rsidR="00B533BC" w:rsidRPr="004D3282">
          <w:rPr>
            <w:rFonts w:ascii="標楷體" w:eastAsia="標楷體" w:hAnsi="標楷體"/>
            <w:spacing w:val="19"/>
          </w:rPr>
          <w:t>須搬遷他處時</w:t>
        </w:r>
      </w:ins>
      <w:del w:id="642" w:author="總公司 李曉娟 Hsiaochuan.Li" w:date="2024-01-18T13:35:00Z">
        <w:r w:rsidRPr="004D3282" w:rsidDel="004D3282">
          <w:rPr>
            <w:rFonts w:ascii="標楷體" w:eastAsia="標楷體" w:hAnsi="標楷體"/>
            <w:b/>
            <w:strike/>
            <w:spacing w:val="19"/>
            <w:rPrChange w:id="643" w:author="總公司 李曉娟 Hsiaochuan.Li" w:date="2024-01-18T13:43:00Z">
              <w:rPr>
                <w:rFonts w:ascii="標楷體" w:eastAsia="標楷體" w:hAnsi="標楷體"/>
                <w:spacing w:val="19"/>
              </w:rPr>
            </w:rPrChange>
          </w:rPr>
          <w:delText>與</w:delText>
        </w:r>
        <w:r w:rsidR="005E6F5A" w:rsidRPr="004D3282" w:rsidDel="004D3282">
          <w:rPr>
            <w:rFonts w:ascii="標楷體" w:eastAsia="標楷體" w:hAnsi="標楷體" w:hint="eastAsia"/>
            <w:b/>
            <w:strike/>
            <w:spacing w:val="19"/>
            <w:rPrChange w:id="644" w:author="總公司 李曉娟 Hsiaochuan.Li" w:date="2024-01-18T13:43:00Z">
              <w:rPr>
                <w:rFonts w:ascii="標楷體" w:eastAsia="標楷體" w:hAnsi="標楷體" w:hint="eastAsia"/>
                <w:spacing w:val="19"/>
              </w:rPr>
            </w:rPrChange>
          </w:rPr>
          <w:delText>各安裝地的委託經營公司</w:delText>
        </w:r>
        <w:r w:rsidRPr="004D3282" w:rsidDel="004D3282">
          <w:rPr>
            <w:rFonts w:ascii="標楷體" w:eastAsia="標楷體" w:hAnsi="標楷體"/>
            <w:b/>
            <w:strike/>
            <w:spacing w:val="19"/>
            <w:rPrChange w:id="645" w:author="總公司 李曉娟 Hsiaochuan.Li" w:date="2024-01-18T13:43:00Z">
              <w:rPr>
                <w:rFonts w:ascii="標楷體" w:eastAsia="標楷體" w:hAnsi="標楷體"/>
                <w:spacing w:val="19"/>
              </w:rPr>
            </w:rPrChange>
          </w:rPr>
          <w:delText>之營運契約或租賃契約終止時</w:delText>
        </w:r>
      </w:del>
      <w:ins w:id="646" w:author="總公司 桂大正 Dahjeng.Kue" w:date="2024-01-16T14:24:00Z">
        <w:del w:id="647" w:author="總公司 李曉娟 Hsiaochuan.Li" w:date="2024-01-18T13:35:00Z">
          <w:r w:rsidR="00B533BC" w:rsidRPr="004D3282" w:rsidDel="004D3282">
            <w:rPr>
              <w:rFonts w:ascii="標楷體" w:eastAsia="標楷體" w:hAnsi="標楷體" w:hint="eastAsia"/>
              <w:spacing w:val="19"/>
            </w:rPr>
            <w:delText>(</w:delText>
          </w:r>
        </w:del>
      </w:ins>
      <w:ins w:id="648" w:author="總公司 桂大正 Dahjeng.Kue" w:date="2024-01-16T14:26:00Z">
        <w:del w:id="649" w:author="總公司 李曉娟 Hsiaochuan.Li" w:date="2024-01-18T13:35:00Z">
          <w:r w:rsidR="00B533BC" w:rsidRPr="004D3282" w:rsidDel="004D3282">
            <w:rPr>
              <w:rFonts w:ascii="標楷體" w:eastAsia="標楷體" w:hAnsi="標楷體" w:hint="eastAsia"/>
              <w:spacing w:val="19"/>
            </w:rPr>
            <w:delText>訂貨單</w:delText>
          </w:r>
        </w:del>
      </w:ins>
      <w:ins w:id="650" w:author="總公司 桂大正 Dahjeng.Kue" w:date="2024-01-16T14:27:00Z">
        <w:del w:id="651" w:author="總公司 李曉娟 Hsiaochuan.Li" w:date="2024-01-18T13:35:00Z">
          <w:r w:rsidR="00B533BC" w:rsidRPr="004D3282" w:rsidDel="004D3282">
            <w:rPr>
              <w:rFonts w:ascii="標楷體" w:eastAsia="標楷體" w:hAnsi="標楷體" w:hint="eastAsia"/>
              <w:spacing w:val="19"/>
            </w:rPr>
            <w:delText>所列</w:delText>
          </w:r>
        </w:del>
      </w:ins>
      <w:ins w:id="652" w:author="總公司 桂大正 Dahjeng.Kue" w:date="2024-01-16T14:26:00Z">
        <w:del w:id="653" w:author="總公司 李曉娟 Hsiaochuan.Li" w:date="2024-01-18T13:35:00Z">
          <w:r w:rsidR="00B533BC" w:rsidRPr="004D3282" w:rsidDel="004D3282">
            <w:rPr>
              <w:rFonts w:ascii="標楷體" w:eastAsia="標楷體" w:hAnsi="標楷體" w:hint="eastAsia"/>
              <w:spacing w:val="19"/>
            </w:rPr>
            <w:delText>公司為獨立下訂而非委託</w:delText>
          </w:r>
        </w:del>
      </w:ins>
      <w:ins w:id="654" w:author="總公司 桂大正 Dahjeng.Kue" w:date="2024-01-16T14:30:00Z">
        <w:del w:id="655" w:author="總公司 李曉娟 Hsiaochuan.Li" w:date="2024-01-18T13:35:00Z">
          <w:r w:rsidR="006A35C6" w:rsidRPr="004D3282" w:rsidDel="004D3282">
            <w:rPr>
              <w:rFonts w:ascii="標楷體" w:eastAsia="標楷體" w:hAnsi="標楷體" w:hint="eastAsia"/>
              <w:spacing w:val="19"/>
            </w:rPr>
            <w:delText>經營)</w:delText>
          </w:r>
        </w:del>
      </w:ins>
      <w:r w:rsidR="00CF02A9" w:rsidRPr="004D3282">
        <w:rPr>
          <w:rFonts w:ascii="標楷體" w:eastAsia="標楷體" w:hAnsi="標楷體" w:hint="eastAsia"/>
          <w:spacing w:val="19"/>
        </w:rPr>
        <w:t>，</w:t>
      </w:r>
      <w:del w:id="656" w:author="總公司 李曉娟 Hsiaochuan.Li" w:date="2024-01-18T13:41:00Z">
        <w:r w:rsidRPr="004D3282" w:rsidDel="004D3282">
          <w:rPr>
            <w:rFonts w:ascii="標楷體" w:eastAsia="標楷體" w:hAnsi="標楷體"/>
            <w:spacing w:val="19"/>
          </w:rPr>
          <w:delText>除</w:delText>
        </w:r>
      </w:del>
      <w:del w:id="657" w:author="總公司 李曉娟 Hsiaochuan.Li" w:date="2024-01-18T13:35:00Z">
        <w:r w:rsidRPr="004D3282" w:rsidDel="004D3282">
          <w:rPr>
            <w:rFonts w:ascii="標楷體" w:eastAsia="標楷體" w:hAnsi="標楷體"/>
            <w:spacing w:val="19"/>
          </w:rPr>
          <w:delText>甲方</w:delText>
        </w:r>
      </w:del>
      <w:ins w:id="658" w:author="總公司 李曉娟 Hsiaochuan.Li" w:date="2024-01-18T13:35:00Z">
        <w:r w:rsidR="004D3282" w:rsidRPr="004D3282">
          <w:rPr>
            <w:rFonts w:ascii="標楷體" w:eastAsia="標楷體" w:hAnsi="標楷體" w:hint="eastAsia"/>
            <w:spacing w:val="19"/>
          </w:rPr>
          <w:t>客戶</w:t>
        </w:r>
      </w:ins>
      <w:del w:id="659" w:author="總公司 李曉娟 Hsiaochuan.Li" w:date="2024-01-18T13:41:00Z">
        <w:r w:rsidRPr="004D3282" w:rsidDel="004D3282">
          <w:rPr>
            <w:rFonts w:ascii="標楷體" w:eastAsia="標楷體" w:hAnsi="標楷體"/>
            <w:spacing w:val="19"/>
          </w:rPr>
          <w:delText>另</w:delText>
        </w:r>
      </w:del>
      <w:ins w:id="660" w:author="總公司 李曉娟 Hsiaochuan.Li" w:date="2024-01-18T13:41:00Z">
        <w:r w:rsidR="004D3282" w:rsidRPr="004D3282">
          <w:rPr>
            <w:rFonts w:ascii="標楷體" w:eastAsia="標楷體" w:hAnsi="標楷體" w:cs="新細明體" w:hint="eastAsia"/>
            <w:spacing w:val="19"/>
            <w:rPrChange w:id="661" w:author="總公司 李曉娟 Hsiaochuan.Li" w:date="2024-01-18T13:43:00Z">
              <w:rPr>
                <w:rFonts w:ascii="新細明體" w:eastAsia="新細明體" w:hAnsi="新細明體" w:cs="新細明體" w:hint="eastAsia"/>
                <w:spacing w:val="19"/>
                <w:highlight w:val="yellow"/>
              </w:rPr>
            </w:rPrChange>
          </w:rPr>
          <w:t>得</w:t>
        </w:r>
      </w:ins>
      <w:r w:rsidRPr="004D3282">
        <w:rPr>
          <w:rFonts w:ascii="標楷體" w:eastAsia="標楷體" w:hAnsi="標楷體"/>
          <w:spacing w:val="19"/>
        </w:rPr>
        <w:t>以書面通知</w:t>
      </w:r>
      <w:del w:id="662" w:author="總公司 李曉娟 Hsiaochuan.Li" w:date="2024-01-18T13:35:00Z">
        <w:r w:rsidRPr="004D3282" w:rsidDel="004D3282">
          <w:rPr>
            <w:rFonts w:ascii="標楷體" w:eastAsia="標楷體" w:hAnsi="標楷體"/>
            <w:spacing w:val="19"/>
          </w:rPr>
          <w:delText>乙方</w:delText>
        </w:r>
      </w:del>
      <w:ins w:id="663" w:author="總公司 李曉娟 Hsiaochuan.Li" w:date="2024-01-18T13:35:00Z">
        <w:r w:rsidR="004D3282" w:rsidRPr="004D3282">
          <w:rPr>
            <w:rFonts w:ascii="標楷體" w:eastAsia="標楷體" w:hAnsi="標楷體" w:hint="eastAsia"/>
            <w:spacing w:val="19"/>
          </w:rPr>
          <w:t>本公司</w:t>
        </w:r>
      </w:ins>
      <w:ins w:id="664" w:author="總公司 李曉娟 Hsiaochuan.Li" w:date="2024-01-18T13:42:00Z">
        <w:r w:rsidR="004D3282" w:rsidRPr="004D3282">
          <w:rPr>
            <w:rFonts w:ascii="標楷體" w:eastAsia="標楷體" w:hAnsi="標楷體" w:hint="eastAsia"/>
            <w:spacing w:val="19"/>
            <w:rPrChange w:id="665" w:author="總公司 李曉娟 Hsiaochuan.Li" w:date="2024-01-18T13:43:00Z">
              <w:rPr>
                <w:rFonts w:ascii="標楷體" w:eastAsia="標楷體" w:hAnsi="標楷體" w:hint="eastAsia"/>
                <w:spacing w:val="19"/>
                <w:highlight w:val="yellow"/>
              </w:rPr>
            </w:rPrChange>
          </w:rPr>
          <w:t>於他處</w:t>
        </w:r>
      </w:ins>
      <w:del w:id="666" w:author="總公司 李曉娟 Hsiaochuan.Li" w:date="2024-01-18T13:35:00Z">
        <w:r w:rsidRPr="004D3282" w:rsidDel="004D3282">
          <w:rPr>
            <w:rFonts w:ascii="標楷體" w:eastAsia="標楷體" w:hAnsi="標楷體"/>
            <w:spacing w:val="19"/>
          </w:rPr>
          <w:delText>本合約</w:delText>
        </w:r>
      </w:del>
      <w:r w:rsidRPr="004D3282">
        <w:rPr>
          <w:rFonts w:ascii="標楷體" w:eastAsia="標楷體" w:hAnsi="標楷體"/>
          <w:spacing w:val="19"/>
        </w:rPr>
        <w:t>繼續</w:t>
      </w:r>
      <w:ins w:id="667" w:author="總公司 李曉娟 Hsiaochuan.Li" w:date="2024-01-18T13:42:00Z">
        <w:r w:rsidR="004D3282" w:rsidRPr="004D3282">
          <w:rPr>
            <w:rFonts w:ascii="標楷體" w:eastAsia="標楷體" w:hAnsi="標楷體" w:hint="eastAsia"/>
            <w:spacing w:val="19"/>
            <w:rPrChange w:id="668" w:author="總公司 李曉娟 Hsiaochuan.Li" w:date="2024-01-18T13:43:00Z">
              <w:rPr>
                <w:rFonts w:ascii="標楷體" w:eastAsia="標楷體" w:hAnsi="標楷體" w:hint="eastAsia"/>
                <w:spacing w:val="19"/>
                <w:highlight w:val="yellow"/>
              </w:rPr>
            </w:rPrChange>
          </w:rPr>
          <w:t>執行維護保養工作</w:t>
        </w:r>
      </w:ins>
      <w:del w:id="669" w:author="總公司 李曉娟 Hsiaochuan.Li" w:date="2024-01-18T13:35:00Z">
        <w:r w:rsidRPr="004D3282" w:rsidDel="004D3282">
          <w:rPr>
            <w:rFonts w:ascii="標楷體" w:eastAsia="標楷體" w:hAnsi="標楷體"/>
            <w:spacing w:val="19"/>
          </w:rPr>
          <w:delText>有效</w:delText>
        </w:r>
        <w:r w:rsidRPr="004D3282" w:rsidDel="004D3282">
          <w:rPr>
            <w:rFonts w:ascii="標楷體" w:eastAsia="標楷體" w:hAnsi="標楷體"/>
            <w:b/>
            <w:strike/>
            <w:spacing w:val="19"/>
            <w:rPrChange w:id="670" w:author="總公司 李曉娟 Hsiaochuan.Li" w:date="2024-01-18T13:43:00Z">
              <w:rPr>
                <w:rFonts w:ascii="標楷體" w:eastAsia="標楷體" w:hAnsi="標楷體"/>
                <w:spacing w:val="19"/>
              </w:rPr>
            </w:rPrChange>
          </w:rPr>
          <w:delText>並依第十六條規定辦理</w:delText>
        </w:r>
      </w:del>
      <w:bookmarkStart w:id="671" w:name="_Hlk156305649"/>
      <w:ins w:id="672" w:author="總公司 桂大正 Dahjeng.Kue" w:date="2024-01-16T13:46:00Z">
        <w:del w:id="673" w:author="總公司 李曉娟 Hsiaochuan.Li" w:date="2024-01-18T13:35:00Z">
          <w:r w:rsidR="00DD0343" w:rsidRPr="004D3282" w:rsidDel="004D3282">
            <w:rPr>
              <w:rFonts w:ascii="標楷體" w:eastAsia="標楷體" w:hAnsi="標楷體" w:hint="eastAsia"/>
              <w:spacing w:val="19"/>
            </w:rPr>
            <w:delText>(</w:delText>
          </w:r>
          <w:r w:rsidR="00DD0343" w:rsidRPr="004D3282" w:rsidDel="004D3282">
            <w:rPr>
              <w:rFonts w:ascii="標楷體" w:eastAsia="標楷體" w:hAnsi="標楷體"/>
              <w:spacing w:val="19"/>
            </w:rPr>
            <w:delText>十六條為管轄法院約定</w:delText>
          </w:r>
          <w:r w:rsidR="00DD0343" w:rsidRPr="004D3282" w:rsidDel="004D3282">
            <w:rPr>
              <w:rFonts w:ascii="標楷體" w:eastAsia="標楷體" w:hAnsi="標楷體" w:hint="eastAsia"/>
              <w:spacing w:val="19"/>
            </w:rPr>
            <w:delText>)</w:delText>
          </w:r>
        </w:del>
      </w:ins>
      <w:bookmarkEnd w:id="671"/>
      <w:del w:id="674" w:author="總公司 李曉娟 Hsiaochuan.Li" w:date="2024-01-18T13:42:00Z">
        <w:r w:rsidRPr="004D3282" w:rsidDel="004D3282">
          <w:rPr>
            <w:rFonts w:ascii="標楷體" w:eastAsia="標楷體" w:hAnsi="標楷體"/>
            <w:spacing w:val="19"/>
          </w:rPr>
          <w:delText>外</w:delText>
        </w:r>
        <w:r w:rsidR="00CF02A9" w:rsidRPr="004D3282" w:rsidDel="004D3282">
          <w:rPr>
            <w:rFonts w:ascii="標楷體" w:eastAsia="標楷體" w:hAnsi="標楷體" w:hint="eastAsia"/>
            <w:spacing w:val="19"/>
          </w:rPr>
          <w:delText>，</w:delText>
        </w:r>
        <w:r w:rsidRPr="004D3282" w:rsidDel="004D3282">
          <w:rPr>
            <w:rFonts w:ascii="標楷體" w:eastAsia="標楷體" w:hAnsi="標楷體"/>
            <w:spacing w:val="19"/>
          </w:rPr>
          <w:delText>本合約應同時自動終止</w:delText>
        </w:r>
        <w:r w:rsidR="00CF02A9" w:rsidRPr="004D3282" w:rsidDel="004D3282">
          <w:rPr>
            <w:rFonts w:ascii="標楷體" w:eastAsia="標楷體" w:hAnsi="標楷體" w:hint="eastAsia"/>
            <w:spacing w:val="19"/>
          </w:rPr>
          <w:delText>，</w:delText>
        </w:r>
        <w:r w:rsidRPr="004D3282" w:rsidDel="004D3282">
          <w:rPr>
            <w:rFonts w:ascii="標楷體" w:eastAsia="標楷體" w:hAnsi="標楷體"/>
            <w:spacing w:val="19"/>
          </w:rPr>
          <w:delText>無須另行通知</w:delText>
        </w:r>
      </w:del>
      <w:r w:rsidRPr="004D3282">
        <w:rPr>
          <w:rFonts w:ascii="標楷體" w:eastAsia="標楷體" w:hAnsi="標楷體"/>
          <w:spacing w:val="19"/>
        </w:rPr>
        <w:t>。</w:t>
      </w:r>
    </w:p>
    <w:p w14:paraId="435FE76A" w14:textId="3D5CD4A5" w:rsidR="00AB04F2" w:rsidRPr="003F41B9" w:rsidRDefault="00EB2532">
      <w:pPr>
        <w:pStyle w:val="a3"/>
        <w:spacing w:before="9" w:line="400" w:lineRule="exact"/>
        <w:ind w:leftChars="386" w:left="1417" w:right="2" w:hangingChars="190" w:hanging="568"/>
        <w:rPr>
          <w:rFonts w:ascii="標楷體" w:eastAsia="標楷體" w:hAnsi="標楷體"/>
        </w:rPr>
        <w:pPrChange w:id="675" w:author="總公司 李曉娟 Hsiaochuan.Li" w:date="2024-01-18T13:37:00Z">
          <w:pPr>
            <w:pStyle w:val="a3"/>
            <w:spacing w:before="9" w:line="400" w:lineRule="exact"/>
            <w:ind w:leftChars="386" w:left="1417" w:right="2" w:hangingChars="190" w:hanging="568"/>
            <w:jc w:val="left"/>
          </w:pPr>
        </w:pPrChange>
      </w:pPr>
      <w:r w:rsidRPr="004D3282">
        <w:rPr>
          <w:rFonts w:ascii="標楷體" w:eastAsia="標楷體" w:hAnsi="標楷體"/>
          <w:spacing w:val="19"/>
        </w:rPr>
        <w:t>(四)</w:t>
      </w:r>
      <w:ins w:id="676" w:author="總公司 李曉娟 Hsiaochuan.Li" w:date="2024-01-18T13:13:00Z">
        <w:r w:rsidR="00435100" w:rsidRPr="004D3282">
          <w:rPr>
            <w:rFonts w:ascii="標楷體" w:eastAsia="標楷體" w:hAnsi="標楷體" w:hint="eastAsia"/>
            <w:spacing w:val="19"/>
          </w:rPr>
          <w:t>客戶</w:t>
        </w:r>
      </w:ins>
      <w:del w:id="677" w:author="總公司 李曉娟 Hsiaochuan.Li" w:date="2024-01-18T13:13:00Z">
        <w:r w:rsidRPr="004D3282" w:rsidDel="00435100">
          <w:rPr>
            <w:rFonts w:ascii="標楷體" w:eastAsia="標楷體" w:hAnsi="標楷體"/>
            <w:spacing w:val="19"/>
          </w:rPr>
          <w:delText>甲方</w:delText>
        </w:r>
      </w:del>
      <w:r w:rsidRPr="004D3282">
        <w:rPr>
          <w:rFonts w:ascii="標楷體" w:eastAsia="標楷體" w:hAnsi="標楷體"/>
          <w:spacing w:val="19"/>
        </w:rPr>
        <w:t>得隨時</w:t>
      </w:r>
      <w:del w:id="678" w:author="總公司 李曉娟 Hsiaochuan.Li" w:date="2024-01-18T13:42:00Z">
        <w:r w:rsidRPr="004D3282" w:rsidDel="004D3282">
          <w:rPr>
            <w:rFonts w:ascii="標楷體" w:eastAsia="標楷體" w:hAnsi="標楷體"/>
            <w:spacing w:val="19"/>
          </w:rPr>
          <w:delText>終止本合約</w:delText>
        </w:r>
      </w:del>
      <w:ins w:id="679" w:author="總公司 李曉娟 Hsiaochuan.Li" w:date="2024-01-18T13:42:00Z">
        <w:r w:rsidR="004D3282" w:rsidRPr="004D3282">
          <w:rPr>
            <w:rFonts w:ascii="標楷體" w:eastAsia="標楷體" w:hAnsi="標楷體" w:hint="eastAsia"/>
            <w:spacing w:val="19"/>
            <w:rPrChange w:id="680" w:author="總公司 李曉娟 Hsiaochuan.Li" w:date="2024-01-18T13:43:00Z">
              <w:rPr>
                <w:rFonts w:ascii="標楷體" w:eastAsia="標楷體" w:hAnsi="標楷體" w:hint="eastAsia"/>
                <w:spacing w:val="19"/>
                <w:highlight w:val="yellow"/>
              </w:rPr>
            </w:rPrChange>
          </w:rPr>
          <w:t>維護保養工作</w:t>
        </w:r>
      </w:ins>
      <w:r w:rsidR="00CF02A9" w:rsidRPr="004D3282">
        <w:rPr>
          <w:rFonts w:ascii="標楷體" w:eastAsia="標楷體" w:hAnsi="標楷體" w:hint="eastAsia"/>
          <w:spacing w:val="19"/>
        </w:rPr>
        <w:t>，</w:t>
      </w:r>
      <w:r w:rsidRPr="004D3282">
        <w:rPr>
          <w:rFonts w:ascii="標楷體" w:eastAsia="標楷體" w:hAnsi="標楷體"/>
          <w:spacing w:val="19"/>
        </w:rPr>
        <w:t>惟</w:t>
      </w:r>
      <w:del w:id="681" w:author="總公司 李曉娟 Hsiaochuan.Li" w:date="2024-01-18T13:13:00Z">
        <w:r w:rsidRPr="004D3282" w:rsidDel="00435100">
          <w:rPr>
            <w:rFonts w:ascii="標楷體" w:eastAsia="標楷體" w:hAnsi="標楷體"/>
            <w:spacing w:val="19"/>
          </w:rPr>
          <w:delText>甲方</w:delText>
        </w:r>
      </w:del>
      <w:ins w:id="682" w:author="總公司 李曉娟 Hsiaochuan.Li" w:date="2024-01-18T13:13:00Z">
        <w:r w:rsidR="00435100" w:rsidRPr="004D3282">
          <w:rPr>
            <w:rFonts w:ascii="標楷體" w:eastAsia="標楷體" w:hAnsi="標楷體" w:hint="eastAsia"/>
            <w:spacing w:val="19"/>
          </w:rPr>
          <w:t>客戶</w:t>
        </w:r>
      </w:ins>
      <w:r w:rsidRPr="004D3282">
        <w:rPr>
          <w:rFonts w:ascii="標楷體" w:eastAsia="標楷體" w:hAnsi="標楷體"/>
          <w:spacing w:val="19"/>
        </w:rPr>
        <w:t>應於終止日30日前以書面通知</w:t>
      </w:r>
      <w:del w:id="683" w:author="總公司 李曉娟 Hsiaochuan.Li" w:date="2024-01-18T13:42:00Z">
        <w:r w:rsidRPr="004D3282" w:rsidDel="004D3282">
          <w:rPr>
            <w:rFonts w:ascii="標楷體" w:eastAsia="標楷體" w:hAnsi="標楷體"/>
            <w:spacing w:val="19"/>
          </w:rPr>
          <w:delText>乙方</w:delText>
        </w:r>
      </w:del>
      <w:ins w:id="684" w:author="總公司 李曉娟 Hsiaochuan.Li" w:date="2024-01-18T13:42:00Z">
        <w:r w:rsidR="004D3282" w:rsidRPr="004D3282">
          <w:rPr>
            <w:rFonts w:ascii="標楷體" w:eastAsia="標楷體" w:hAnsi="標楷體" w:hint="eastAsia"/>
            <w:spacing w:val="19"/>
            <w:rPrChange w:id="685" w:author="總公司 李曉娟 Hsiaochuan.Li" w:date="2024-01-18T13:43:00Z">
              <w:rPr>
                <w:rFonts w:ascii="標楷體" w:eastAsia="標楷體" w:hAnsi="標楷體" w:hint="eastAsia"/>
                <w:spacing w:val="19"/>
                <w:highlight w:val="yellow"/>
              </w:rPr>
            </w:rPrChange>
          </w:rPr>
          <w:t>本公司</w:t>
        </w:r>
      </w:ins>
      <w:r w:rsidR="00CF02A9" w:rsidRPr="004D3282">
        <w:rPr>
          <w:rFonts w:ascii="標楷體" w:eastAsia="標楷體" w:hAnsi="標楷體" w:hint="eastAsia"/>
          <w:spacing w:val="19"/>
        </w:rPr>
        <w:t>，</w:t>
      </w:r>
      <w:del w:id="686" w:author="總公司 李曉娟 Hsiaochuan.Li" w:date="2024-01-18T13:42:00Z">
        <w:r w:rsidRPr="004D3282" w:rsidDel="004D3282">
          <w:rPr>
            <w:rFonts w:ascii="標楷體" w:eastAsia="標楷體" w:hAnsi="標楷體"/>
            <w:spacing w:val="19"/>
          </w:rPr>
          <w:delText>乙</w:delText>
        </w:r>
        <w:r w:rsidRPr="004D3282" w:rsidDel="004D3282">
          <w:rPr>
            <w:rFonts w:ascii="標楷體" w:eastAsia="標楷體" w:hAnsi="標楷體"/>
            <w:spacing w:val="20"/>
          </w:rPr>
          <w:delText>方</w:delText>
        </w:r>
      </w:del>
      <w:ins w:id="687" w:author="總公司 李曉娟 Hsiaochuan.Li" w:date="2024-01-18T13:42:00Z">
        <w:r w:rsidR="004D3282" w:rsidRPr="004D3282">
          <w:rPr>
            <w:rFonts w:ascii="標楷體" w:eastAsia="標楷體" w:hAnsi="標楷體" w:hint="eastAsia"/>
            <w:spacing w:val="20"/>
            <w:rPrChange w:id="688" w:author="總公司 李曉娟 Hsiaochuan.Li" w:date="2024-01-18T13:43:00Z">
              <w:rPr>
                <w:rFonts w:ascii="標楷體" w:eastAsia="標楷體" w:hAnsi="標楷體" w:hint="eastAsia"/>
                <w:spacing w:val="20"/>
                <w:highlight w:val="yellow"/>
              </w:rPr>
            </w:rPrChange>
          </w:rPr>
          <w:t>本公司</w:t>
        </w:r>
      </w:ins>
      <w:r w:rsidRPr="004D3282">
        <w:rPr>
          <w:rFonts w:ascii="標楷體" w:eastAsia="標楷體" w:hAnsi="標楷體"/>
          <w:spacing w:val="20"/>
        </w:rPr>
        <w:t>不得異議或為任何</w:t>
      </w:r>
      <w:r w:rsidRPr="004D3282">
        <w:rPr>
          <w:rFonts w:ascii="標楷體" w:eastAsia="標楷體" w:hAnsi="標楷體"/>
          <w:spacing w:val="9"/>
        </w:rPr>
        <w:t>請求。</w:t>
      </w:r>
      <w:ins w:id="689" w:author="總公司 桂大正 Dahjeng.Kue" w:date="2024-01-16T13:52:00Z">
        <w:del w:id="690" w:author="總公司 李曉娟 Hsiaochuan.Li" w:date="2024-01-18T13:36:00Z">
          <w:r w:rsidR="003C21DB" w:rsidRPr="004D3282" w:rsidDel="004D3282">
            <w:rPr>
              <w:rFonts w:ascii="標楷體" w:eastAsia="標楷體" w:hAnsi="標楷體" w:hint="eastAsia"/>
              <w:spacing w:val="9"/>
            </w:rPr>
            <w:delText>(</w:delText>
          </w:r>
          <w:r w:rsidR="003C21DB" w:rsidRPr="004D3282" w:rsidDel="004D3282">
            <w:rPr>
              <w:rFonts w:ascii="標楷體" w:eastAsia="標楷體" w:hAnsi="標楷體"/>
              <w:spacing w:val="9"/>
            </w:rPr>
            <w:delText>第一項已提</w:delText>
          </w:r>
          <w:r w:rsidR="003C21DB" w:rsidRPr="004D3282" w:rsidDel="004D3282">
            <w:rPr>
              <w:rFonts w:ascii="標楷體" w:eastAsia="標楷體" w:hAnsi="標楷體" w:hint="eastAsia"/>
              <w:spacing w:val="9"/>
            </w:rPr>
            <w:delText>)</w:delText>
          </w:r>
        </w:del>
      </w:ins>
    </w:p>
    <w:p w14:paraId="5AFE4695" w14:textId="42819AFB" w:rsidR="00AB04F2" w:rsidDel="004058D9" w:rsidRDefault="00EB2532" w:rsidP="003F41B9">
      <w:pPr>
        <w:pStyle w:val="a3"/>
        <w:spacing w:before="123" w:line="400" w:lineRule="exact"/>
        <w:ind w:left="0"/>
        <w:rPr>
          <w:del w:id="691" w:author="總公司 李曉娟 Hsiaochuan.Li" w:date="2024-01-18T13:19:00Z"/>
          <w:rFonts w:ascii="標楷體" w:eastAsia="標楷體" w:hAnsi="標楷體"/>
          <w:spacing w:val="15"/>
        </w:rPr>
      </w:pPr>
      <w:r w:rsidRPr="003F41B9">
        <w:rPr>
          <w:rFonts w:ascii="標楷體" w:eastAsia="標楷體" w:hAnsi="標楷體"/>
          <w:spacing w:val="13"/>
        </w:rPr>
        <w:t>十</w:t>
      </w:r>
      <w:del w:id="692" w:author="總公司 駱姵妤 Peiyu.Lo" w:date="2024-01-18T14:50:00Z">
        <w:r w:rsidR="001C5B1C" w:rsidRPr="003F41B9" w:rsidDel="004058D9">
          <w:rPr>
            <w:rFonts w:ascii="標楷體" w:eastAsia="標楷體" w:hAnsi="標楷體" w:hint="eastAsia"/>
            <w:spacing w:val="13"/>
          </w:rPr>
          <w:delText>三</w:delText>
        </w:r>
      </w:del>
      <w:ins w:id="693" w:author="總公司 駱姵妤 Peiyu.Lo" w:date="2024-01-18T14:50:00Z">
        <w:del w:id="694" w:author="總公司 李曉娟 Hsiaochuan.Li" w:date="2024-01-19T08:28:00Z">
          <w:r w:rsidR="004058D9" w:rsidDel="00B701A5">
            <w:rPr>
              <w:rFonts w:ascii="標楷體" w:eastAsia="標楷體" w:hAnsi="標楷體" w:hint="eastAsia"/>
              <w:spacing w:val="13"/>
            </w:rPr>
            <w:delText>二</w:delText>
          </w:r>
        </w:del>
      </w:ins>
      <w:ins w:id="695" w:author="總公司 李曉娟 Hsiaochuan.Li" w:date="2024-01-19T08:43:00Z">
        <w:r w:rsidR="00F03844">
          <w:rPr>
            <w:rFonts w:ascii="標楷體" w:eastAsia="標楷體" w:hAnsi="標楷體" w:hint="eastAsia"/>
            <w:spacing w:val="13"/>
          </w:rPr>
          <w:t>四</w:t>
        </w:r>
      </w:ins>
      <w:r w:rsidRPr="003F41B9">
        <w:rPr>
          <w:rFonts w:ascii="標楷體" w:eastAsia="標楷體" w:hAnsi="標楷體"/>
          <w:spacing w:val="13"/>
        </w:rPr>
        <w:t>、</w:t>
      </w:r>
      <w:del w:id="696" w:author="總公司 駱姵妤 Peiyu.Lo" w:date="2024-01-18T15:31:00Z">
        <w:r w:rsidRPr="003F41B9" w:rsidDel="00256B79">
          <w:rPr>
            <w:rFonts w:ascii="標楷體" w:eastAsia="標楷體" w:hAnsi="標楷體"/>
            <w:spacing w:val="15"/>
          </w:rPr>
          <w:delText>維護費用之調整：</w:delText>
        </w:r>
      </w:del>
    </w:p>
    <w:p w14:paraId="67E6BBE3" w14:textId="2EB8A893" w:rsidR="00AB04F2" w:rsidRPr="003F41B9" w:rsidDel="0063097E" w:rsidRDefault="00EB2532" w:rsidP="00D663B7">
      <w:pPr>
        <w:pStyle w:val="a3"/>
        <w:spacing w:before="9" w:line="400" w:lineRule="exact"/>
        <w:ind w:leftChars="386" w:left="1417" w:right="2" w:hangingChars="190" w:hanging="568"/>
        <w:jc w:val="left"/>
        <w:rPr>
          <w:del w:id="697" w:author="總公司 李曉娟 Hsiaochuan.Li" w:date="2024-01-18T13:19:00Z"/>
          <w:rFonts w:ascii="標楷體" w:eastAsia="標楷體" w:hAnsi="標楷體"/>
          <w:spacing w:val="19"/>
        </w:rPr>
      </w:pPr>
      <w:del w:id="698" w:author="總公司 李曉娟 Hsiaochuan.Li" w:date="2024-01-18T13:19:00Z">
        <w:r w:rsidRPr="003F41B9" w:rsidDel="0063097E">
          <w:rPr>
            <w:rFonts w:ascii="標楷體" w:eastAsia="標楷體" w:hAnsi="標楷體"/>
            <w:spacing w:val="19"/>
          </w:rPr>
          <w:delText>(</w:delText>
        </w:r>
        <w:r w:rsidRPr="003F41B9" w:rsidDel="0063097E">
          <w:rPr>
            <w:rFonts w:ascii="標楷體" w:eastAsia="標楷體" w:hAnsi="標楷體"/>
            <w:spacing w:val="21"/>
          </w:rPr>
          <w:delText>一</w:delText>
        </w:r>
        <w:r w:rsidRPr="003F41B9" w:rsidDel="0063097E">
          <w:rPr>
            <w:rFonts w:ascii="標楷體" w:eastAsia="標楷體" w:hAnsi="標楷體"/>
          </w:rPr>
          <w:delText>)</w:delText>
        </w:r>
        <w:r w:rsidRPr="00D663B7" w:rsidDel="0063097E">
          <w:rPr>
            <w:rFonts w:ascii="標楷體" w:eastAsia="標楷體" w:hAnsi="標楷體"/>
            <w:spacing w:val="19"/>
          </w:rPr>
          <w:delText>維護</w:delText>
        </w:r>
        <w:r w:rsidRPr="003F41B9" w:rsidDel="0063097E">
          <w:rPr>
            <w:rFonts w:ascii="標楷體" w:eastAsia="標楷體" w:hAnsi="標楷體"/>
            <w:spacing w:val="31"/>
          </w:rPr>
          <w:delText>費</w:delText>
        </w:r>
        <w:r w:rsidRPr="003F41B9" w:rsidDel="0063097E">
          <w:rPr>
            <w:rFonts w:ascii="標楷體" w:eastAsia="標楷體" w:hAnsi="標楷體"/>
            <w:spacing w:val="19"/>
          </w:rPr>
          <w:delText>用</w:delText>
        </w:r>
      </w:del>
      <w:del w:id="699" w:author="總公司 李曉娟 Hsiaochuan.Li" w:date="2024-01-18T13:18:00Z">
        <w:r w:rsidRPr="003F41B9" w:rsidDel="0063097E">
          <w:rPr>
            <w:rFonts w:ascii="標楷體" w:eastAsia="標楷體" w:hAnsi="標楷體"/>
            <w:spacing w:val="19"/>
          </w:rPr>
          <w:delText>自</w:delText>
        </w:r>
        <w:r w:rsidRPr="003C21DB" w:rsidDel="0063097E">
          <w:rPr>
            <w:rFonts w:ascii="標楷體" w:eastAsia="標楷體" w:hAnsi="標楷體"/>
            <w:b/>
            <w:strike/>
            <w:spacing w:val="19"/>
            <w:rPrChange w:id="700" w:author="總公司 桂大正 Dahjeng.Kue" w:date="2024-01-16T13:48:00Z">
              <w:rPr>
                <w:rFonts w:ascii="標楷體" w:eastAsia="標楷體" w:hAnsi="標楷體"/>
                <w:spacing w:val="19"/>
              </w:rPr>
            </w:rPrChange>
          </w:rPr>
          <w:delText>簽訂合約日起有效</w:delText>
        </w:r>
      </w:del>
      <w:ins w:id="701" w:author="總公司 桂大正 Dahjeng.Kue" w:date="2024-01-16T13:48:00Z">
        <w:del w:id="702" w:author="總公司 李曉娟 Hsiaochuan.Li" w:date="2024-01-18T13:17:00Z">
          <w:r w:rsidR="003C21DB" w:rsidDel="0063097E">
            <w:rPr>
              <w:rFonts w:ascii="標楷體" w:eastAsia="標楷體" w:hAnsi="標楷體"/>
              <w:spacing w:val="19"/>
            </w:rPr>
            <w:delText>合約</w:delText>
          </w:r>
        </w:del>
      </w:ins>
      <w:del w:id="703" w:author="總公司 李曉娟 Hsiaochuan.Li" w:date="2024-01-18T13:19:00Z">
        <w:r w:rsidRPr="003F41B9" w:rsidDel="0063097E">
          <w:rPr>
            <w:rFonts w:ascii="標楷體" w:eastAsia="標楷體" w:hAnsi="標楷體"/>
            <w:spacing w:val="19"/>
          </w:rPr>
          <w:delText>期間內不得任意調整。</w:delText>
        </w:r>
      </w:del>
    </w:p>
    <w:p w14:paraId="19C2D3AD" w14:textId="3BC72513" w:rsidR="00AB04F2" w:rsidRPr="003F41B9" w:rsidDel="0063097E" w:rsidRDefault="00EB2532" w:rsidP="00D663B7">
      <w:pPr>
        <w:pStyle w:val="a3"/>
        <w:spacing w:before="9" w:line="400" w:lineRule="exact"/>
        <w:ind w:leftChars="386" w:left="1417" w:right="2" w:hangingChars="190" w:hanging="568"/>
        <w:jc w:val="left"/>
        <w:rPr>
          <w:del w:id="704" w:author="總公司 李曉娟 Hsiaochuan.Li" w:date="2024-01-18T13:19:00Z"/>
          <w:rFonts w:ascii="標楷體" w:eastAsia="標楷體" w:hAnsi="標楷體"/>
        </w:rPr>
      </w:pPr>
      <w:del w:id="705" w:author="總公司 李曉娟 Hsiaochuan.Li" w:date="2024-01-18T13:19:00Z">
        <w:r w:rsidRPr="003F41B9" w:rsidDel="0063097E">
          <w:rPr>
            <w:rFonts w:ascii="標楷體" w:eastAsia="標楷體" w:hAnsi="標楷體"/>
            <w:spacing w:val="19"/>
          </w:rPr>
          <w:delText>(二)</w:delText>
        </w:r>
      </w:del>
      <w:del w:id="706" w:author="總公司 李曉娟 Hsiaochuan.Li" w:date="2024-01-18T13:18:00Z">
        <w:r w:rsidRPr="003F41B9" w:rsidDel="0063097E">
          <w:rPr>
            <w:rFonts w:ascii="標楷體" w:eastAsia="標楷體" w:hAnsi="標楷體"/>
            <w:spacing w:val="19"/>
          </w:rPr>
          <w:delText>甲方</w:delText>
        </w:r>
      </w:del>
      <w:del w:id="707" w:author="總公司 李曉娟 Hsiaochuan.Li" w:date="2024-01-18T13:19:00Z">
        <w:r w:rsidRPr="003F41B9" w:rsidDel="0063097E">
          <w:rPr>
            <w:rFonts w:ascii="標楷體" w:eastAsia="標楷體" w:hAnsi="標楷體"/>
            <w:spacing w:val="19"/>
          </w:rPr>
          <w:delText>如因業務需要以致</w:delText>
        </w:r>
      </w:del>
      <w:del w:id="708" w:author="總公司 李曉娟 Hsiaochuan.Li" w:date="2024-01-18T13:18:00Z">
        <w:r w:rsidRPr="003F41B9" w:rsidDel="0063097E">
          <w:rPr>
            <w:rFonts w:ascii="標楷體" w:eastAsia="標楷體" w:hAnsi="標楷體"/>
            <w:spacing w:val="19"/>
          </w:rPr>
          <w:delText>本約</w:delText>
        </w:r>
      </w:del>
      <w:del w:id="709" w:author="總公司 李曉娟 Hsiaochuan.Li" w:date="2024-01-18T13:19:00Z">
        <w:r w:rsidRPr="003F41B9" w:rsidDel="0063097E">
          <w:rPr>
            <w:rFonts w:ascii="標楷體" w:eastAsia="標楷體" w:hAnsi="標楷體"/>
            <w:spacing w:val="19"/>
          </w:rPr>
          <w:delText>設備內容或任務增減時</w:delText>
        </w:r>
        <w:r w:rsidR="00CF02A9" w:rsidRPr="003F41B9" w:rsidDel="0063097E">
          <w:rPr>
            <w:rFonts w:ascii="標楷體" w:eastAsia="標楷體" w:hAnsi="標楷體" w:hint="eastAsia"/>
            <w:spacing w:val="19"/>
          </w:rPr>
          <w:delText>，</w:delText>
        </w:r>
        <w:r w:rsidRPr="003F41B9" w:rsidDel="0063097E">
          <w:rPr>
            <w:rFonts w:ascii="標楷體" w:eastAsia="標楷體" w:hAnsi="標楷體"/>
            <w:spacing w:val="19"/>
          </w:rPr>
          <w:delText>雙方得進行協</w:delText>
        </w:r>
        <w:r w:rsidRPr="003F41B9" w:rsidDel="0063097E">
          <w:rPr>
            <w:rFonts w:ascii="標楷體" w:eastAsia="標楷體" w:hAnsi="標楷體"/>
            <w:spacing w:val="18"/>
          </w:rPr>
          <w:delText>商並以</w:delText>
        </w:r>
        <w:r w:rsidRPr="00D663B7" w:rsidDel="0063097E">
          <w:rPr>
            <w:rFonts w:ascii="標楷體" w:eastAsia="標楷體" w:hAnsi="標楷體"/>
            <w:spacing w:val="19"/>
          </w:rPr>
          <w:delText>加減</w:delText>
        </w:r>
        <w:r w:rsidRPr="003F41B9" w:rsidDel="0063097E">
          <w:rPr>
            <w:rFonts w:ascii="標楷體" w:eastAsia="標楷體" w:hAnsi="標楷體"/>
            <w:spacing w:val="18"/>
          </w:rPr>
          <w:delText>帳方式辦理。</w:delText>
        </w:r>
      </w:del>
    </w:p>
    <w:p w14:paraId="28718544" w14:textId="5C9C39B3" w:rsidR="00AB04F2" w:rsidRPr="003F41B9" w:rsidRDefault="00EB2532" w:rsidP="003F41B9">
      <w:pPr>
        <w:pStyle w:val="a3"/>
        <w:spacing w:before="123" w:line="400" w:lineRule="exact"/>
        <w:ind w:left="0"/>
        <w:rPr>
          <w:rFonts w:ascii="標楷體" w:eastAsia="標楷體" w:hAnsi="標楷體"/>
        </w:rPr>
      </w:pPr>
      <w:del w:id="710" w:author="總公司 駱姵妤 Peiyu.Lo" w:date="2024-01-18T15:31:00Z">
        <w:r w:rsidRPr="003F41B9" w:rsidDel="00256B79">
          <w:rPr>
            <w:rFonts w:ascii="標楷體" w:eastAsia="標楷體" w:hAnsi="標楷體"/>
            <w:spacing w:val="13"/>
          </w:rPr>
          <w:delText>十</w:delText>
        </w:r>
      </w:del>
      <w:ins w:id="711" w:author="總公司 李曉娟 Hsiaochuan.Li" w:date="2024-01-18T13:50:00Z">
        <w:del w:id="712" w:author="總公司 駱姵妤 Peiyu.Lo" w:date="2024-01-18T14:50:00Z">
          <w:r w:rsidR="001B27D4" w:rsidDel="004058D9">
            <w:rPr>
              <w:rFonts w:ascii="標楷體" w:eastAsia="標楷體" w:hAnsi="標楷體" w:hint="eastAsia"/>
              <w:spacing w:val="13"/>
            </w:rPr>
            <w:delText>二</w:delText>
          </w:r>
        </w:del>
      </w:ins>
      <w:del w:id="713" w:author="總公司 李曉娟 Hsiaochuan.Li" w:date="2024-01-18T13:50:00Z">
        <w:r w:rsidR="001C5B1C" w:rsidRPr="003F41B9" w:rsidDel="001B27D4">
          <w:rPr>
            <w:rFonts w:ascii="標楷體" w:eastAsia="標楷體" w:hAnsi="標楷體" w:hint="eastAsia"/>
            <w:spacing w:val="13"/>
          </w:rPr>
          <w:delText>四</w:delText>
        </w:r>
      </w:del>
      <w:del w:id="714" w:author="總公司 駱姵妤 Peiyu.Lo" w:date="2024-01-18T15:31:00Z">
        <w:r w:rsidRPr="003F41B9" w:rsidDel="00256B79">
          <w:rPr>
            <w:rFonts w:ascii="標楷體" w:eastAsia="標楷體" w:hAnsi="標楷體"/>
            <w:spacing w:val="13"/>
          </w:rPr>
          <w:delText>、</w:delText>
        </w:r>
      </w:del>
      <w:del w:id="715" w:author="總公司 李曉娟 Hsiaochuan.Li" w:date="2024-01-18T13:50:00Z">
        <w:r w:rsidRPr="003F41B9" w:rsidDel="001B27D4">
          <w:rPr>
            <w:rFonts w:ascii="標楷體" w:eastAsia="標楷體" w:hAnsi="標楷體"/>
            <w:spacing w:val="14"/>
          </w:rPr>
          <w:delText>合約</w:delText>
        </w:r>
      </w:del>
      <w:ins w:id="716" w:author="總公司 李曉娟 Hsiaochuan.Li" w:date="2024-01-18T13:50:00Z">
        <w:r w:rsidR="001B27D4">
          <w:rPr>
            <w:rFonts w:ascii="標楷體" w:eastAsia="標楷體" w:hAnsi="標楷體" w:hint="eastAsia"/>
            <w:spacing w:val="14"/>
          </w:rPr>
          <w:t>同意書</w:t>
        </w:r>
      </w:ins>
      <w:r w:rsidRPr="003F41B9">
        <w:rPr>
          <w:rFonts w:ascii="標楷體" w:eastAsia="標楷體" w:hAnsi="標楷體"/>
          <w:spacing w:val="14"/>
        </w:rPr>
        <w:t>之修改</w:t>
      </w:r>
      <w:ins w:id="717" w:author="總公司 李曉娟 Hsiaochuan.Li" w:date="2024-01-18T13:51:00Z">
        <w:r w:rsidR="001B27D4">
          <w:rPr>
            <w:rFonts w:ascii="標楷體" w:eastAsia="標楷體" w:hAnsi="標楷體" w:hint="eastAsia"/>
            <w:spacing w:val="14"/>
          </w:rPr>
          <w:t>與撤回</w:t>
        </w:r>
      </w:ins>
      <w:r w:rsidRPr="003F41B9">
        <w:rPr>
          <w:rFonts w:ascii="標楷體" w:eastAsia="標楷體" w:hAnsi="標楷體"/>
          <w:spacing w:val="14"/>
        </w:rPr>
        <w:t>：</w:t>
      </w:r>
    </w:p>
    <w:p w14:paraId="261241FE" w14:textId="6BD1BA74" w:rsidR="00AB04F2" w:rsidDel="006603A9" w:rsidRDefault="001B27D4">
      <w:pPr>
        <w:pStyle w:val="a3"/>
        <w:spacing w:before="258" w:line="400" w:lineRule="exact"/>
        <w:ind w:left="0" w:firstLineChars="200" w:firstLine="618"/>
        <w:rPr>
          <w:del w:id="718" w:author="總公司 李曉娟 Hsiaochuan.Li" w:date="2024-01-18T13:19:00Z"/>
          <w:rFonts w:ascii="標楷體" w:eastAsia="標楷體" w:hAnsi="標楷體"/>
          <w:spacing w:val="29"/>
        </w:rPr>
        <w:pPrChange w:id="719" w:author="總公司 李曉娟 Hsiaochuan.Li" w:date="2024-01-18T16:14:00Z">
          <w:pPr>
            <w:pStyle w:val="a3"/>
            <w:spacing w:before="258" w:line="400" w:lineRule="exact"/>
            <w:ind w:left="0" w:firstLineChars="200" w:firstLine="618"/>
            <w:jc w:val="left"/>
          </w:pPr>
        </w:pPrChange>
      </w:pPr>
      <w:ins w:id="720" w:author="總公司 李曉娟 Hsiaochuan.Li" w:date="2024-01-18T13:51:00Z">
        <w:r>
          <w:rPr>
            <w:rFonts w:ascii="標楷體" w:eastAsia="標楷體" w:hAnsi="標楷體" w:hint="eastAsia"/>
            <w:spacing w:val="29"/>
          </w:rPr>
          <w:t>本同意書之內容未</w:t>
        </w:r>
        <w:del w:id="721" w:author="總公司 駱姵妤 Peiyu.Lo" w:date="2024-01-18T15:31:00Z">
          <w:r w:rsidDel="00256B79">
            <w:rPr>
              <w:rFonts w:ascii="標楷體" w:eastAsia="標楷體" w:hAnsi="標楷體" w:hint="eastAsia"/>
              <w:spacing w:val="29"/>
            </w:rPr>
            <w:delText>請</w:delText>
          </w:r>
        </w:del>
      </w:ins>
      <w:ins w:id="722" w:author="總公司 駱姵妤 Peiyu.Lo" w:date="2024-01-18T15:31:00Z">
        <w:r w:rsidR="00256B79">
          <w:rPr>
            <w:rFonts w:ascii="標楷體" w:eastAsia="標楷體" w:hAnsi="標楷體" w:hint="eastAsia"/>
            <w:spacing w:val="29"/>
          </w:rPr>
          <w:t>經</w:t>
        </w:r>
      </w:ins>
      <w:ins w:id="723" w:author="總公司 李曉娟 Hsiaochuan.Li" w:date="2024-01-18T13:51:00Z">
        <w:r>
          <w:rPr>
            <w:rFonts w:ascii="標楷體" w:eastAsia="標楷體" w:hAnsi="標楷體" w:hint="eastAsia"/>
            <w:spacing w:val="29"/>
          </w:rPr>
          <w:t>客戶同意不得嗣後修改與撤回。</w:t>
        </w:r>
      </w:ins>
      <w:del w:id="724" w:author="總公司 李曉娟 Hsiaochuan.Li" w:date="2024-01-18T13:19:00Z">
        <w:r w:rsidR="00EB2532" w:rsidRPr="003F41B9" w:rsidDel="0063097E">
          <w:rPr>
            <w:rFonts w:ascii="標楷體" w:eastAsia="標楷體" w:hAnsi="標楷體"/>
            <w:spacing w:val="29"/>
          </w:rPr>
          <w:delText>本合約條文如有未盡事宜或因政府政策、法令、情事</w:delText>
        </w:r>
        <w:r w:rsidR="00EB2532" w:rsidRPr="003F41B9" w:rsidDel="0063097E">
          <w:rPr>
            <w:rFonts w:ascii="標楷體" w:eastAsia="標楷體" w:hAnsi="標楷體"/>
            <w:spacing w:val="21"/>
          </w:rPr>
          <w:delText>變更</w:delText>
        </w:r>
        <w:r w:rsidR="00EB2532" w:rsidRPr="003F41B9" w:rsidDel="0063097E">
          <w:rPr>
            <w:rFonts w:ascii="標楷體" w:eastAsia="標楷體" w:hAnsi="標楷體"/>
            <w:spacing w:val="29"/>
          </w:rPr>
          <w:delText>或因不可抗力致本合約之履行依其原有效果</w:delText>
        </w:r>
        <w:r w:rsidR="00EB2532" w:rsidRPr="003F41B9" w:rsidDel="0063097E">
          <w:rPr>
            <w:rFonts w:ascii="標楷體" w:eastAsia="標楷體" w:hAnsi="標楷體"/>
            <w:spacing w:val="19"/>
          </w:rPr>
          <w:delText>窒礙難行者</w:delText>
        </w:r>
        <w:r w:rsidR="00CF02A9" w:rsidRPr="003F41B9" w:rsidDel="0063097E">
          <w:rPr>
            <w:rFonts w:ascii="標楷體" w:eastAsia="標楷體" w:hAnsi="標楷體"/>
            <w:spacing w:val="19"/>
          </w:rPr>
          <w:delText>，</w:delText>
        </w:r>
        <w:r w:rsidR="00EB2532" w:rsidRPr="003F41B9" w:rsidDel="0063097E">
          <w:rPr>
            <w:rFonts w:ascii="標楷體" w:eastAsia="標楷體" w:hAnsi="標楷體"/>
            <w:spacing w:val="19"/>
          </w:rPr>
          <w:delText>經甲、乙雙方協商同意後得修訂或補</w:delText>
        </w:r>
        <w:r w:rsidR="00EB2532" w:rsidRPr="003F41B9" w:rsidDel="0063097E">
          <w:rPr>
            <w:rFonts w:ascii="標楷體" w:eastAsia="標楷體" w:hAnsi="標楷體"/>
            <w:spacing w:val="9"/>
          </w:rPr>
          <w:delText>充之。</w:delText>
        </w:r>
      </w:del>
    </w:p>
    <w:p w14:paraId="1CD43178" w14:textId="77777777" w:rsidR="006603A9" w:rsidRDefault="006603A9">
      <w:pPr>
        <w:pStyle w:val="a3"/>
        <w:spacing w:before="9" w:line="400" w:lineRule="exact"/>
        <w:ind w:leftChars="386" w:left="849" w:right="2" w:firstLine="1"/>
        <w:rPr>
          <w:ins w:id="725" w:author="總公司 駱姵妤 Peiyu.Lo" w:date="2024-01-18T15:02:00Z"/>
          <w:rFonts w:ascii="標楷體" w:eastAsia="標楷體" w:hAnsi="標楷體"/>
          <w:spacing w:val="29"/>
        </w:rPr>
        <w:pPrChange w:id="726" w:author="總公司 李曉娟 Hsiaochuan.Li" w:date="2024-01-18T16:14:00Z">
          <w:pPr>
            <w:pStyle w:val="a3"/>
            <w:spacing w:before="9" w:line="400" w:lineRule="exact"/>
            <w:ind w:leftChars="386" w:left="849" w:right="2" w:firstLine="1"/>
            <w:jc w:val="left"/>
          </w:pPr>
        </w:pPrChange>
      </w:pPr>
    </w:p>
    <w:p w14:paraId="218AB079" w14:textId="48DCD7F5" w:rsidR="006603A9" w:rsidRDefault="006603A9">
      <w:pPr>
        <w:pStyle w:val="a3"/>
        <w:spacing w:before="258" w:line="400" w:lineRule="exact"/>
        <w:ind w:left="850" w:hangingChars="275" w:hanging="850"/>
        <w:rPr>
          <w:ins w:id="727" w:author="總公司 駱姵妤 Peiyu.Lo" w:date="2024-01-18T15:00:00Z"/>
          <w:rFonts w:ascii="標楷體" w:eastAsia="標楷體" w:hAnsi="標楷體"/>
          <w:spacing w:val="29"/>
        </w:rPr>
        <w:pPrChange w:id="728" w:author="總公司 李曉娟 Hsiaochuan.Li" w:date="2024-01-18T16:14:00Z">
          <w:pPr>
            <w:pStyle w:val="a3"/>
            <w:spacing w:before="258" w:line="400" w:lineRule="exact"/>
            <w:ind w:left="0" w:firstLineChars="200" w:firstLine="618"/>
            <w:jc w:val="left"/>
          </w:pPr>
        </w:pPrChange>
      </w:pPr>
      <w:ins w:id="729" w:author="總公司 駱姵妤 Peiyu.Lo" w:date="2024-01-18T15:00:00Z">
        <w:r>
          <w:rPr>
            <w:rFonts w:ascii="標楷體" w:eastAsia="標楷體" w:hAnsi="標楷體" w:hint="eastAsia"/>
            <w:spacing w:val="29"/>
          </w:rPr>
          <w:t>十</w:t>
        </w:r>
      </w:ins>
      <w:ins w:id="730" w:author="總公司 李曉娟 Hsiaochuan.Li" w:date="2024-01-19T08:43:00Z">
        <w:r w:rsidR="00F03844">
          <w:rPr>
            <w:rFonts w:ascii="標楷體" w:eastAsia="標楷體" w:hAnsi="標楷體" w:hint="eastAsia"/>
            <w:spacing w:val="29"/>
          </w:rPr>
          <w:t>五</w:t>
        </w:r>
      </w:ins>
      <w:ins w:id="731" w:author="總公司 駱姵妤 Peiyu.Lo" w:date="2024-01-18T15:31:00Z">
        <w:del w:id="732" w:author="總公司 李曉娟 Hsiaochuan.Li" w:date="2024-01-19T08:28:00Z">
          <w:r w:rsidR="00256B79" w:rsidDel="00B701A5">
            <w:rPr>
              <w:rFonts w:ascii="標楷體" w:eastAsia="標楷體" w:hAnsi="標楷體" w:hint="eastAsia"/>
              <w:spacing w:val="29"/>
            </w:rPr>
            <w:delText>三</w:delText>
          </w:r>
        </w:del>
      </w:ins>
      <w:ins w:id="733" w:author="總公司 駱姵妤 Peiyu.Lo" w:date="2024-01-18T15:01:00Z">
        <w:r>
          <w:rPr>
            <w:rFonts w:ascii="標楷體" w:eastAsia="標楷體" w:hAnsi="標楷體" w:hint="eastAsia"/>
            <w:spacing w:val="29"/>
          </w:rPr>
          <w:t>、本同意書</w:t>
        </w:r>
      </w:ins>
      <w:ins w:id="734" w:author="總公司 駱姵妤 Peiyu.Lo" w:date="2024-01-18T15:10:00Z">
        <w:r w:rsidR="001340A1">
          <w:rPr>
            <w:rFonts w:ascii="標楷體" w:eastAsia="標楷體" w:hAnsi="標楷體" w:hint="eastAsia"/>
            <w:spacing w:val="29"/>
          </w:rPr>
          <w:t>效力及於客戶及客戶之如附件所</w:t>
        </w:r>
      </w:ins>
      <w:ins w:id="735" w:author="總公司 駱姵妤 Peiyu.Lo" w:date="2024-01-18T15:39:00Z">
        <w:r w:rsidR="004F0D90">
          <w:rPr>
            <w:rFonts w:ascii="標楷體" w:eastAsia="標楷體" w:hAnsi="標楷體" w:hint="eastAsia"/>
            <w:spacing w:val="29"/>
          </w:rPr>
          <w:t>示</w:t>
        </w:r>
      </w:ins>
      <w:ins w:id="736" w:author="總公司 駱姵妤 Peiyu.Lo" w:date="2024-01-18T15:10:00Z">
        <w:r w:rsidR="001340A1">
          <w:rPr>
            <w:rFonts w:ascii="標楷體" w:eastAsia="標楷體" w:hAnsi="標楷體" w:hint="eastAsia"/>
            <w:spacing w:val="29"/>
          </w:rPr>
          <w:t>之分公司及關係企業</w:t>
        </w:r>
      </w:ins>
      <w:ins w:id="737" w:author="總公司 駱姵妤 Peiyu.Lo" w:date="2024-01-18T15:39:00Z">
        <w:r w:rsidR="004F0D90">
          <w:rPr>
            <w:rFonts w:ascii="標楷體" w:eastAsia="標楷體" w:hAnsi="標楷體" w:hint="eastAsia"/>
            <w:spacing w:val="29"/>
          </w:rPr>
          <w:t>單位</w:t>
        </w:r>
      </w:ins>
      <w:ins w:id="738" w:author="總公司 駱姵妤 Peiyu.Lo" w:date="2024-01-18T15:10:00Z">
        <w:r w:rsidR="001340A1">
          <w:rPr>
            <w:rFonts w:ascii="標楷體" w:eastAsia="標楷體" w:hAnsi="標楷體" w:hint="eastAsia"/>
            <w:spacing w:val="29"/>
          </w:rPr>
          <w:t>，</w:t>
        </w:r>
      </w:ins>
      <w:ins w:id="739" w:author="總公司 駱姵妤 Peiyu.Lo" w:date="2024-01-18T15:31:00Z">
        <w:r w:rsidR="00256B79">
          <w:rPr>
            <w:rFonts w:ascii="標楷體" w:eastAsia="標楷體" w:hAnsi="標楷體" w:hint="eastAsia"/>
            <w:spacing w:val="29"/>
          </w:rPr>
          <w:t>且</w:t>
        </w:r>
      </w:ins>
      <w:ins w:id="740" w:author="總公司 駱姵妤 Peiyu.Lo" w:date="2024-01-18T15:28:00Z">
        <w:r w:rsidR="00256B79">
          <w:rPr>
            <w:rFonts w:ascii="標楷體" w:eastAsia="標楷體" w:hAnsi="標楷體" w:hint="eastAsia"/>
            <w:spacing w:val="29"/>
          </w:rPr>
          <w:t>客戶</w:t>
        </w:r>
      </w:ins>
      <w:ins w:id="741" w:author="總公司 駱姵妤 Peiyu.Lo" w:date="2024-01-18T15:31:00Z">
        <w:r w:rsidR="00256B79">
          <w:rPr>
            <w:rFonts w:ascii="標楷體" w:eastAsia="標楷體" w:hAnsi="標楷體" w:hint="eastAsia"/>
            <w:spacing w:val="29"/>
          </w:rPr>
          <w:t>及客戶</w:t>
        </w:r>
      </w:ins>
      <w:ins w:id="742" w:author="總公司 駱姵妤 Peiyu.Lo" w:date="2024-01-18T15:28:00Z">
        <w:r w:rsidR="00256B79">
          <w:rPr>
            <w:rFonts w:ascii="標楷體" w:eastAsia="標楷體" w:hAnsi="標楷體" w:hint="eastAsia"/>
            <w:spacing w:val="29"/>
          </w:rPr>
          <w:t>如附件所</w:t>
        </w:r>
      </w:ins>
      <w:ins w:id="743" w:author="總公司 駱姵妤 Peiyu.Lo" w:date="2024-01-18T15:31:00Z">
        <w:r w:rsidR="00256B79">
          <w:rPr>
            <w:rFonts w:ascii="標楷體" w:eastAsia="標楷體" w:hAnsi="標楷體" w:hint="eastAsia"/>
            <w:spacing w:val="29"/>
          </w:rPr>
          <w:t>列</w:t>
        </w:r>
      </w:ins>
      <w:ins w:id="744" w:author="總公司 駱姵妤 Peiyu.Lo" w:date="2024-01-18T15:28:00Z">
        <w:r w:rsidR="00256B79">
          <w:rPr>
            <w:rFonts w:ascii="標楷體" w:eastAsia="標楷體" w:hAnsi="標楷體" w:hint="eastAsia"/>
            <w:spacing w:val="29"/>
          </w:rPr>
          <w:t>之分公司及關係企業</w:t>
        </w:r>
      </w:ins>
      <w:ins w:id="745" w:author="總公司 駱姵妤 Peiyu.Lo" w:date="2024-01-18T15:39:00Z">
        <w:r w:rsidR="004F0D90">
          <w:rPr>
            <w:rFonts w:ascii="標楷體" w:eastAsia="標楷體" w:hAnsi="標楷體" w:hint="eastAsia"/>
            <w:spacing w:val="29"/>
          </w:rPr>
          <w:t>單位</w:t>
        </w:r>
      </w:ins>
      <w:ins w:id="746" w:author="總公司 駱姵妤 Peiyu.Lo" w:date="2024-01-18T15:28:00Z">
        <w:r w:rsidR="00256B79">
          <w:rPr>
            <w:rFonts w:ascii="標楷體" w:eastAsia="標楷體" w:hAnsi="標楷體" w:hint="eastAsia"/>
            <w:spacing w:val="29"/>
          </w:rPr>
          <w:t>均得以</w:t>
        </w:r>
      </w:ins>
      <w:ins w:id="747" w:author="總公司 駱姵妤 Peiyu.Lo" w:date="2024-01-18T15:32:00Z">
        <w:r w:rsidR="00256B79">
          <w:rPr>
            <w:rFonts w:ascii="標楷體" w:eastAsia="標楷體" w:hAnsi="標楷體" w:hint="eastAsia"/>
            <w:spacing w:val="29"/>
          </w:rPr>
          <w:t>各自之訂貨單及</w:t>
        </w:r>
      </w:ins>
      <w:ins w:id="748" w:author="總公司 駱姵妤 Peiyu.Lo" w:date="2024-01-18T15:28:00Z">
        <w:r w:rsidR="00256B79">
          <w:rPr>
            <w:rFonts w:ascii="標楷體" w:eastAsia="標楷體" w:hAnsi="標楷體" w:hint="eastAsia"/>
            <w:spacing w:val="29"/>
          </w:rPr>
          <w:t>本同意書</w:t>
        </w:r>
      </w:ins>
      <w:ins w:id="749" w:author="總公司 李曉娟 Hsiaochuan.Li" w:date="2024-01-18T16:19:00Z">
        <w:r w:rsidR="002F143B">
          <w:rPr>
            <w:rFonts w:ascii="標楷體" w:eastAsia="標楷體" w:hAnsi="標楷體" w:hint="eastAsia"/>
            <w:spacing w:val="29"/>
          </w:rPr>
          <w:t>規定</w:t>
        </w:r>
      </w:ins>
      <w:ins w:id="750" w:author="總公司 駱姵妤 Peiyu.Lo" w:date="2024-01-18T15:28:00Z">
        <w:r w:rsidR="00256B79">
          <w:rPr>
            <w:rFonts w:ascii="標楷體" w:eastAsia="標楷體" w:hAnsi="標楷體" w:hint="eastAsia"/>
            <w:spacing w:val="29"/>
          </w:rPr>
          <w:t>對本公司為</w:t>
        </w:r>
      </w:ins>
      <w:ins w:id="751" w:author="總公司 李曉娟 Hsiaochuan.Li" w:date="2024-01-18T16:19:00Z">
        <w:r w:rsidR="002F143B">
          <w:rPr>
            <w:rFonts w:ascii="標楷體" w:eastAsia="標楷體" w:hAnsi="標楷體" w:hint="eastAsia"/>
            <w:spacing w:val="29"/>
          </w:rPr>
          <w:t>相關</w:t>
        </w:r>
      </w:ins>
      <w:ins w:id="752" w:author="總公司 駱姵妤 Peiyu.Lo" w:date="2024-01-18T15:28:00Z">
        <w:r w:rsidR="00256B79">
          <w:rPr>
            <w:rFonts w:ascii="標楷體" w:eastAsia="標楷體" w:hAnsi="標楷體" w:hint="eastAsia"/>
            <w:spacing w:val="29"/>
          </w:rPr>
          <w:t>權利主張</w:t>
        </w:r>
      </w:ins>
      <w:ins w:id="753" w:author="總公司 駱姵妤 Peiyu.Lo" w:date="2024-01-18T15:32:00Z">
        <w:r w:rsidR="00256B79">
          <w:rPr>
            <w:rFonts w:ascii="標楷體" w:eastAsia="標楷體" w:hAnsi="標楷體" w:hint="eastAsia"/>
            <w:spacing w:val="29"/>
          </w:rPr>
          <w:t>。</w:t>
        </w:r>
      </w:ins>
      <w:ins w:id="754" w:author="總公司 駱姵妤 Peiyu.Lo" w:date="2024-01-18T15:10:00Z">
        <w:r w:rsidR="001340A1">
          <w:rPr>
            <w:rFonts w:ascii="標楷體" w:eastAsia="標楷體" w:hAnsi="標楷體" w:hint="eastAsia"/>
            <w:spacing w:val="29"/>
          </w:rPr>
          <w:t>本同意書本公司將出具</w:t>
        </w:r>
      </w:ins>
      <w:ins w:id="755" w:author="總公司 駱姵妤 Peiyu.Lo" w:date="2024-01-18T15:40:00Z">
        <w:r w:rsidR="004F0D90">
          <w:rPr>
            <w:rFonts w:ascii="標楷體" w:eastAsia="標楷體" w:hAnsi="標楷體" w:hint="eastAsia"/>
            <w:spacing w:val="29"/>
          </w:rPr>
          <w:t>正本</w:t>
        </w:r>
      </w:ins>
      <w:proofErr w:type="gramStart"/>
      <w:ins w:id="756" w:author="總公司 駱姵妤 Peiyu.Lo" w:date="2024-01-18T15:10:00Z">
        <w:r w:rsidR="001340A1">
          <w:rPr>
            <w:rFonts w:ascii="標楷體" w:eastAsia="標楷體" w:hAnsi="標楷體" w:hint="eastAsia"/>
            <w:spacing w:val="29"/>
          </w:rPr>
          <w:t>壹份</w:t>
        </w:r>
      </w:ins>
      <w:ins w:id="757" w:author="總公司 李曉娟 Hsiaochuan.Li" w:date="2024-01-18T16:21:00Z">
        <w:r w:rsidR="002F143B">
          <w:rPr>
            <w:rFonts w:ascii="標楷體" w:eastAsia="標楷體" w:hAnsi="標楷體" w:hint="eastAsia"/>
            <w:spacing w:val="29"/>
          </w:rPr>
          <w:t>予</w:t>
        </w:r>
        <w:proofErr w:type="gramEnd"/>
        <w:r w:rsidR="002F143B">
          <w:rPr>
            <w:rFonts w:ascii="標楷體" w:eastAsia="標楷體" w:hAnsi="標楷體" w:hint="eastAsia"/>
            <w:spacing w:val="29"/>
          </w:rPr>
          <w:t>客戶</w:t>
        </w:r>
      </w:ins>
      <w:ins w:id="758" w:author="總公司 駱姵妤 Peiyu.Lo" w:date="2024-01-18T15:10:00Z">
        <w:r w:rsidR="001340A1">
          <w:rPr>
            <w:rFonts w:ascii="標楷體" w:eastAsia="標楷體" w:hAnsi="標楷體" w:hint="eastAsia"/>
            <w:spacing w:val="29"/>
          </w:rPr>
          <w:t>，由</w:t>
        </w:r>
      </w:ins>
      <w:ins w:id="759" w:author="總公司 駱姵妤 Peiyu.Lo" w:date="2024-01-18T15:02:00Z">
        <w:r>
          <w:rPr>
            <w:rFonts w:ascii="標楷體" w:eastAsia="標楷體" w:hAnsi="標楷體" w:hint="eastAsia"/>
            <w:spacing w:val="29"/>
          </w:rPr>
          <w:t>客戶</w:t>
        </w:r>
      </w:ins>
      <w:ins w:id="760" w:author="總公司 駱姵妤 Peiyu.Lo" w:date="2024-01-18T15:46:00Z">
        <w:r w:rsidR="004A110F">
          <w:rPr>
            <w:rFonts w:ascii="標楷體" w:eastAsia="標楷體" w:hAnsi="標楷體" w:hint="eastAsia"/>
            <w:spacing w:val="29"/>
          </w:rPr>
          <w:t>另提供影本予其如附件所示之相關</w:t>
        </w:r>
        <w:r w:rsidR="004A110F" w:rsidRPr="006603A9">
          <w:rPr>
            <w:rFonts w:ascii="標楷體" w:eastAsia="標楷體" w:hAnsi="標楷體" w:hint="eastAsia"/>
            <w:spacing w:val="29"/>
          </w:rPr>
          <w:t>分公司及關係企業</w:t>
        </w:r>
        <w:r w:rsidR="004A110F">
          <w:rPr>
            <w:rFonts w:ascii="標楷體" w:eastAsia="標楷體" w:hAnsi="標楷體" w:hint="eastAsia"/>
            <w:spacing w:val="29"/>
          </w:rPr>
          <w:t>單位</w:t>
        </w:r>
      </w:ins>
      <w:ins w:id="761" w:author="總公司 李曉娟 Hsiaochuan.Li" w:date="2024-01-18T16:21:00Z">
        <w:r w:rsidR="002F143B">
          <w:rPr>
            <w:rFonts w:ascii="標楷體" w:eastAsia="標楷體" w:hAnsi="標楷體" w:hint="eastAsia"/>
            <w:spacing w:val="29"/>
          </w:rPr>
          <w:t>收執</w:t>
        </w:r>
      </w:ins>
      <w:ins w:id="762" w:author="總公司 駱姵妤 Peiyu.Lo" w:date="2024-01-18T15:47:00Z">
        <w:r w:rsidR="004A110F">
          <w:rPr>
            <w:rFonts w:ascii="標楷體" w:eastAsia="標楷體" w:hAnsi="標楷體" w:hint="eastAsia"/>
            <w:spacing w:val="29"/>
          </w:rPr>
          <w:t>並</w:t>
        </w:r>
      </w:ins>
      <w:ins w:id="763" w:author="總公司 駱姵妤 Peiyu.Lo" w:date="2024-01-18T15:46:00Z">
        <w:r w:rsidR="004A110F">
          <w:rPr>
            <w:rFonts w:ascii="標楷體" w:eastAsia="標楷體" w:hAnsi="標楷體" w:hint="eastAsia"/>
            <w:spacing w:val="29"/>
          </w:rPr>
          <w:t>附於原訂貨單，以作為本公司與客戶及與客戶之如附件所示之分公司與關係企業間相關</w:t>
        </w:r>
        <w:del w:id="764" w:author="總公司 李曉娟 Hsiaochuan.Li" w:date="2024-01-18T16:22:00Z">
          <w:r w:rsidR="004A110F" w:rsidRPr="00F03844" w:rsidDel="002F143B">
            <w:rPr>
              <w:rFonts w:ascii="標楷體" w:eastAsia="標楷體" w:hAnsi="標楷體"/>
              <w:spacing w:val="29"/>
            </w:rPr>
            <w:delText>網路設備</w:delText>
          </w:r>
          <w:r w:rsidR="004A110F" w:rsidRPr="00F03844" w:rsidDel="002F143B">
            <w:rPr>
              <w:rFonts w:ascii="標楷體" w:eastAsia="標楷體" w:hAnsi="標楷體" w:hint="eastAsia"/>
              <w:spacing w:val="29"/>
            </w:rPr>
            <w:delText>及</w:delText>
          </w:r>
          <w:r w:rsidR="004A110F" w:rsidRPr="006603A9" w:rsidDel="002F143B">
            <w:rPr>
              <w:rFonts w:ascii="標楷體" w:eastAsia="標楷體" w:hAnsi="標楷體" w:hint="eastAsia"/>
              <w:spacing w:val="29"/>
            </w:rPr>
            <w:delText>提供</w:delText>
          </w:r>
        </w:del>
        <w:r w:rsidR="004A110F" w:rsidRPr="006603A9">
          <w:rPr>
            <w:rFonts w:ascii="標楷體" w:eastAsia="標楷體" w:hAnsi="標楷體" w:hint="eastAsia"/>
            <w:spacing w:val="29"/>
          </w:rPr>
          <w:t>設備維護</w:t>
        </w:r>
      </w:ins>
      <w:ins w:id="765" w:author="總公司 李曉娟 Hsiaochuan.Li" w:date="2024-01-18T16:22:00Z">
        <w:r w:rsidR="002F143B" w:rsidRPr="002F143B">
          <w:rPr>
            <w:rFonts w:ascii="標楷體" w:eastAsia="標楷體" w:hAnsi="標楷體" w:cs="新細明體" w:hint="eastAsia"/>
            <w:spacing w:val="29"/>
            <w:rPrChange w:id="766" w:author="總公司 李曉娟 Hsiaochuan.Li" w:date="2024-01-18T16:22:00Z">
              <w:rPr>
                <w:rFonts w:ascii="新細明體" w:eastAsia="新細明體" w:hAnsi="新細明體" w:cs="新細明體" w:hint="eastAsia"/>
                <w:spacing w:val="29"/>
              </w:rPr>
            </w:rPrChange>
          </w:rPr>
          <w:t>保養</w:t>
        </w:r>
      </w:ins>
      <w:ins w:id="767" w:author="總公司 駱姵妤 Peiyu.Lo" w:date="2024-01-18T15:46:00Z">
        <w:del w:id="768" w:author="總公司 李曉娟 Hsiaochuan.Li" w:date="2024-01-18T16:24:00Z">
          <w:r w:rsidR="004A110F" w:rsidRPr="006603A9" w:rsidDel="002F143B">
            <w:rPr>
              <w:rFonts w:ascii="標楷體" w:eastAsia="標楷體" w:hAnsi="標楷體" w:hint="eastAsia"/>
              <w:spacing w:val="29"/>
            </w:rPr>
            <w:delText>服務</w:delText>
          </w:r>
        </w:del>
        <w:del w:id="769" w:author="總公司 李曉娟 Hsiaochuan.Li" w:date="2024-01-18T16:23:00Z">
          <w:r w:rsidR="004A110F" w:rsidDel="002F143B">
            <w:rPr>
              <w:rFonts w:ascii="標楷體" w:eastAsia="標楷體" w:hAnsi="標楷體" w:hint="eastAsia"/>
              <w:spacing w:val="29"/>
            </w:rPr>
            <w:delText>時</w:delText>
          </w:r>
        </w:del>
        <w:r w:rsidR="004A110F">
          <w:rPr>
            <w:rFonts w:ascii="標楷體" w:eastAsia="標楷體" w:hAnsi="標楷體" w:hint="eastAsia"/>
            <w:spacing w:val="29"/>
          </w:rPr>
          <w:t>之執行依據。</w:t>
        </w:r>
      </w:ins>
    </w:p>
    <w:p w14:paraId="79426344" w14:textId="77777777" w:rsidR="004058D9" w:rsidRPr="003F41B9" w:rsidRDefault="004058D9" w:rsidP="003F41B9">
      <w:pPr>
        <w:pStyle w:val="a3"/>
        <w:spacing w:before="9" w:line="400" w:lineRule="exact"/>
        <w:ind w:leftChars="386" w:left="849" w:right="2" w:firstLine="1"/>
        <w:jc w:val="left"/>
        <w:rPr>
          <w:ins w:id="770" w:author="總公司 駱姵妤 Peiyu.Lo" w:date="2024-01-18T14:50:00Z"/>
          <w:rFonts w:ascii="標楷體" w:eastAsia="標楷體" w:hAnsi="標楷體"/>
        </w:rPr>
      </w:pPr>
    </w:p>
    <w:p w14:paraId="3539A0A5" w14:textId="3A0EEEE1" w:rsidR="0089639F" w:rsidRPr="003F41B9" w:rsidDel="0063097E" w:rsidRDefault="00EB2532">
      <w:pPr>
        <w:pStyle w:val="a3"/>
        <w:spacing w:before="125" w:line="400" w:lineRule="exact"/>
        <w:ind w:left="0" w:right="2601" w:firstLineChars="290" w:firstLine="850"/>
        <w:rPr>
          <w:del w:id="771" w:author="總公司 李曉娟 Hsiaochuan.Li" w:date="2024-01-18T13:19:00Z"/>
          <w:rFonts w:ascii="標楷體" w:eastAsia="標楷體" w:hAnsi="標楷體"/>
          <w:spacing w:val="13"/>
        </w:rPr>
        <w:pPrChange w:id="772" w:author="總公司 李曉娟 Hsiaochuan.Li" w:date="2024-01-18T09:04:00Z">
          <w:pPr>
            <w:pStyle w:val="a3"/>
            <w:spacing w:before="125" w:line="400" w:lineRule="exact"/>
            <w:ind w:left="0" w:right="2601"/>
          </w:pPr>
        </w:pPrChange>
      </w:pPr>
      <w:del w:id="773" w:author="總公司 李曉娟 Hsiaochuan.Li" w:date="2024-01-18T13:19:00Z">
        <w:r w:rsidRPr="003F41B9" w:rsidDel="0063097E">
          <w:rPr>
            <w:rFonts w:ascii="標楷體" w:eastAsia="標楷體" w:hAnsi="標楷體"/>
            <w:spacing w:val="13"/>
          </w:rPr>
          <w:delText>十</w:delText>
        </w:r>
        <w:r w:rsidR="001C5B1C" w:rsidRPr="003F41B9" w:rsidDel="0063097E">
          <w:rPr>
            <w:rFonts w:ascii="標楷體" w:eastAsia="標楷體" w:hAnsi="標楷體" w:hint="eastAsia"/>
            <w:spacing w:val="13"/>
          </w:rPr>
          <w:delText>五</w:delText>
        </w:r>
        <w:r w:rsidRPr="003F41B9" w:rsidDel="0063097E">
          <w:rPr>
            <w:rFonts w:ascii="標楷體" w:eastAsia="標楷體" w:hAnsi="標楷體"/>
            <w:spacing w:val="13"/>
          </w:rPr>
          <w:delText>、合約附件：本合約附件之效力與合約同</w:delText>
        </w:r>
      </w:del>
      <w:ins w:id="774" w:author="總公司 桂大正 Dahjeng.Kue" w:date="2024-01-16T14:35:00Z">
        <w:del w:id="775" w:author="總公司 李曉娟 Hsiaochuan.Li" w:date="2024-01-18T13:19:00Z">
          <w:r w:rsidR="006A35C6" w:rsidDel="0063097E">
            <w:rPr>
              <w:rFonts w:ascii="標楷體" w:eastAsia="標楷體" w:hAnsi="標楷體" w:hint="eastAsia"/>
              <w:spacing w:val="13"/>
            </w:rPr>
            <w:delText>。</w:delText>
          </w:r>
        </w:del>
      </w:ins>
      <w:del w:id="776" w:author="總公司 李曉娟 Hsiaochuan.Li" w:date="2024-01-18T13:19:00Z">
        <w:r w:rsidRPr="003F41B9" w:rsidDel="0063097E">
          <w:rPr>
            <w:rFonts w:ascii="標楷體" w:eastAsia="標楷體" w:hAnsi="標楷體"/>
            <w:spacing w:val="13"/>
          </w:rPr>
          <w:delText>。</w:delText>
        </w:r>
      </w:del>
    </w:p>
    <w:p w14:paraId="257A8145" w14:textId="5F3DC61C" w:rsidR="00AB04F2" w:rsidRPr="003F41B9" w:rsidDel="0063097E" w:rsidRDefault="00EB2532" w:rsidP="0063097E">
      <w:pPr>
        <w:pStyle w:val="a3"/>
        <w:spacing w:before="125" w:line="400" w:lineRule="exact"/>
        <w:ind w:left="0" w:right="2601"/>
        <w:rPr>
          <w:del w:id="777" w:author="總公司 李曉娟 Hsiaochuan.Li" w:date="2024-01-18T13:20:00Z"/>
          <w:rFonts w:ascii="標楷體" w:eastAsia="標楷體" w:hAnsi="標楷體"/>
        </w:rPr>
      </w:pPr>
      <w:del w:id="778" w:author="總公司 李曉娟 Hsiaochuan.Li" w:date="2024-01-18T13:20:00Z">
        <w:r w:rsidRPr="003F41B9" w:rsidDel="0063097E">
          <w:rPr>
            <w:rFonts w:ascii="標楷體" w:eastAsia="標楷體" w:hAnsi="標楷體"/>
            <w:spacing w:val="13"/>
          </w:rPr>
          <w:delText>十</w:delText>
        </w:r>
        <w:r w:rsidR="001C5B1C" w:rsidRPr="003F41B9" w:rsidDel="0063097E">
          <w:rPr>
            <w:rFonts w:ascii="標楷體" w:eastAsia="標楷體" w:hAnsi="標楷體" w:hint="eastAsia"/>
            <w:spacing w:val="13"/>
          </w:rPr>
          <w:delText>六</w:delText>
        </w:r>
        <w:r w:rsidRPr="003F41B9" w:rsidDel="0063097E">
          <w:rPr>
            <w:rFonts w:ascii="標楷體" w:eastAsia="標楷體" w:hAnsi="標楷體"/>
            <w:spacing w:val="13"/>
          </w:rPr>
          <w:delText>、其它：</w:delText>
        </w:r>
      </w:del>
    </w:p>
    <w:p w14:paraId="67BDFF4B" w14:textId="5D282232" w:rsidR="00AB04F2" w:rsidRPr="003F41B9" w:rsidDel="004D3282" w:rsidRDefault="00EB2532">
      <w:pPr>
        <w:pStyle w:val="a3"/>
        <w:spacing w:before="125" w:line="400" w:lineRule="exact"/>
        <w:ind w:left="0" w:right="2601"/>
        <w:rPr>
          <w:del w:id="779" w:author="總公司 李曉娟 Hsiaochuan.Li" w:date="2024-01-18T13:38:00Z"/>
          <w:rFonts w:ascii="標楷體" w:eastAsia="標楷體" w:hAnsi="標楷體"/>
        </w:rPr>
        <w:pPrChange w:id="780" w:author="總公司 李曉娟 Hsiaochuan.Li" w:date="2024-01-18T13:20:00Z">
          <w:pPr>
            <w:pStyle w:val="a3"/>
            <w:spacing w:before="9" w:line="400" w:lineRule="exact"/>
            <w:ind w:leftChars="386" w:left="849" w:right="2" w:firstLine="1"/>
            <w:jc w:val="left"/>
          </w:pPr>
        </w:pPrChange>
      </w:pPr>
      <w:del w:id="781" w:author="總公司 李曉娟 Hsiaochuan.Li" w:date="2024-01-18T13:20:00Z">
        <w:r w:rsidRPr="003F41B9" w:rsidDel="0063097E">
          <w:rPr>
            <w:rFonts w:ascii="標楷體" w:eastAsia="標楷體" w:hAnsi="標楷體"/>
            <w:spacing w:val="20"/>
          </w:rPr>
          <w:delText>倘因本合約</w:delText>
        </w:r>
        <w:r w:rsidRPr="003F41B9" w:rsidDel="0063097E">
          <w:rPr>
            <w:rFonts w:ascii="標楷體" w:eastAsia="標楷體" w:hAnsi="標楷體"/>
            <w:spacing w:val="19"/>
          </w:rPr>
          <w:delText>發生</w:delText>
        </w:r>
        <w:r w:rsidRPr="003F41B9" w:rsidDel="0063097E">
          <w:rPr>
            <w:rFonts w:ascii="標楷體" w:eastAsia="標楷體" w:hAnsi="標楷體"/>
            <w:spacing w:val="20"/>
          </w:rPr>
          <w:delText>爭議時</w:delText>
        </w:r>
        <w:r w:rsidR="00CF02A9" w:rsidRPr="003F41B9" w:rsidDel="0063097E">
          <w:rPr>
            <w:rFonts w:ascii="標楷體" w:eastAsia="標楷體" w:hAnsi="標楷體"/>
            <w:spacing w:val="20"/>
          </w:rPr>
          <w:delText>，</w:delText>
        </w:r>
        <w:r w:rsidRPr="003F41B9" w:rsidDel="0063097E">
          <w:rPr>
            <w:rFonts w:ascii="標楷體" w:eastAsia="標楷體" w:hAnsi="標楷體"/>
            <w:spacing w:val="20"/>
          </w:rPr>
          <w:delText>甲乙雙方同意以</w:delText>
        </w:r>
        <w:r w:rsidR="007235EF" w:rsidRPr="003F41B9" w:rsidDel="0063097E">
          <w:rPr>
            <w:rFonts w:ascii="標楷體" w:eastAsia="標楷體" w:hAnsi="標楷體" w:hint="eastAsia"/>
            <w:spacing w:val="20"/>
          </w:rPr>
          <w:delText>台北</w:delText>
        </w:r>
        <w:r w:rsidRPr="003F41B9" w:rsidDel="0063097E">
          <w:rPr>
            <w:rFonts w:ascii="標楷體" w:eastAsia="標楷體" w:hAnsi="標楷體"/>
            <w:spacing w:val="20"/>
          </w:rPr>
          <w:delText>地方</w:delText>
        </w:r>
        <w:r w:rsidRPr="003F41B9" w:rsidDel="0063097E">
          <w:rPr>
            <w:rFonts w:ascii="標楷體" w:eastAsia="標楷體" w:hAnsi="標楷體"/>
            <w:spacing w:val="23"/>
          </w:rPr>
          <w:delText>法院為第一審管轄法院。本合約正本壹式貳份</w:delText>
        </w:r>
        <w:r w:rsidR="00CF02A9" w:rsidRPr="003F41B9" w:rsidDel="0063097E">
          <w:rPr>
            <w:rFonts w:ascii="標楷體" w:eastAsia="標楷體" w:hAnsi="標楷體"/>
            <w:spacing w:val="23"/>
          </w:rPr>
          <w:delText>，</w:delText>
        </w:r>
        <w:bookmarkStart w:id="782" w:name="_Hlk156305735"/>
        <w:r w:rsidRPr="003F41B9" w:rsidDel="0063097E">
          <w:rPr>
            <w:rFonts w:ascii="標楷體" w:eastAsia="標楷體" w:hAnsi="標楷體"/>
            <w:spacing w:val="23"/>
          </w:rPr>
          <w:delText>甲</w:delText>
        </w:r>
        <w:r w:rsidRPr="003F41B9" w:rsidDel="0063097E">
          <w:rPr>
            <w:rFonts w:ascii="標楷體" w:eastAsia="標楷體" w:hAnsi="標楷體"/>
            <w:spacing w:val="17"/>
          </w:rPr>
          <w:delText>乙雙方各執壹份為憑。</w:delText>
        </w:r>
      </w:del>
      <w:bookmarkEnd w:id="782"/>
    </w:p>
    <w:p w14:paraId="7EF7C82B" w14:textId="61F60208" w:rsidR="00AB04F2" w:rsidRPr="003F41B9" w:rsidDel="004D3282" w:rsidRDefault="00AB04F2">
      <w:pPr>
        <w:pStyle w:val="a3"/>
        <w:spacing w:before="125" w:line="400" w:lineRule="exact"/>
        <w:ind w:left="0" w:right="2601"/>
        <w:rPr>
          <w:del w:id="783" w:author="總公司 李曉娟 Hsiaochuan.Li" w:date="2024-01-18T13:43:00Z"/>
          <w:rFonts w:ascii="標楷體" w:eastAsia="標楷體" w:hAnsi="標楷體"/>
        </w:rPr>
        <w:pPrChange w:id="784" w:author="總公司 李曉娟 Hsiaochuan.Li" w:date="2024-01-18T13:38:00Z">
          <w:pPr>
            <w:pStyle w:val="a3"/>
            <w:spacing w:line="400" w:lineRule="exact"/>
            <w:ind w:left="0"/>
            <w:jc w:val="left"/>
          </w:pPr>
        </w:pPrChange>
      </w:pPr>
    </w:p>
    <w:p w14:paraId="3DBF39C7" w14:textId="77777777" w:rsidR="008E1DF9" w:rsidRDefault="008E1DF9">
      <w:pPr>
        <w:pStyle w:val="a3"/>
        <w:spacing w:before="258" w:line="400" w:lineRule="exact"/>
        <w:ind w:left="0" w:firstLineChars="200" w:firstLine="608"/>
        <w:jc w:val="left"/>
        <w:rPr>
          <w:ins w:id="785" w:author="總公司 李曉娟 Hsiaochuan.Li" w:date="2024-01-18T11:40:00Z"/>
          <w:rFonts w:ascii="標楷體" w:eastAsia="標楷體" w:hAnsi="標楷體"/>
          <w:spacing w:val="24"/>
        </w:rPr>
        <w:pPrChange w:id="786" w:author="總公司 李曉娟 Hsiaochuan.Li" w:date="2024-01-18T11:40:00Z">
          <w:pPr>
            <w:pStyle w:val="a3"/>
            <w:spacing w:before="258" w:line="400" w:lineRule="exact"/>
            <w:ind w:left="0"/>
            <w:jc w:val="left"/>
          </w:pPr>
        </w:pPrChange>
      </w:pPr>
      <w:ins w:id="787" w:author="總公司 李曉娟 Hsiaochuan.Li" w:date="2024-01-18T11:40:00Z">
        <w:r>
          <w:rPr>
            <w:rFonts w:ascii="標楷體" w:eastAsia="標楷體" w:hAnsi="標楷體" w:hint="eastAsia"/>
            <w:spacing w:val="24"/>
          </w:rPr>
          <w:t>此致</w:t>
        </w:r>
      </w:ins>
    </w:p>
    <w:p w14:paraId="4D79CDD7" w14:textId="4DD675E1" w:rsidR="00695719" w:rsidRDefault="008E1DF9" w:rsidP="003F41B9">
      <w:pPr>
        <w:pStyle w:val="a3"/>
        <w:spacing w:before="258" w:line="400" w:lineRule="exact"/>
        <w:ind w:left="0"/>
        <w:jc w:val="left"/>
        <w:rPr>
          <w:ins w:id="788" w:author="總公司 李曉娟 Hsiaochuan.Li" w:date="2024-01-18T11:40:00Z"/>
          <w:rFonts w:ascii="標楷體" w:eastAsia="標楷體" w:hAnsi="標楷體"/>
          <w:spacing w:val="24"/>
        </w:rPr>
      </w:pPr>
      <w:ins w:id="789" w:author="總公司 李曉娟 Hsiaochuan.Li" w:date="2024-01-18T11:40:00Z">
        <w:r w:rsidRPr="002F143B">
          <w:rPr>
            <w:rFonts w:ascii="標楷體" w:eastAsia="標楷體" w:hAnsi="標楷體" w:hint="eastAsia"/>
            <w:spacing w:val="24"/>
          </w:rPr>
          <w:t>達和環保服務股份有限公司</w:t>
        </w:r>
      </w:ins>
      <w:ins w:id="790" w:author="總公司 駱姵妤 Peiyu.Lo" w:date="2024-01-19T09:03:00Z">
        <w:r w:rsidR="004338D8">
          <w:rPr>
            <w:rFonts w:ascii="標楷體" w:eastAsia="標楷體" w:hAnsi="標楷體" w:hint="eastAsia"/>
            <w:spacing w:val="24"/>
          </w:rPr>
          <w:t>(</w:t>
        </w:r>
      </w:ins>
      <w:ins w:id="791" w:author="總公司 駱姵妤 Peiyu.Lo" w:date="2024-01-19T09:04:00Z">
        <w:r w:rsidR="004338D8">
          <w:rPr>
            <w:rFonts w:ascii="標楷體" w:eastAsia="標楷體" w:hAnsi="標楷體" w:hint="eastAsia"/>
            <w:spacing w:val="24"/>
          </w:rPr>
          <w:t>含</w:t>
        </w:r>
      </w:ins>
      <w:ins w:id="792" w:author="總公司 駱姵妤 Peiyu.Lo" w:date="2024-01-19T09:05:00Z">
        <w:r w:rsidR="004338D8">
          <w:rPr>
            <w:rFonts w:ascii="標楷體" w:eastAsia="標楷體" w:hAnsi="標楷體" w:hint="eastAsia"/>
            <w:spacing w:val="24"/>
          </w:rPr>
          <w:t>附件一所示</w:t>
        </w:r>
      </w:ins>
      <w:ins w:id="793" w:author="總公司 駱姵妤 Peiyu.Lo" w:date="2024-01-19T09:06:00Z">
        <w:r w:rsidR="004338D8">
          <w:rPr>
            <w:rFonts w:ascii="標楷體" w:eastAsia="標楷體" w:hAnsi="標楷體" w:hint="eastAsia"/>
            <w:spacing w:val="24"/>
          </w:rPr>
          <w:t>訂貨</w:t>
        </w:r>
        <w:del w:id="794" w:author="總公司 李曉娟 Hsiaochuan.Li" w:date="2024-01-19T09:18:00Z">
          <w:r w:rsidR="004338D8" w:rsidDel="00EB01E4">
            <w:rPr>
              <w:rFonts w:ascii="標楷體" w:eastAsia="標楷體" w:hAnsi="標楷體" w:hint="eastAsia"/>
              <w:spacing w:val="24"/>
            </w:rPr>
            <w:delText>單位</w:delText>
          </w:r>
        </w:del>
      </w:ins>
      <w:ins w:id="795" w:author="總公司 李曉娟 Hsiaochuan.Li" w:date="2024-01-19T09:18:00Z">
        <w:r w:rsidR="00EB01E4">
          <w:rPr>
            <w:rFonts w:ascii="標楷體" w:eastAsia="標楷體" w:hAnsi="標楷體" w:hint="eastAsia"/>
            <w:spacing w:val="24"/>
          </w:rPr>
          <w:t>公司</w:t>
        </w:r>
      </w:ins>
      <w:ins w:id="796" w:author="總公司 駱姵妤 Peiyu.Lo" w:date="2024-01-19T09:03:00Z">
        <w:r w:rsidR="004338D8">
          <w:rPr>
            <w:rFonts w:ascii="標楷體" w:eastAsia="標楷體" w:hAnsi="標楷體"/>
            <w:spacing w:val="24"/>
          </w:rPr>
          <w:t>)</w:t>
        </w:r>
      </w:ins>
    </w:p>
    <w:p w14:paraId="77FD1F85" w14:textId="106DB421" w:rsidR="008E1DF9" w:rsidRPr="003F41B9" w:rsidDel="004D3282" w:rsidRDefault="008E1DF9" w:rsidP="003F41B9">
      <w:pPr>
        <w:pStyle w:val="a3"/>
        <w:spacing w:before="258" w:line="400" w:lineRule="exact"/>
        <w:ind w:left="0"/>
        <w:jc w:val="left"/>
        <w:rPr>
          <w:del w:id="797" w:author="總公司 李曉娟 Hsiaochuan.Li" w:date="2024-01-18T13:43:00Z"/>
          <w:rFonts w:ascii="標楷體" w:eastAsia="標楷體" w:hAnsi="標楷體"/>
        </w:rPr>
      </w:pPr>
    </w:p>
    <w:p w14:paraId="2AD7A9BE" w14:textId="34D9F261" w:rsidR="00AB04F2" w:rsidRPr="003F41B9" w:rsidDel="004D3282" w:rsidRDefault="00EB2532" w:rsidP="00162112">
      <w:pPr>
        <w:pStyle w:val="a3"/>
        <w:spacing w:line="360" w:lineRule="auto"/>
        <w:ind w:left="1120"/>
        <w:jc w:val="left"/>
        <w:rPr>
          <w:del w:id="798" w:author="總公司 李曉娟 Hsiaochuan.Li" w:date="2024-01-18T13:43:00Z"/>
          <w:rFonts w:ascii="標楷體" w:eastAsia="標楷體" w:hAnsi="標楷體"/>
        </w:rPr>
      </w:pPr>
      <w:r w:rsidRPr="003F41B9">
        <w:rPr>
          <w:rFonts w:ascii="標楷體" w:eastAsia="標楷體" w:hAnsi="標楷體"/>
          <w:spacing w:val="12"/>
        </w:rPr>
        <w:t>立</w:t>
      </w:r>
      <w:del w:id="799" w:author="總公司 李曉娟 Hsiaochuan.Li" w:date="2024-01-18T11:40:00Z">
        <w:r w:rsidRPr="003F41B9" w:rsidDel="008E1DF9">
          <w:rPr>
            <w:rFonts w:ascii="標楷體" w:eastAsia="標楷體" w:hAnsi="標楷體"/>
            <w:spacing w:val="12"/>
          </w:rPr>
          <w:delText>合約</w:delText>
        </w:r>
      </w:del>
      <w:ins w:id="800" w:author="總公司 李曉娟 Hsiaochuan.Li" w:date="2024-01-18T11:40:00Z">
        <w:r w:rsidR="008E1DF9">
          <w:rPr>
            <w:rFonts w:ascii="標楷體" w:eastAsia="標楷體" w:hAnsi="標楷體" w:hint="eastAsia"/>
            <w:spacing w:val="12"/>
          </w:rPr>
          <w:t>同意書</w:t>
        </w:r>
      </w:ins>
      <w:r w:rsidRPr="003F41B9">
        <w:rPr>
          <w:rFonts w:ascii="標楷體" w:eastAsia="標楷體" w:hAnsi="標楷體"/>
          <w:spacing w:val="12"/>
        </w:rPr>
        <w:t>人</w:t>
      </w:r>
    </w:p>
    <w:p w14:paraId="2E97B3E5" w14:textId="3CB05B15" w:rsidR="00AB04F2" w:rsidDel="008E1DF9" w:rsidRDefault="008E1DF9">
      <w:pPr>
        <w:pStyle w:val="a3"/>
        <w:spacing w:line="360" w:lineRule="auto"/>
        <w:ind w:left="1120"/>
        <w:rPr>
          <w:del w:id="801" w:author="總公司 李曉娟 Hsiaochuan.Li" w:date="2024-01-18T11:40:00Z"/>
          <w:rFonts w:ascii="標楷體" w:eastAsia="標楷體" w:hAnsi="標楷體"/>
          <w:spacing w:val="-10"/>
        </w:rPr>
        <w:pPrChange w:id="802" w:author="總公司 李曉娟 Hsiaochuan.Li" w:date="2024-01-18T13:43:00Z">
          <w:pPr>
            <w:pStyle w:val="a3"/>
            <w:spacing w:line="360" w:lineRule="auto"/>
            <w:ind w:left="2240" w:right="6853"/>
          </w:pPr>
        </w:pPrChange>
      </w:pPr>
      <w:ins w:id="803" w:author="總公司 李曉娟 Hsiaochuan.Li" w:date="2024-01-18T11:41:00Z">
        <w:r>
          <w:rPr>
            <w:rFonts w:ascii="標楷體" w:eastAsia="標楷體" w:hAnsi="標楷體" w:hint="eastAsia"/>
            <w:spacing w:val="-10"/>
          </w:rPr>
          <w:t>：</w:t>
        </w:r>
      </w:ins>
      <w:del w:id="804" w:author="總公司 李曉娟 Hsiaochuan.Li" w:date="2024-01-18T11:40:00Z">
        <w:r w:rsidR="00EB2532" w:rsidRPr="003F41B9" w:rsidDel="008E1DF9">
          <w:rPr>
            <w:rFonts w:ascii="標楷體" w:eastAsia="標楷體" w:hAnsi="標楷體"/>
            <w:spacing w:val="-10"/>
          </w:rPr>
          <w:delText>甲</w:delText>
        </w:r>
        <w:r w:rsidR="00EB2532" w:rsidRPr="003F41B9" w:rsidDel="008E1DF9">
          <w:rPr>
            <w:rFonts w:ascii="標楷體" w:eastAsia="標楷體" w:hAnsi="標楷體"/>
          </w:rPr>
          <w:tab/>
          <w:delText>方</w:delText>
        </w:r>
        <w:r w:rsidR="00EB2532" w:rsidRPr="003F41B9" w:rsidDel="008E1DF9">
          <w:rPr>
            <w:rFonts w:ascii="標楷體" w:eastAsia="標楷體" w:hAnsi="標楷體"/>
            <w:spacing w:val="20"/>
          </w:rPr>
          <w:delText>：</w:delText>
        </w:r>
        <w:bookmarkStart w:id="805" w:name="_Hlk156305824"/>
        <w:r w:rsidR="00E91318" w:rsidRPr="003F41B9" w:rsidDel="008E1DF9">
          <w:rPr>
            <w:rFonts w:ascii="標楷體" w:eastAsia="標楷體" w:hAnsi="標楷體" w:hint="eastAsia"/>
            <w:spacing w:val="20"/>
          </w:rPr>
          <w:delText>達和環保服務</w:delText>
        </w:r>
        <w:r w:rsidR="00EB2532" w:rsidRPr="003F41B9" w:rsidDel="008E1DF9">
          <w:rPr>
            <w:rFonts w:ascii="標楷體" w:eastAsia="標楷體" w:hAnsi="標楷體"/>
            <w:spacing w:val="20"/>
          </w:rPr>
          <w:delText>股份</w:delText>
        </w:r>
        <w:r w:rsidR="00E91318" w:rsidRPr="003F41B9" w:rsidDel="008E1DF9">
          <w:rPr>
            <w:rFonts w:ascii="標楷體" w:eastAsia="標楷體" w:hAnsi="標楷體" w:hint="eastAsia"/>
            <w:spacing w:val="20"/>
          </w:rPr>
          <w:delText>有限公司</w:delText>
        </w:r>
        <w:bookmarkEnd w:id="805"/>
        <w:r w:rsidR="00EA19AD" w:rsidRPr="003F41B9" w:rsidDel="008E1DF9">
          <w:rPr>
            <w:rFonts w:ascii="標楷體" w:eastAsia="標楷體" w:hAnsi="標楷體"/>
            <w:spacing w:val="20"/>
          </w:rPr>
          <w:br/>
        </w:r>
        <w:r w:rsidR="00EB2532" w:rsidRPr="003F41B9" w:rsidDel="008E1DF9">
          <w:rPr>
            <w:rFonts w:ascii="標楷體" w:eastAsia="標楷體" w:hAnsi="標楷體"/>
          </w:rPr>
          <w:delText>代 表 人</w:delText>
        </w:r>
        <w:r w:rsidR="00EB2532" w:rsidRPr="003F41B9" w:rsidDel="008E1DF9">
          <w:rPr>
            <w:rFonts w:ascii="標楷體" w:eastAsia="標楷體" w:hAnsi="標楷體"/>
            <w:spacing w:val="19"/>
          </w:rPr>
          <w:delText>：</w:delText>
        </w:r>
        <w:r w:rsidR="00DF50E4" w:rsidRPr="003F41B9" w:rsidDel="008E1DF9">
          <w:rPr>
            <w:rFonts w:ascii="標楷體" w:eastAsia="標楷體" w:hAnsi="標楷體" w:cs="標楷體" w:hint="eastAsia"/>
          </w:rPr>
          <w:delText>王聖斌</w:delText>
        </w:r>
      </w:del>
    </w:p>
    <w:p w14:paraId="6ED58E56" w14:textId="77777777" w:rsidR="008E1DF9" w:rsidRPr="003F41B9" w:rsidRDefault="008E1DF9" w:rsidP="00162112">
      <w:pPr>
        <w:pStyle w:val="a3"/>
        <w:tabs>
          <w:tab w:val="left" w:pos="3074"/>
        </w:tabs>
        <w:spacing w:before="332" w:line="360" w:lineRule="auto"/>
        <w:ind w:left="2240" w:right="2855"/>
        <w:jc w:val="left"/>
        <w:rPr>
          <w:ins w:id="806" w:author="總公司 李曉娟 Hsiaochuan.Li" w:date="2024-01-18T11:40:00Z"/>
          <w:rFonts w:ascii="標楷體" w:eastAsia="標楷體" w:hAnsi="標楷體"/>
        </w:rPr>
      </w:pPr>
    </w:p>
    <w:p w14:paraId="6E069D99" w14:textId="6AEA0732" w:rsidR="00E91318" w:rsidRPr="003F41B9" w:rsidDel="008E1DF9" w:rsidRDefault="00EB2532" w:rsidP="00162112">
      <w:pPr>
        <w:pStyle w:val="a3"/>
        <w:tabs>
          <w:tab w:val="left" w:pos="3086"/>
        </w:tabs>
        <w:spacing w:line="360" w:lineRule="auto"/>
        <w:ind w:left="2240" w:right="1831"/>
        <w:jc w:val="left"/>
        <w:rPr>
          <w:del w:id="807" w:author="總公司 李曉娟 Hsiaochuan.Li" w:date="2024-01-18T11:40:00Z"/>
          <w:rFonts w:ascii="標楷體" w:eastAsia="標楷體" w:hAnsi="標楷體"/>
        </w:rPr>
      </w:pPr>
      <w:del w:id="808" w:author="總公司 李曉娟 Hsiaochuan.Li" w:date="2024-01-18T11:40:00Z">
        <w:r w:rsidRPr="003F41B9" w:rsidDel="008E1DF9">
          <w:rPr>
            <w:rFonts w:ascii="標楷體" w:eastAsia="標楷體" w:hAnsi="標楷體"/>
            <w:spacing w:val="-10"/>
          </w:rPr>
          <w:delText>地</w:delText>
        </w:r>
        <w:r w:rsidRPr="003F41B9" w:rsidDel="008E1DF9">
          <w:rPr>
            <w:rFonts w:ascii="標楷體" w:eastAsia="標楷體" w:hAnsi="標楷體"/>
          </w:rPr>
          <w:tab/>
          <w:delText>址：</w:delText>
        </w:r>
        <w:r w:rsidR="00EA19AD" w:rsidRPr="003F41B9" w:rsidDel="008E1DF9">
          <w:rPr>
            <w:rFonts w:ascii="標楷體" w:eastAsia="標楷體" w:hAnsi="標楷體" w:cs="標楷體" w:hint="eastAsia"/>
          </w:rPr>
          <w:delText>台北市中山區德惠街16之5號</w:delText>
        </w:r>
        <w:r w:rsidR="00EA19AD" w:rsidRPr="003F41B9" w:rsidDel="008E1DF9">
          <w:rPr>
            <w:rFonts w:ascii="標楷體" w:eastAsia="標楷體" w:hAnsi="標楷體" w:cs="標楷體"/>
          </w:rPr>
          <w:delText>7</w:delText>
        </w:r>
        <w:r w:rsidR="00EA19AD" w:rsidRPr="003F41B9" w:rsidDel="008E1DF9">
          <w:rPr>
            <w:rFonts w:ascii="標楷體" w:eastAsia="標楷體" w:hAnsi="標楷體" w:cs="標楷體" w:hint="eastAsia"/>
          </w:rPr>
          <w:delText>樓</w:delText>
        </w:r>
      </w:del>
    </w:p>
    <w:p w14:paraId="0CDD28D1" w14:textId="470BE3B7" w:rsidR="00AB04F2" w:rsidRPr="003F41B9" w:rsidDel="008E1DF9" w:rsidRDefault="00EB2532" w:rsidP="00162112">
      <w:pPr>
        <w:pStyle w:val="a3"/>
        <w:tabs>
          <w:tab w:val="left" w:pos="3086"/>
        </w:tabs>
        <w:spacing w:line="360" w:lineRule="auto"/>
        <w:ind w:left="2240" w:right="1831"/>
        <w:jc w:val="left"/>
        <w:rPr>
          <w:del w:id="809" w:author="總公司 李曉娟 Hsiaochuan.Li" w:date="2024-01-18T11:40:00Z"/>
          <w:rFonts w:ascii="標楷體" w:eastAsia="標楷體" w:hAnsi="標楷體"/>
        </w:rPr>
      </w:pPr>
      <w:del w:id="810" w:author="總公司 李曉娟 Hsiaochuan.Li" w:date="2024-01-18T11:40:00Z">
        <w:r w:rsidRPr="003F41B9" w:rsidDel="008E1DF9">
          <w:rPr>
            <w:rFonts w:ascii="標楷體" w:eastAsia="標楷體" w:hAnsi="標楷體"/>
            <w:spacing w:val="-10"/>
          </w:rPr>
          <w:delText>統</w:delText>
        </w:r>
        <w:r w:rsidRPr="003F41B9" w:rsidDel="008E1DF9">
          <w:rPr>
            <w:rFonts w:ascii="標楷體" w:eastAsia="標楷體" w:hAnsi="標楷體"/>
          </w:rPr>
          <w:tab/>
          <w:delText>編</w:delText>
        </w:r>
        <w:r w:rsidRPr="003F41B9" w:rsidDel="008E1DF9">
          <w:rPr>
            <w:rFonts w:ascii="標楷體" w:eastAsia="標楷體" w:hAnsi="標楷體"/>
            <w:spacing w:val="24"/>
          </w:rPr>
          <w:delText>：</w:delText>
        </w:r>
        <w:r w:rsidR="00E91318" w:rsidRPr="003F41B9" w:rsidDel="008E1DF9">
          <w:rPr>
            <w:rFonts w:ascii="標楷體" w:eastAsia="標楷體" w:hAnsi="標楷體" w:hint="eastAsia"/>
            <w:spacing w:val="24"/>
          </w:rPr>
          <w:delText>86383370</w:delText>
        </w:r>
      </w:del>
    </w:p>
    <w:p w14:paraId="1B739E7D" w14:textId="25FDB14B" w:rsidR="00AB04F2" w:rsidRPr="003F41B9" w:rsidDel="008E1DF9" w:rsidRDefault="00EB2532" w:rsidP="00162112">
      <w:pPr>
        <w:pStyle w:val="a3"/>
        <w:spacing w:line="360" w:lineRule="auto"/>
        <w:ind w:left="2240"/>
        <w:jc w:val="left"/>
        <w:rPr>
          <w:del w:id="811" w:author="總公司 李曉娟 Hsiaochuan.Li" w:date="2024-01-18T11:40:00Z"/>
          <w:rFonts w:ascii="標楷體" w:eastAsia="標楷體" w:hAnsi="標楷體"/>
        </w:rPr>
      </w:pPr>
      <w:del w:id="812" w:author="總公司 李曉娟 Hsiaochuan.Li" w:date="2024-01-18T11:40:00Z">
        <w:r w:rsidRPr="003F41B9" w:rsidDel="008E1DF9">
          <w:rPr>
            <w:rFonts w:ascii="標楷體" w:eastAsia="標楷體" w:hAnsi="標楷體"/>
            <w:spacing w:val="-18"/>
          </w:rPr>
          <w:delText xml:space="preserve">連 絡 人： </w:delText>
        </w:r>
        <w:r w:rsidR="00EA19AD" w:rsidRPr="003F41B9" w:rsidDel="008E1DF9">
          <w:rPr>
            <w:rFonts w:ascii="標楷體" w:eastAsia="標楷體" w:hAnsi="標楷體" w:hint="eastAsia"/>
            <w:spacing w:val="-18"/>
          </w:rPr>
          <w:delText>駱正達</w:delText>
        </w:r>
      </w:del>
    </w:p>
    <w:p w14:paraId="3D93DC9B" w14:textId="63EAC1AE" w:rsidR="00AB04F2" w:rsidRPr="003F41B9" w:rsidDel="008E1DF9" w:rsidRDefault="00EB2532" w:rsidP="00162112">
      <w:pPr>
        <w:pStyle w:val="a3"/>
        <w:tabs>
          <w:tab w:val="left" w:pos="3086"/>
        </w:tabs>
        <w:spacing w:before="98" w:line="360" w:lineRule="auto"/>
        <w:ind w:left="2240"/>
        <w:jc w:val="left"/>
        <w:rPr>
          <w:del w:id="813" w:author="總公司 李曉娟 Hsiaochuan.Li" w:date="2024-01-18T11:40:00Z"/>
          <w:rFonts w:ascii="標楷體" w:eastAsia="標楷體" w:hAnsi="標楷體"/>
        </w:rPr>
      </w:pPr>
      <w:del w:id="814" w:author="總公司 李曉娟 Hsiaochuan.Li" w:date="2024-01-18T11:40:00Z">
        <w:r w:rsidRPr="003F41B9" w:rsidDel="008E1DF9">
          <w:rPr>
            <w:rFonts w:ascii="標楷體" w:eastAsia="標楷體" w:hAnsi="標楷體"/>
            <w:spacing w:val="-10"/>
          </w:rPr>
          <w:delText>電</w:delText>
        </w:r>
        <w:r w:rsidRPr="003F41B9" w:rsidDel="008E1DF9">
          <w:rPr>
            <w:rFonts w:ascii="標楷體" w:eastAsia="標楷體" w:hAnsi="標楷體"/>
          </w:rPr>
          <w:tab/>
          <w:delText>話：</w:delText>
        </w:r>
        <w:r w:rsidR="00EA19AD" w:rsidRPr="003F41B9" w:rsidDel="008E1DF9">
          <w:rPr>
            <w:rFonts w:ascii="標楷體" w:eastAsia="標楷體" w:hAnsi="標楷體" w:hint="eastAsia"/>
          </w:rPr>
          <w:delText>0</w:delText>
        </w:r>
        <w:r w:rsidR="00EA19AD" w:rsidRPr="003F41B9" w:rsidDel="008E1DF9">
          <w:rPr>
            <w:rFonts w:ascii="標楷體" w:eastAsia="標楷體" w:hAnsi="標楷體"/>
          </w:rPr>
          <w:delText>2-25860177</w:delText>
        </w:r>
        <w:r w:rsidR="00EA19AD" w:rsidRPr="003F41B9" w:rsidDel="008E1DF9">
          <w:rPr>
            <w:rFonts w:ascii="標楷體" w:eastAsia="標楷體" w:hAnsi="標楷體" w:hint="eastAsia"/>
          </w:rPr>
          <w:delText xml:space="preserve"> ＃319</w:delText>
        </w:r>
      </w:del>
    </w:p>
    <w:p w14:paraId="6C82ECD0" w14:textId="401523C0" w:rsidR="00AB04F2" w:rsidRPr="003F41B9" w:rsidDel="008E1DF9" w:rsidRDefault="00AB04F2" w:rsidP="00162112">
      <w:pPr>
        <w:pStyle w:val="a3"/>
        <w:spacing w:line="360" w:lineRule="auto"/>
        <w:ind w:left="0"/>
        <w:jc w:val="left"/>
        <w:rPr>
          <w:del w:id="815" w:author="總公司 李曉娟 Hsiaochuan.Li" w:date="2024-01-18T11:40:00Z"/>
          <w:rFonts w:ascii="標楷體" w:eastAsia="標楷體" w:hAnsi="標楷體"/>
        </w:rPr>
      </w:pPr>
    </w:p>
    <w:p w14:paraId="091CCE99" w14:textId="471173F3" w:rsidR="00EA19AD" w:rsidRPr="003F41B9" w:rsidDel="008E1DF9" w:rsidRDefault="00EB2532" w:rsidP="00162112">
      <w:pPr>
        <w:pStyle w:val="a3"/>
        <w:spacing w:line="360" w:lineRule="auto"/>
        <w:ind w:left="2240" w:right="6853"/>
        <w:rPr>
          <w:del w:id="816" w:author="總公司 李曉娟 Hsiaochuan.Li" w:date="2024-01-18T11:40:00Z"/>
          <w:rFonts w:ascii="標楷體" w:eastAsia="標楷體" w:hAnsi="標楷體"/>
          <w:spacing w:val="15"/>
        </w:rPr>
      </w:pPr>
      <w:del w:id="817" w:author="總公司 李曉娟 Hsiaochuan.Li" w:date="2024-01-18T11:40:00Z">
        <w:r w:rsidRPr="003F41B9" w:rsidDel="008E1DF9">
          <w:rPr>
            <w:rFonts w:ascii="標楷體" w:eastAsia="標楷體" w:hAnsi="標楷體"/>
            <w:spacing w:val="15"/>
          </w:rPr>
          <w:delText>乙</w:delText>
        </w:r>
        <w:r w:rsidR="007B45FC" w:rsidRPr="003F41B9" w:rsidDel="008E1DF9">
          <w:rPr>
            <w:rFonts w:ascii="標楷體" w:eastAsia="標楷體" w:hAnsi="標楷體" w:hint="eastAsia"/>
            <w:spacing w:val="15"/>
          </w:rPr>
          <w:delText xml:space="preserve">  </w:delText>
        </w:r>
        <w:r w:rsidRPr="003F41B9" w:rsidDel="008E1DF9">
          <w:rPr>
            <w:rFonts w:ascii="標楷體" w:eastAsia="標楷體" w:hAnsi="標楷體"/>
            <w:spacing w:val="15"/>
          </w:rPr>
          <w:delText xml:space="preserve"> 方：</w:delText>
        </w:r>
      </w:del>
    </w:p>
    <w:p w14:paraId="31C39584" w14:textId="0D07E2E0" w:rsidR="007B45FC" w:rsidRPr="003F41B9" w:rsidRDefault="007B45FC" w:rsidP="00162112">
      <w:pPr>
        <w:pStyle w:val="a3"/>
        <w:spacing w:line="360" w:lineRule="auto"/>
        <w:ind w:left="2240" w:right="6853"/>
        <w:rPr>
          <w:rFonts w:ascii="標楷體" w:eastAsia="標楷體" w:hAnsi="標楷體"/>
          <w:spacing w:val="-5"/>
        </w:rPr>
      </w:pPr>
      <w:r w:rsidRPr="003F41B9">
        <w:rPr>
          <w:rFonts w:ascii="標楷體" w:eastAsia="標楷體" w:hAnsi="標楷體" w:hint="eastAsia"/>
          <w:spacing w:val="-5"/>
        </w:rPr>
        <w:t>代</w:t>
      </w:r>
      <w:r w:rsidRPr="003F41B9">
        <w:rPr>
          <w:rFonts w:ascii="標楷體" w:eastAsia="標楷體" w:hAnsi="標楷體"/>
          <w:spacing w:val="-5"/>
        </w:rPr>
        <w:t xml:space="preserve"> </w:t>
      </w:r>
      <w:r w:rsidRPr="003F41B9">
        <w:rPr>
          <w:rFonts w:ascii="標楷體" w:eastAsia="標楷體" w:hAnsi="標楷體" w:hint="eastAsia"/>
          <w:spacing w:val="-5"/>
        </w:rPr>
        <w:t>表</w:t>
      </w:r>
      <w:r w:rsidRPr="003F41B9">
        <w:rPr>
          <w:rFonts w:ascii="標楷體" w:eastAsia="標楷體" w:hAnsi="標楷體"/>
          <w:spacing w:val="-5"/>
        </w:rPr>
        <w:t xml:space="preserve"> 人：</w:t>
      </w:r>
    </w:p>
    <w:p w14:paraId="772F00EA" w14:textId="2738312F" w:rsidR="00AB04F2" w:rsidRPr="003F41B9" w:rsidRDefault="00EB2532" w:rsidP="00162112">
      <w:pPr>
        <w:pStyle w:val="a3"/>
        <w:spacing w:line="360" w:lineRule="auto"/>
        <w:ind w:left="2240" w:right="6853"/>
        <w:rPr>
          <w:rFonts w:ascii="標楷體" w:eastAsia="標楷體" w:hAnsi="標楷體"/>
        </w:rPr>
      </w:pPr>
      <w:r w:rsidRPr="003F41B9">
        <w:rPr>
          <w:rFonts w:ascii="標楷體" w:eastAsia="標楷體" w:hAnsi="標楷體"/>
        </w:rPr>
        <w:t>地</w:t>
      </w:r>
      <w:r w:rsidRPr="003F41B9">
        <w:rPr>
          <w:rFonts w:ascii="標楷體" w:eastAsia="標楷體" w:hAnsi="標楷體"/>
          <w:spacing w:val="67"/>
          <w:w w:val="150"/>
        </w:rPr>
        <w:t xml:space="preserve">  </w:t>
      </w:r>
      <w:r w:rsidRPr="003F41B9">
        <w:rPr>
          <w:rFonts w:ascii="標楷體" w:eastAsia="標楷體" w:hAnsi="標楷體"/>
          <w:spacing w:val="-5"/>
        </w:rPr>
        <w:t>址：</w:t>
      </w:r>
    </w:p>
    <w:p w14:paraId="51FFBDB9" w14:textId="07EFBE08" w:rsidR="007424BD" w:rsidRPr="003F41B9" w:rsidRDefault="00EB2532" w:rsidP="00162112">
      <w:pPr>
        <w:pStyle w:val="a3"/>
        <w:spacing w:line="360" w:lineRule="auto"/>
        <w:ind w:left="2240" w:right="6864"/>
        <w:rPr>
          <w:rFonts w:ascii="標楷體" w:eastAsia="標楷體" w:hAnsi="標楷體"/>
        </w:rPr>
      </w:pPr>
      <w:r w:rsidRPr="003F41B9">
        <w:rPr>
          <w:rFonts w:ascii="標楷體" w:eastAsia="標楷體" w:hAnsi="標楷體"/>
        </w:rPr>
        <w:t>統</w:t>
      </w:r>
      <w:r w:rsidR="00AB5A01" w:rsidRPr="003F41B9">
        <w:rPr>
          <w:rFonts w:ascii="標楷體" w:eastAsia="標楷體" w:hAnsi="標楷體" w:hint="eastAsia"/>
          <w:spacing w:val="15"/>
        </w:rPr>
        <w:t xml:space="preserve"> </w:t>
      </w:r>
      <w:r w:rsidR="00AB5A01" w:rsidRPr="003F41B9">
        <w:rPr>
          <w:rFonts w:ascii="標楷體" w:eastAsia="標楷體" w:hAnsi="標楷體"/>
          <w:spacing w:val="15"/>
        </w:rPr>
        <w:t xml:space="preserve">  </w:t>
      </w:r>
      <w:r w:rsidRPr="003F41B9">
        <w:rPr>
          <w:rFonts w:ascii="標楷體" w:eastAsia="標楷體" w:hAnsi="標楷體"/>
        </w:rPr>
        <w:t>編：</w:t>
      </w:r>
    </w:p>
    <w:p w14:paraId="6237C70B" w14:textId="77777777" w:rsidR="003F41B9" w:rsidRDefault="00EB2532" w:rsidP="00162112">
      <w:pPr>
        <w:pStyle w:val="a3"/>
        <w:spacing w:line="360" w:lineRule="auto"/>
        <w:ind w:left="2240" w:right="143"/>
        <w:rPr>
          <w:rFonts w:ascii="標楷體" w:eastAsia="標楷體" w:hAnsi="標楷體"/>
          <w:spacing w:val="-7"/>
        </w:rPr>
      </w:pPr>
      <w:r w:rsidRPr="003F41B9">
        <w:rPr>
          <w:rFonts w:ascii="標楷體" w:eastAsia="標楷體" w:hAnsi="標楷體"/>
          <w:spacing w:val="-7"/>
        </w:rPr>
        <w:t>連 絡 人：</w:t>
      </w:r>
    </w:p>
    <w:p w14:paraId="6143181A" w14:textId="2E020417" w:rsidR="00AB04F2" w:rsidRDefault="00EB2532" w:rsidP="00162112">
      <w:pPr>
        <w:pStyle w:val="a3"/>
        <w:spacing w:line="360" w:lineRule="auto"/>
        <w:ind w:left="2240" w:right="143"/>
        <w:rPr>
          <w:rFonts w:ascii="標楷體" w:eastAsia="標楷體" w:hAnsi="標楷體"/>
          <w:spacing w:val="-5"/>
        </w:rPr>
      </w:pPr>
      <w:r w:rsidRPr="003F41B9">
        <w:rPr>
          <w:rFonts w:ascii="標楷體" w:eastAsia="標楷體" w:hAnsi="標楷體"/>
        </w:rPr>
        <w:t>電</w:t>
      </w:r>
      <w:r w:rsidRPr="003F41B9">
        <w:rPr>
          <w:rFonts w:ascii="標楷體" w:eastAsia="標楷體" w:hAnsi="標楷體"/>
          <w:spacing w:val="66"/>
          <w:w w:val="150"/>
        </w:rPr>
        <w:t xml:space="preserve">  </w:t>
      </w:r>
      <w:r w:rsidRPr="003F41B9">
        <w:rPr>
          <w:rFonts w:ascii="標楷體" w:eastAsia="標楷體" w:hAnsi="標楷體"/>
          <w:spacing w:val="-5"/>
        </w:rPr>
        <w:t>話：</w:t>
      </w:r>
    </w:p>
    <w:p w14:paraId="1E63C020" w14:textId="77777777" w:rsidR="00162112" w:rsidRDefault="00162112" w:rsidP="00162112">
      <w:pPr>
        <w:pStyle w:val="a3"/>
        <w:spacing w:line="360" w:lineRule="auto"/>
        <w:ind w:left="2240" w:right="143"/>
        <w:rPr>
          <w:ins w:id="818" w:author="總公司 駱正達 Chengta.Lo" w:date="2024-01-23T15:56:00Z"/>
          <w:rFonts w:ascii="標楷體" w:eastAsia="標楷體" w:hAnsi="標楷體"/>
        </w:rPr>
      </w:pPr>
    </w:p>
    <w:p w14:paraId="1E72AF20" w14:textId="77777777" w:rsidR="007D5B9F" w:rsidRPr="003F41B9" w:rsidRDefault="007D5B9F" w:rsidP="00162112">
      <w:pPr>
        <w:pStyle w:val="a3"/>
        <w:spacing w:line="360" w:lineRule="auto"/>
        <w:ind w:left="2240" w:right="143"/>
        <w:rPr>
          <w:rFonts w:ascii="標楷體" w:eastAsia="標楷體" w:hAnsi="標楷體" w:hint="eastAsia"/>
        </w:rPr>
      </w:pPr>
    </w:p>
    <w:p w14:paraId="21A45275" w14:textId="536D9CA0" w:rsidR="004D3282" w:rsidRDefault="008E1DF9" w:rsidP="008E1DF9">
      <w:pPr>
        <w:pStyle w:val="a3"/>
        <w:tabs>
          <w:tab w:val="left" w:pos="2327"/>
          <w:tab w:val="left" w:pos="3135"/>
          <w:tab w:val="left" w:pos="3944"/>
          <w:tab w:val="left" w:pos="4887"/>
          <w:tab w:val="left" w:pos="5823"/>
          <w:tab w:val="left" w:pos="6726"/>
          <w:tab w:val="left" w:pos="7662"/>
          <w:tab w:val="left" w:pos="8564"/>
        </w:tabs>
        <w:spacing w:line="400" w:lineRule="exact"/>
        <w:ind w:leftChars="-1" w:left="-2" w:firstLine="1"/>
        <w:jc w:val="distribute"/>
        <w:rPr>
          <w:ins w:id="819" w:author="總公司 李曉娟 Hsiaochuan.Li" w:date="2024-01-18T13:24:00Z"/>
          <w:rFonts w:ascii="標楷體" w:eastAsia="標楷體" w:hAnsi="標楷體"/>
          <w:spacing w:val="-10"/>
        </w:rPr>
      </w:pPr>
      <w:ins w:id="820" w:author="總公司 李曉娟 Hsiaochuan.Li" w:date="2024-01-18T11:41:00Z">
        <w:r>
          <w:rPr>
            <w:rFonts w:ascii="標楷體" w:eastAsia="標楷體" w:hAnsi="標楷體" w:hint="eastAsia"/>
            <w:spacing w:val="-10"/>
          </w:rPr>
          <w:t xml:space="preserve">西元　　</w:t>
        </w:r>
      </w:ins>
      <w:del w:id="821" w:author="總公司 李曉娟 Hsiaochuan.Li" w:date="2024-01-18T11:41:00Z">
        <w:r w:rsidR="00EB2532" w:rsidRPr="003F41B9" w:rsidDel="008E1DF9">
          <w:rPr>
            <w:rFonts w:ascii="標楷體" w:eastAsia="標楷體" w:hAnsi="標楷體"/>
            <w:spacing w:val="-10"/>
          </w:rPr>
          <w:delText>2</w:delText>
        </w:r>
        <w:r w:rsidR="00EB2532" w:rsidRPr="003F41B9" w:rsidDel="008E1DF9">
          <w:rPr>
            <w:rFonts w:ascii="標楷體" w:eastAsia="標楷體" w:hAnsi="標楷體"/>
          </w:rPr>
          <w:tab/>
        </w:r>
        <w:r w:rsidR="00EB2532" w:rsidRPr="003F41B9" w:rsidDel="008E1DF9">
          <w:rPr>
            <w:rFonts w:ascii="標楷體" w:eastAsia="標楷體" w:hAnsi="標楷體"/>
            <w:spacing w:val="-10"/>
          </w:rPr>
          <w:delText>0</w:delText>
        </w:r>
        <w:r w:rsidR="00EB2532" w:rsidRPr="003F41B9" w:rsidDel="008E1DF9">
          <w:rPr>
            <w:rFonts w:ascii="標楷體" w:eastAsia="標楷體" w:hAnsi="標楷體"/>
          </w:rPr>
          <w:tab/>
        </w:r>
        <w:r w:rsidR="00EB2532" w:rsidRPr="003F41B9" w:rsidDel="008E1DF9">
          <w:rPr>
            <w:rFonts w:ascii="標楷體" w:eastAsia="標楷體" w:hAnsi="標楷體"/>
            <w:spacing w:val="-10"/>
          </w:rPr>
          <w:delText>2</w:delText>
        </w:r>
        <w:r w:rsidR="00EB2532" w:rsidRPr="003F41B9" w:rsidDel="008E1DF9">
          <w:rPr>
            <w:rFonts w:ascii="標楷體" w:eastAsia="標楷體" w:hAnsi="標楷體"/>
          </w:rPr>
          <w:tab/>
        </w:r>
        <w:r w:rsidR="00952820" w:rsidRPr="003F41B9" w:rsidDel="008E1DF9">
          <w:rPr>
            <w:rFonts w:ascii="標楷體" w:eastAsia="標楷體" w:hAnsi="標楷體" w:hint="eastAsia"/>
            <w:spacing w:val="-10"/>
          </w:rPr>
          <w:delText>3</w:delText>
        </w:r>
        <w:r w:rsidR="00EB2532" w:rsidRPr="003F41B9" w:rsidDel="008E1DF9">
          <w:rPr>
            <w:rFonts w:ascii="標楷體" w:eastAsia="標楷體" w:hAnsi="標楷體"/>
          </w:rPr>
          <w:tab/>
        </w:r>
      </w:del>
      <w:r w:rsidR="00EB2532" w:rsidRPr="003F41B9">
        <w:rPr>
          <w:rFonts w:ascii="標楷體" w:eastAsia="標楷體" w:hAnsi="標楷體"/>
          <w:spacing w:val="-10"/>
        </w:rPr>
        <w:t>年</w:t>
      </w:r>
      <w:ins w:id="822" w:author="總公司 李曉娟 Hsiaochuan.Li" w:date="2024-01-18T11:41:00Z">
        <w:r>
          <w:rPr>
            <w:rFonts w:ascii="標楷體" w:eastAsia="標楷體" w:hAnsi="標楷體" w:hint="eastAsia"/>
            <w:spacing w:val="-10"/>
          </w:rPr>
          <w:t xml:space="preserve">　　</w:t>
        </w:r>
      </w:ins>
      <w:del w:id="823" w:author="總公司 李曉娟 Hsiaochuan.Li" w:date="2024-01-18T11:41:00Z">
        <w:r w:rsidR="00EB2532" w:rsidRPr="003F41B9" w:rsidDel="008E1DF9">
          <w:rPr>
            <w:rFonts w:ascii="標楷體" w:eastAsia="標楷體" w:hAnsi="標楷體"/>
          </w:rPr>
          <w:tab/>
        </w:r>
        <w:r w:rsidR="00AB5A01" w:rsidRPr="003F41B9" w:rsidDel="008E1DF9">
          <w:rPr>
            <w:rFonts w:ascii="標楷體" w:eastAsia="標楷體" w:hAnsi="標楷體"/>
          </w:rPr>
          <w:delText>11</w:delText>
        </w:r>
        <w:r w:rsidR="00EB2532" w:rsidRPr="003F41B9" w:rsidDel="008E1DF9">
          <w:rPr>
            <w:rFonts w:ascii="標楷體" w:eastAsia="標楷體" w:hAnsi="標楷體"/>
          </w:rPr>
          <w:tab/>
        </w:r>
      </w:del>
      <w:r w:rsidR="00EB2532" w:rsidRPr="003F41B9">
        <w:rPr>
          <w:rFonts w:ascii="標楷體" w:eastAsia="標楷體" w:hAnsi="標楷體"/>
          <w:spacing w:val="-10"/>
        </w:rPr>
        <w:t>月</w:t>
      </w:r>
      <w:ins w:id="824" w:author="總公司 李曉娟 Hsiaochuan.Li" w:date="2024-01-18T11:41:00Z">
        <w:r>
          <w:rPr>
            <w:rFonts w:ascii="標楷體" w:eastAsia="標楷體" w:hAnsi="標楷體" w:hint="eastAsia"/>
            <w:spacing w:val="-10"/>
          </w:rPr>
          <w:t xml:space="preserve">　　</w:t>
        </w:r>
      </w:ins>
      <w:del w:id="825" w:author="總公司 李曉娟 Hsiaochuan.Li" w:date="2024-01-18T11:41:00Z">
        <w:r w:rsidR="00EB2532" w:rsidRPr="003F41B9" w:rsidDel="008E1DF9">
          <w:rPr>
            <w:rFonts w:ascii="標楷體" w:eastAsia="標楷體" w:hAnsi="標楷體"/>
          </w:rPr>
          <w:tab/>
        </w:r>
        <w:r w:rsidR="00EB2532" w:rsidRPr="003F41B9" w:rsidDel="008E1DF9">
          <w:rPr>
            <w:rFonts w:ascii="標楷體" w:eastAsia="標楷體" w:hAnsi="標楷體"/>
          </w:rPr>
          <w:tab/>
        </w:r>
      </w:del>
      <w:r w:rsidR="00EB2532" w:rsidRPr="003F41B9">
        <w:rPr>
          <w:rFonts w:ascii="標楷體" w:eastAsia="標楷體" w:hAnsi="標楷體"/>
          <w:spacing w:val="-10"/>
        </w:rPr>
        <w:t>日</w:t>
      </w:r>
    </w:p>
    <w:p w14:paraId="2F1E861C" w14:textId="77777777" w:rsidR="004D3282" w:rsidRDefault="004D3282">
      <w:pPr>
        <w:rPr>
          <w:ins w:id="826" w:author="總公司 李曉娟 Hsiaochuan.Li" w:date="2024-01-18T13:24:00Z"/>
          <w:rFonts w:ascii="標楷體" w:eastAsia="標楷體" w:hAnsi="標楷體"/>
          <w:spacing w:val="-10"/>
          <w:sz w:val="28"/>
          <w:szCs w:val="28"/>
        </w:rPr>
      </w:pPr>
      <w:ins w:id="827" w:author="總公司 李曉娟 Hsiaochuan.Li" w:date="2024-01-18T13:24:00Z">
        <w:r>
          <w:rPr>
            <w:rFonts w:ascii="標楷體" w:eastAsia="標楷體" w:hAnsi="標楷體"/>
            <w:spacing w:val="-10"/>
          </w:rPr>
          <w:br w:type="page"/>
        </w:r>
      </w:ins>
    </w:p>
    <w:p w14:paraId="6ABA74C8" w14:textId="77777777" w:rsidR="004D3282" w:rsidRDefault="004D3282" w:rsidP="004D3282">
      <w:pPr>
        <w:pStyle w:val="a3"/>
        <w:tabs>
          <w:tab w:val="left" w:pos="2327"/>
          <w:tab w:val="left" w:pos="3135"/>
          <w:tab w:val="left" w:pos="3944"/>
          <w:tab w:val="left" w:pos="4887"/>
          <w:tab w:val="left" w:pos="5823"/>
          <w:tab w:val="left" w:pos="6726"/>
          <w:tab w:val="left" w:pos="7662"/>
          <w:tab w:val="left" w:pos="8564"/>
        </w:tabs>
        <w:spacing w:line="400" w:lineRule="exact"/>
        <w:ind w:leftChars="-1" w:left="-2" w:firstLine="1"/>
        <w:rPr>
          <w:ins w:id="828" w:author="總公司 李曉娟 Hsiaochuan.Li" w:date="2024-01-18T13:29:00Z"/>
          <w:rFonts w:ascii="標楷體" w:eastAsia="標楷體" w:hAnsi="標楷體"/>
        </w:rPr>
        <w:sectPr w:rsidR="004D3282" w:rsidSect="003F41B9">
          <w:footerReference w:type="default" r:id="rId8"/>
          <w:pgSz w:w="11910" w:h="16840"/>
          <w:pgMar w:top="1418" w:right="851" w:bottom="1134" w:left="851" w:header="340" w:footer="567" w:gutter="0"/>
          <w:cols w:space="720"/>
          <w:docGrid w:linePitch="299"/>
        </w:sectPr>
      </w:pPr>
    </w:p>
    <w:p w14:paraId="16B5B1AB" w14:textId="7EDAD2D2" w:rsidR="00523818" w:rsidRDefault="004D3282" w:rsidP="004D3282">
      <w:pPr>
        <w:pStyle w:val="a3"/>
        <w:tabs>
          <w:tab w:val="left" w:pos="2327"/>
          <w:tab w:val="left" w:pos="3135"/>
          <w:tab w:val="left" w:pos="3944"/>
          <w:tab w:val="left" w:pos="4887"/>
          <w:tab w:val="left" w:pos="5823"/>
          <w:tab w:val="left" w:pos="6726"/>
          <w:tab w:val="left" w:pos="7662"/>
          <w:tab w:val="left" w:pos="8564"/>
        </w:tabs>
        <w:spacing w:line="400" w:lineRule="exact"/>
        <w:ind w:leftChars="-1" w:left="-2" w:firstLine="1"/>
        <w:rPr>
          <w:ins w:id="829" w:author="總公司 李曉娟 Hsiaochuan.Li" w:date="2024-01-18T13:25:00Z"/>
          <w:rFonts w:ascii="標楷體" w:eastAsia="標楷體" w:hAnsi="標楷體"/>
        </w:rPr>
      </w:pPr>
      <w:ins w:id="830" w:author="總公司 李曉娟 Hsiaochuan.Li" w:date="2024-01-18T13:24:00Z">
        <w:r>
          <w:rPr>
            <w:rFonts w:ascii="標楷體" w:eastAsia="標楷體" w:hAnsi="標楷體" w:hint="eastAsia"/>
          </w:rPr>
          <w:t>附件</w:t>
        </w:r>
      </w:ins>
      <w:ins w:id="831" w:author="總公司 李曉娟 Hsiaochuan.Li" w:date="2024-01-19T08:48:00Z">
        <w:r w:rsidR="009A4B3E">
          <w:rPr>
            <w:rFonts w:ascii="標楷體" w:eastAsia="標楷體" w:hAnsi="標楷體" w:hint="eastAsia"/>
          </w:rPr>
          <w:t>一</w:t>
        </w:r>
      </w:ins>
      <w:ins w:id="832" w:author="總公司 李曉娟 Hsiaochuan.Li" w:date="2024-01-18T13:24:00Z">
        <w:r>
          <w:rPr>
            <w:rFonts w:ascii="標楷體" w:eastAsia="標楷體" w:hAnsi="標楷體" w:hint="eastAsia"/>
          </w:rPr>
          <w:t>:</w:t>
        </w:r>
      </w:ins>
      <w:ins w:id="833" w:author="總公司 李曉娟 Hsiaochuan.Li" w:date="2024-01-18T13:25:00Z">
        <w:r>
          <w:rPr>
            <w:rFonts w:ascii="標楷體" w:eastAsia="標楷體" w:hAnsi="標楷體" w:hint="eastAsia"/>
          </w:rPr>
          <w:t>設備安裝地點及聯絡人資訊</w:t>
        </w:r>
      </w:ins>
    </w:p>
    <w:p w14:paraId="5B81E4B8" w14:textId="4999A339" w:rsidR="004D3282" w:rsidRDefault="00531EEF" w:rsidP="00531EEF">
      <w:pPr>
        <w:pStyle w:val="a3"/>
        <w:numPr>
          <w:ilvl w:val="0"/>
          <w:numId w:val="1"/>
        </w:numPr>
        <w:tabs>
          <w:tab w:val="left" w:pos="2327"/>
          <w:tab w:val="left" w:pos="3135"/>
          <w:tab w:val="left" w:pos="3944"/>
          <w:tab w:val="left" w:pos="4887"/>
          <w:tab w:val="left" w:pos="5823"/>
          <w:tab w:val="left" w:pos="6726"/>
          <w:tab w:val="left" w:pos="7662"/>
          <w:tab w:val="left" w:pos="8564"/>
        </w:tabs>
        <w:spacing w:line="400" w:lineRule="exact"/>
        <w:rPr>
          <w:ins w:id="834" w:author="總公司 李曉娟 Hsiaochuan.Li" w:date="2024-01-18T16:31:00Z"/>
          <w:rFonts w:ascii="標楷體" w:eastAsia="標楷體" w:hAnsi="標楷體"/>
        </w:rPr>
      </w:pPr>
      <w:ins w:id="835" w:author="總公司 李曉娟 Hsiaochuan.Li" w:date="2024-01-18T16:30:00Z">
        <w:r>
          <w:rPr>
            <w:rFonts w:ascii="標楷體" w:eastAsia="標楷體" w:hAnsi="標楷體" w:hint="eastAsia"/>
          </w:rPr>
          <w:t>達和環保服務股份有限公司(訂貨單號</w:t>
        </w:r>
      </w:ins>
      <w:ins w:id="836" w:author="總公司 李曉娟 Hsiaochuan.Li" w:date="2024-01-18T16:32:00Z">
        <w:r>
          <w:rPr>
            <w:rFonts w:ascii="標楷體" w:eastAsia="標楷體" w:hAnsi="標楷體" w:hint="eastAsia"/>
          </w:rPr>
          <w:t xml:space="preserve"> </w:t>
        </w:r>
      </w:ins>
      <w:ins w:id="837" w:author="總公司 李曉娟 Hsiaochuan.Li" w:date="2024-01-18T16:39:00Z">
        <w:r w:rsidR="00FB6331">
          <w:rPr>
            <w:rFonts w:ascii="標楷體" w:eastAsia="標楷體" w:hAnsi="標楷體" w:hint="eastAsia"/>
          </w:rPr>
          <w:t>HQ</w:t>
        </w:r>
      </w:ins>
      <w:ins w:id="838" w:author="總公司 李曉娟 Hsiaochuan.Li" w:date="2024-01-18T16:40:00Z">
        <w:r w:rsidR="00FB6331">
          <w:rPr>
            <w:rFonts w:ascii="標楷體" w:eastAsia="標楷體" w:hAnsi="標楷體" w:hint="eastAsia"/>
          </w:rPr>
          <w:t>-112-02</w:t>
        </w:r>
      </w:ins>
      <w:ins w:id="839" w:author="總公司 李曉娟 Hsiaochuan.Li" w:date="2024-01-18T16:32:00Z">
        <w:r>
          <w:rPr>
            <w:rFonts w:ascii="標楷體" w:eastAsia="標楷體" w:hAnsi="標楷體" w:hint="eastAsia"/>
          </w:rPr>
          <w:t>，設備</w:t>
        </w:r>
      </w:ins>
      <w:proofErr w:type="spellStart"/>
      <w:ins w:id="840" w:author="總公司 李曉娟 Hsiaochuan.Li" w:date="2024-01-18T16:33:00Z">
        <w:r w:rsidRPr="003F41B9">
          <w:rPr>
            <w:rFonts w:ascii="標楷體" w:eastAsia="標楷體" w:hAnsi="標楷體"/>
            <w:spacing w:val="21"/>
          </w:rPr>
          <w:t>Fortigate</w:t>
        </w:r>
        <w:proofErr w:type="spellEnd"/>
        <w:r w:rsidRPr="003F41B9">
          <w:rPr>
            <w:rFonts w:ascii="標楷體" w:eastAsia="標楷體" w:hAnsi="標楷體"/>
            <w:spacing w:val="21"/>
          </w:rPr>
          <w:t xml:space="preserve"> 40F </w:t>
        </w:r>
        <w:r>
          <w:rPr>
            <w:rFonts w:ascii="標楷體" w:eastAsia="標楷體" w:hAnsi="標楷體" w:hint="eastAsia"/>
            <w:spacing w:val="21"/>
          </w:rPr>
          <w:t>4</w:t>
        </w:r>
        <w:r w:rsidRPr="003F41B9">
          <w:rPr>
            <w:rFonts w:ascii="標楷體" w:eastAsia="標楷體" w:hAnsi="標楷體"/>
            <w:spacing w:val="21"/>
          </w:rPr>
          <w:t>台</w:t>
        </w:r>
      </w:ins>
      <w:ins w:id="841" w:author="總公司 李曉娟 Hsiaochuan.Li" w:date="2024-01-18T16:34:00Z">
        <w:r>
          <w:rPr>
            <w:rFonts w:ascii="標楷體" w:eastAsia="標楷體" w:hAnsi="標楷體" w:hint="eastAsia"/>
            <w:spacing w:val="21"/>
          </w:rPr>
          <w:t>及</w:t>
        </w:r>
      </w:ins>
      <w:ins w:id="842" w:author="總公司 李曉娟 Hsiaochuan.Li" w:date="2024-01-18T16:33:00Z">
        <w:r w:rsidRPr="003F41B9">
          <w:rPr>
            <w:rFonts w:ascii="標楷體" w:eastAsia="標楷體" w:hAnsi="標楷體"/>
            <w:spacing w:val="21"/>
          </w:rPr>
          <w:t>FAZ-150G 1台</w:t>
        </w:r>
        <w:r>
          <w:rPr>
            <w:rFonts w:ascii="標楷體" w:eastAsia="標楷體" w:hAnsi="標楷體" w:hint="eastAsia"/>
            <w:spacing w:val="21"/>
          </w:rPr>
          <w:t>)</w:t>
        </w:r>
      </w:ins>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Change w:id="843" w:author="總公司 李曉娟 Hsiaochuan.Li" w:date="2024-01-18T16:58:00Z">
          <w:tblPr>
            <w:tblW w:w="14140" w:type="dxa"/>
            <w:tblCellMar>
              <w:left w:w="28" w:type="dxa"/>
              <w:right w:w="28" w:type="dxa"/>
            </w:tblCellMar>
            <w:tblLook w:val="04A0" w:firstRow="1" w:lastRow="0" w:firstColumn="1" w:lastColumn="0" w:noHBand="0" w:noVBand="1"/>
          </w:tblPr>
        </w:tblPrChange>
      </w:tblPr>
      <w:tblGrid>
        <w:gridCol w:w="700"/>
        <w:gridCol w:w="1600"/>
        <w:gridCol w:w="4374"/>
        <w:gridCol w:w="1163"/>
        <w:gridCol w:w="1509"/>
        <w:gridCol w:w="1654"/>
        <w:gridCol w:w="3140"/>
        <w:tblGridChange w:id="844">
          <w:tblGrid>
            <w:gridCol w:w="40"/>
            <w:gridCol w:w="660"/>
            <w:gridCol w:w="40"/>
            <w:gridCol w:w="1560"/>
            <w:gridCol w:w="40"/>
            <w:gridCol w:w="4334"/>
            <w:gridCol w:w="40"/>
            <w:gridCol w:w="1123"/>
            <w:gridCol w:w="40"/>
            <w:gridCol w:w="1324"/>
            <w:gridCol w:w="145"/>
            <w:gridCol w:w="1654"/>
            <w:gridCol w:w="40"/>
            <w:gridCol w:w="3100"/>
            <w:gridCol w:w="40"/>
          </w:tblGrid>
        </w:tblGridChange>
      </w:tblGrid>
      <w:tr w:rsidR="00FB6331" w:rsidRPr="00C8078C" w14:paraId="6AE07628" w14:textId="77777777" w:rsidTr="00E25164">
        <w:trPr>
          <w:trHeight w:val="405"/>
          <w:ins w:id="845" w:author="總公司 李曉娟 Hsiaochuan.Li" w:date="2024-01-18T16:31:00Z"/>
          <w:trPrChange w:id="846" w:author="總公司 李曉娟 Hsiaochuan.Li" w:date="2024-01-18T16:58:00Z">
            <w:trPr>
              <w:gridBefore w:val="1"/>
              <w:trHeight w:val="405"/>
            </w:trPr>
          </w:trPrChange>
        </w:trPr>
        <w:tc>
          <w:tcPr>
            <w:tcW w:w="700" w:type="dxa"/>
            <w:shd w:val="clear" w:color="auto" w:fill="EEECE1" w:themeFill="background2"/>
            <w:noWrap/>
            <w:vAlign w:val="center"/>
            <w:hideMark/>
            <w:tcPrChange w:id="847" w:author="總公司 李曉娟 Hsiaochuan.Li" w:date="2024-01-18T16:58:00Z">
              <w:tcPr>
                <w:tcW w:w="700" w:type="dxa"/>
                <w:gridSpan w:val="2"/>
                <w:tcBorders>
                  <w:top w:val="single" w:sz="8" w:space="0" w:color="auto"/>
                  <w:left w:val="single" w:sz="8" w:space="0" w:color="auto"/>
                  <w:bottom w:val="single" w:sz="8" w:space="0" w:color="auto"/>
                  <w:right w:val="single" w:sz="8" w:space="0" w:color="auto"/>
                </w:tcBorders>
                <w:shd w:val="clear" w:color="auto" w:fill="EEECE1" w:themeFill="background2"/>
                <w:noWrap/>
                <w:vAlign w:val="center"/>
                <w:hideMark/>
              </w:tcPr>
            </w:tcPrChange>
          </w:tcPr>
          <w:p w14:paraId="61F5C197" w14:textId="77777777" w:rsidR="00531EEF" w:rsidRPr="00C8078C" w:rsidRDefault="00531EEF" w:rsidP="00EA58C5">
            <w:pPr>
              <w:widowControl/>
              <w:autoSpaceDE/>
              <w:autoSpaceDN/>
              <w:jc w:val="center"/>
              <w:rPr>
                <w:ins w:id="848" w:author="總公司 李曉娟 Hsiaochuan.Li" w:date="2024-01-18T16:31:00Z"/>
                <w:rFonts w:ascii="新細明體" w:eastAsia="新細明體" w:hAnsi="新細明體" w:cs="新細明體"/>
                <w:b/>
                <w:bCs/>
                <w:sz w:val="24"/>
                <w:szCs w:val="24"/>
              </w:rPr>
            </w:pPr>
            <w:ins w:id="849" w:author="總公司 李曉娟 Hsiaochuan.Li" w:date="2024-01-18T16:31:00Z">
              <w:r w:rsidRPr="00C8078C">
                <w:rPr>
                  <w:rFonts w:ascii="新細明體" w:eastAsia="新細明體" w:hAnsi="新細明體" w:cs="新細明體" w:hint="eastAsia"/>
                  <w:b/>
                  <w:bCs/>
                  <w:sz w:val="24"/>
                  <w:szCs w:val="24"/>
                </w:rPr>
                <w:t>序號</w:t>
              </w:r>
            </w:ins>
          </w:p>
        </w:tc>
        <w:tc>
          <w:tcPr>
            <w:tcW w:w="1600" w:type="dxa"/>
            <w:shd w:val="clear" w:color="auto" w:fill="EEECE1" w:themeFill="background2"/>
            <w:noWrap/>
            <w:vAlign w:val="center"/>
            <w:hideMark/>
            <w:tcPrChange w:id="850" w:author="總公司 李曉娟 Hsiaochuan.Li" w:date="2024-01-18T16:58:00Z">
              <w:tcPr>
                <w:tcW w:w="1600" w:type="dxa"/>
                <w:gridSpan w:val="2"/>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2C10967F" w14:textId="77777777" w:rsidR="00531EEF" w:rsidRPr="00C8078C" w:rsidRDefault="00531EEF" w:rsidP="00EA58C5">
            <w:pPr>
              <w:widowControl/>
              <w:autoSpaceDE/>
              <w:autoSpaceDN/>
              <w:jc w:val="center"/>
              <w:rPr>
                <w:ins w:id="851" w:author="總公司 李曉娟 Hsiaochuan.Li" w:date="2024-01-18T16:31:00Z"/>
                <w:rFonts w:ascii="新細明體" w:eastAsia="新細明體" w:hAnsi="新細明體" w:cs="新細明體"/>
                <w:b/>
                <w:bCs/>
                <w:sz w:val="24"/>
                <w:szCs w:val="24"/>
              </w:rPr>
            </w:pPr>
            <w:ins w:id="852" w:author="總公司 李曉娟 Hsiaochuan.Li" w:date="2024-01-18T16:31:00Z">
              <w:r w:rsidRPr="00C8078C">
                <w:rPr>
                  <w:rFonts w:ascii="新細明體" w:eastAsia="新細明體" w:hAnsi="新細明體" w:cs="新細明體" w:hint="eastAsia"/>
                  <w:b/>
                  <w:bCs/>
                  <w:sz w:val="24"/>
                  <w:szCs w:val="24"/>
                </w:rPr>
                <w:t>安裝單位別</w:t>
              </w:r>
            </w:ins>
          </w:p>
        </w:tc>
        <w:tc>
          <w:tcPr>
            <w:tcW w:w="4374" w:type="dxa"/>
            <w:shd w:val="clear" w:color="auto" w:fill="EEECE1" w:themeFill="background2"/>
            <w:noWrap/>
            <w:vAlign w:val="center"/>
            <w:hideMark/>
            <w:tcPrChange w:id="853" w:author="總公司 李曉娟 Hsiaochuan.Li" w:date="2024-01-18T16:58:00Z">
              <w:tcPr>
                <w:tcW w:w="4374" w:type="dxa"/>
                <w:gridSpan w:val="2"/>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136A5B68" w14:textId="77777777" w:rsidR="00531EEF" w:rsidRPr="00C8078C" w:rsidRDefault="00531EEF" w:rsidP="00EA58C5">
            <w:pPr>
              <w:widowControl/>
              <w:autoSpaceDE/>
              <w:autoSpaceDN/>
              <w:jc w:val="center"/>
              <w:rPr>
                <w:ins w:id="854" w:author="總公司 李曉娟 Hsiaochuan.Li" w:date="2024-01-18T16:31:00Z"/>
                <w:rFonts w:ascii="新細明體" w:eastAsia="新細明體" w:hAnsi="新細明體" w:cs="新細明體"/>
                <w:b/>
                <w:bCs/>
                <w:sz w:val="24"/>
                <w:szCs w:val="24"/>
              </w:rPr>
            </w:pPr>
            <w:ins w:id="855" w:author="總公司 李曉娟 Hsiaochuan.Li" w:date="2024-01-18T16:31:00Z">
              <w:r w:rsidRPr="00C8078C">
                <w:rPr>
                  <w:rFonts w:ascii="新細明體" w:eastAsia="新細明體" w:hAnsi="新細明體" w:cs="新細明體" w:hint="eastAsia"/>
                  <w:b/>
                  <w:bCs/>
                  <w:sz w:val="24"/>
                  <w:szCs w:val="24"/>
                </w:rPr>
                <w:t>地址</w:t>
              </w:r>
            </w:ins>
          </w:p>
        </w:tc>
        <w:tc>
          <w:tcPr>
            <w:tcW w:w="1163" w:type="dxa"/>
            <w:shd w:val="clear" w:color="auto" w:fill="EEECE1" w:themeFill="background2"/>
            <w:vAlign w:val="center"/>
            <w:hideMark/>
            <w:tcPrChange w:id="856" w:author="總公司 李曉娟 Hsiaochuan.Li" w:date="2024-01-18T16:58:00Z">
              <w:tcPr>
                <w:tcW w:w="1163" w:type="dxa"/>
                <w:gridSpan w:val="2"/>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72417361" w14:textId="77777777" w:rsidR="00531EEF" w:rsidRPr="00C8078C" w:rsidRDefault="00531EEF" w:rsidP="00EA58C5">
            <w:pPr>
              <w:widowControl/>
              <w:autoSpaceDE/>
              <w:autoSpaceDN/>
              <w:jc w:val="center"/>
              <w:rPr>
                <w:ins w:id="857" w:author="總公司 李曉娟 Hsiaochuan.Li" w:date="2024-01-18T16:31:00Z"/>
                <w:rFonts w:ascii="新細明體" w:eastAsia="新細明體" w:hAnsi="新細明體" w:cs="新細明體"/>
                <w:b/>
                <w:bCs/>
                <w:sz w:val="24"/>
                <w:szCs w:val="24"/>
              </w:rPr>
            </w:pPr>
            <w:ins w:id="858" w:author="總公司 李曉娟 Hsiaochuan.Li" w:date="2024-01-18T16:31:00Z">
              <w:r w:rsidRPr="00C8078C">
                <w:rPr>
                  <w:rFonts w:ascii="新細明體" w:eastAsia="新細明體" w:hAnsi="新細明體" w:cs="新細明體" w:hint="eastAsia"/>
                  <w:b/>
                  <w:bCs/>
                  <w:sz w:val="24"/>
                  <w:szCs w:val="24"/>
                </w:rPr>
                <w:t>聯絡人</w:t>
              </w:r>
            </w:ins>
          </w:p>
        </w:tc>
        <w:tc>
          <w:tcPr>
            <w:tcW w:w="1509" w:type="dxa"/>
            <w:shd w:val="clear" w:color="auto" w:fill="EEECE1" w:themeFill="background2"/>
            <w:vAlign w:val="center"/>
            <w:hideMark/>
            <w:tcPrChange w:id="859" w:author="總公司 李曉娟 Hsiaochuan.Li" w:date="2024-01-18T16:58:00Z">
              <w:tcPr>
                <w:tcW w:w="1324"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53F43ED5" w14:textId="77777777" w:rsidR="00531EEF" w:rsidRPr="00C8078C" w:rsidRDefault="00531EEF" w:rsidP="00EA58C5">
            <w:pPr>
              <w:widowControl/>
              <w:autoSpaceDE/>
              <w:autoSpaceDN/>
              <w:jc w:val="center"/>
              <w:rPr>
                <w:ins w:id="860" w:author="總公司 李曉娟 Hsiaochuan.Li" w:date="2024-01-18T16:31:00Z"/>
                <w:rFonts w:ascii="新細明體" w:eastAsia="新細明體" w:hAnsi="新細明體" w:cs="新細明體"/>
                <w:b/>
                <w:bCs/>
                <w:sz w:val="24"/>
                <w:szCs w:val="24"/>
              </w:rPr>
            </w:pPr>
            <w:ins w:id="861" w:author="總公司 李曉娟 Hsiaochuan.Li" w:date="2024-01-18T16:31:00Z">
              <w:r w:rsidRPr="00C8078C">
                <w:rPr>
                  <w:rFonts w:ascii="新細明體" w:eastAsia="新細明體" w:hAnsi="新細明體" w:cs="新細明體" w:hint="eastAsia"/>
                  <w:b/>
                  <w:bCs/>
                  <w:sz w:val="24"/>
                  <w:szCs w:val="24"/>
                </w:rPr>
                <w:t>手機</w:t>
              </w:r>
            </w:ins>
          </w:p>
        </w:tc>
        <w:tc>
          <w:tcPr>
            <w:tcW w:w="1654" w:type="dxa"/>
            <w:shd w:val="clear" w:color="auto" w:fill="EEECE1" w:themeFill="background2"/>
            <w:vAlign w:val="center"/>
            <w:hideMark/>
            <w:tcPrChange w:id="862" w:author="總公司 李曉娟 Hsiaochuan.Li" w:date="2024-01-18T16:58:00Z">
              <w:tcPr>
                <w:tcW w:w="1839" w:type="dxa"/>
                <w:gridSpan w:val="3"/>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5C1B4F1D" w14:textId="77777777" w:rsidR="00531EEF" w:rsidRPr="00C8078C" w:rsidRDefault="00531EEF" w:rsidP="00EA58C5">
            <w:pPr>
              <w:widowControl/>
              <w:autoSpaceDE/>
              <w:autoSpaceDN/>
              <w:jc w:val="center"/>
              <w:rPr>
                <w:ins w:id="863" w:author="總公司 李曉娟 Hsiaochuan.Li" w:date="2024-01-18T16:31:00Z"/>
                <w:rFonts w:ascii="新細明體" w:eastAsia="新細明體" w:hAnsi="新細明體" w:cs="新細明體"/>
                <w:b/>
                <w:bCs/>
                <w:sz w:val="24"/>
                <w:szCs w:val="24"/>
              </w:rPr>
            </w:pPr>
            <w:ins w:id="864" w:author="總公司 李曉娟 Hsiaochuan.Li" w:date="2024-01-18T16:31:00Z">
              <w:r w:rsidRPr="00C8078C">
                <w:rPr>
                  <w:rFonts w:ascii="新細明體" w:eastAsia="新細明體" w:hAnsi="新細明體" w:cs="新細明體" w:hint="eastAsia"/>
                  <w:b/>
                  <w:bCs/>
                  <w:sz w:val="24"/>
                  <w:szCs w:val="24"/>
                </w:rPr>
                <w:t>公司電話</w:t>
              </w:r>
            </w:ins>
          </w:p>
        </w:tc>
        <w:tc>
          <w:tcPr>
            <w:tcW w:w="3140" w:type="dxa"/>
            <w:shd w:val="clear" w:color="auto" w:fill="EEECE1" w:themeFill="background2"/>
            <w:noWrap/>
            <w:vAlign w:val="center"/>
            <w:hideMark/>
            <w:tcPrChange w:id="865" w:author="總公司 李曉娟 Hsiaochuan.Li" w:date="2024-01-18T16:58:00Z">
              <w:tcPr>
                <w:tcW w:w="3140" w:type="dxa"/>
                <w:gridSpan w:val="2"/>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1EB6EE4B" w14:textId="77777777" w:rsidR="00531EEF" w:rsidRPr="00C8078C" w:rsidRDefault="00531EEF" w:rsidP="00EA58C5">
            <w:pPr>
              <w:widowControl/>
              <w:autoSpaceDE/>
              <w:autoSpaceDN/>
              <w:jc w:val="center"/>
              <w:rPr>
                <w:ins w:id="866" w:author="總公司 李曉娟 Hsiaochuan.Li" w:date="2024-01-18T16:31:00Z"/>
                <w:rFonts w:ascii="新細明體" w:eastAsia="新細明體" w:hAnsi="新細明體" w:cs="新細明體"/>
                <w:b/>
                <w:bCs/>
                <w:sz w:val="24"/>
                <w:szCs w:val="24"/>
              </w:rPr>
            </w:pPr>
            <w:ins w:id="867" w:author="總公司 李曉娟 Hsiaochuan.Li" w:date="2024-01-18T16:31:00Z">
              <w:r w:rsidRPr="00C8078C">
                <w:rPr>
                  <w:rFonts w:ascii="新細明體" w:eastAsia="新細明體" w:hAnsi="新細明體" w:cs="新細明體" w:hint="eastAsia"/>
                  <w:b/>
                  <w:bCs/>
                  <w:sz w:val="24"/>
                  <w:szCs w:val="24"/>
                </w:rPr>
                <w:t>E-Mail</w:t>
              </w:r>
            </w:ins>
          </w:p>
        </w:tc>
      </w:tr>
      <w:tr w:rsidR="00531EEF" w:rsidRPr="00C8078C" w14:paraId="03A8D9DB" w14:textId="77777777" w:rsidTr="007D5B9F">
        <w:trPr>
          <w:trHeight w:val="420"/>
          <w:ins w:id="868" w:author="總公司 李曉娟 Hsiaochuan.Li" w:date="2024-01-18T16:31:00Z"/>
          <w:trPrChange w:id="869" w:author="總公司 駱正達 Chengta.Lo" w:date="2024-01-23T15:56:00Z">
            <w:trPr>
              <w:gridBefore w:val="1"/>
              <w:trHeight w:val="420"/>
            </w:trPr>
          </w:trPrChange>
        </w:trPr>
        <w:tc>
          <w:tcPr>
            <w:tcW w:w="700" w:type="dxa"/>
            <w:shd w:val="clear" w:color="auto" w:fill="auto"/>
            <w:noWrap/>
            <w:vAlign w:val="center"/>
            <w:hideMark/>
            <w:tcPrChange w:id="870" w:author="總公司 駱正達 Chengta.Lo" w:date="2024-01-23T15:56:00Z">
              <w:tcPr>
                <w:tcW w:w="700" w:type="dxa"/>
                <w:gridSpan w:val="2"/>
                <w:tcBorders>
                  <w:top w:val="nil"/>
                  <w:left w:val="single" w:sz="8" w:space="0" w:color="auto"/>
                  <w:bottom w:val="single" w:sz="8" w:space="0" w:color="auto"/>
                  <w:right w:val="single" w:sz="8" w:space="0" w:color="auto"/>
                </w:tcBorders>
                <w:shd w:val="clear" w:color="000000" w:fill="E4DFEC"/>
                <w:noWrap/>
                <w:vAlign w:val="center"/>
                <w:hideMark/>
              </w:tcPr>
            </w:tcPrChange>
          </w:tcPr>
          <w:p w14:paraId="4021BE3D" w14:textId="77777777" w:rsidR="00531EEF" w:rsidRPr="00C8078C" w:rsidRDefault="00531EEF" w:rsidP="00EA58C5">
            <w:pPr>
              <w:widowControl/>
              <w:autoSpaceDE/>
              <w:autoSpaceDN/>
              <w:jc w:val="center"/>
              <w:rPr>
                <w:ins w:id="871" w:author="總公司 李曉娟 Hsiaochuan.Li" w:date="2024-01-18T16:31:00Z"/>
                <w:rFonts w:ascii="新細明體" w:eastAsia="新細明體" w:hAnsi="新細明體" w:cs="新細明體"/>
                <w:color w:val="000000"/>
                <w:sz w:val="24"/>
                <w:szCs w:val="24"/>
              </w:rPr>
            </w:pPr>
            <w:ins w:id="872" w:author="總公司 李曉娟 Hsiaochuan.Li" w:date="2024-01-18T16:31:00Z">
              <w:r w:rsidRPr="00C8078C">
                <w:rPr>
                  <w:rFonts w:ascii="新細明體" w:eastAsia="新細明體" w:hAnsi="新細明體" w:cs="新細明體" w:hint="eastAsia"/>
                  <w:color w:val="000000"/>
                  <w:sz w:val="24"/>
                  <w:szCs w:val="24"/>
                </w:rPr>
                <w:t>1</w:t>
              </w:r>
            </w:ins>
          </w:p>
        </w:tc>
        <w:tc>
          <w:tcPr>
            <w:tcW w:w="1600" w:type="dxa"/>
            <w:shd w:val="clear" w:color="auto" w:fill="auto"/>
            <w:noWrap/>
            <w:vAlign w:val="center"/>
            <w:hideMark/>
            <w:tcPrChange w:id="873" w:author="總公司 駱正達 Chengta.Lo" w:date="2024-01-23T15:56:00Z">
              <w:tcPr>
                <w:tcW w:w="1600" w:type="dxa"/>
                <w:gridSpan w:val="2"/>
                <w:tcBorders>
                  <w:top w:val="nil"/>
                  <w:left w:val="nil"/>
                  <w:bottom w:val="single" w:sz="8" w:space="0" w:color="auto"/>
                  <w:right w:val="single" w:sz="8" w:space="0" w:color="auto"/>
                </w:tcBorders>
                <w:shd w:val="clear" w:color="000000" w:fill="E4DFEC"/>
                <w:noWrap/>
                <w:vAlign w:val="center"/>
                <w:hideMark/>
              </w:tcPr>
            </w:tcPrChange>
          </w:tcPr>
          <w:p w14:paraId="698BFE9A" w14:textId="3ED134A7" w:rsidR="00531EEF" w:rsidRPr="00C8078C" w:rsidRDefault="00531EEF" w:rsidP="00EA58C5">
            <w:pPr>
              <w:widowControl/>
              <w:autoSpaceDE/>
              <w:autoSpaceDN/>
              <w:jc w:val="both"/>
              <w:rPr>
                <w:ins w:id="874" w:author="總公司 李曉娟 Hsiaochuan.Li" w:date="2024-01-18T16:31:00Z"/>
                <w:rFonts w:ascii="新細明體" w:eastAsia="新細明體" w:hAnsi="新細明體" w:cs="新細明體"/>
                <w:color w:val="000000"/>
                <w:sz w:val="24"/>
                <w:szCs w:val="24"/>
              </w:rPr>
            </w:pPr>
            <w:ins w:id="875" w:author="總公司 李曉娟 Hsiaochuan.Li" w:date="2024-01-18T16:32:00Z">
              <w:r>
                <w:rPr>
                  <w:rFonts w:ascii="新細明體" w:eastAsia="新細明體" w:hAnsi="新細明體" w:cs="新細明體" w:hint="eastAsia"/>
                  <w:color w:val="000000"/>
                  <w:sz w:val="24"/>
                  <w:szCs w:val="24"/>
                </w:rPr>
                <w:t>達和</w:t>
              </w:r>
            </w:ins>
            <w:ins w:id="876" w:author="總公司 李曉娟 Hsiaochuan.Li" w:date="2024-01-18T16:31:00Z">
              <w:r w:rsidRPr="00C8078C">
                <w:rPr>
                  <w:rFonts w:ascii="新細明體" w:eastAsia="新細明體" w:hAnsi="新細明體" w:cs="新細明體" w:hint="eastAsia"/>
                  <w:color w:val="000000"/>
                  <w:sz w:val="24"/>
                  <w:szCs w:val="24"/>
                </w:rPr>
                <w:t>(總處)</w:t>
              </w:r>
            </w:ins>
          </w:p>
        </w:tc>
        <w:tc>
          <w:tcPr>
            <w:tcW w:w="4374" w:type="dxa"/>
            <w:shd w:val="clear" w:color="auto" w:fill="auto"/>
            <w:noWrap/>
            <w:vAlign w:val="center"/>
            <w:hideMark/>
            <w:tcPrChange w:id="877" w:author="總公司 駱正達 Chengta.Lo" w:date="2024-01-23T15:56:00Z">
              <w:tcPr>
                <w:tcW w:w="4374" w:type="dxa"/>
                <w:gridSpan w:val="2"/>
                <w:tcBorders>
                  <w:top w:val="nil"/>
                  <w:left w:val="nil"/>
                  <w:bottom w:val="single" w:sz="8" w:space="0" w:color="auto"/>
                  <w:right w:val="single" w:sz="8" w:space="0" w:color="auto"/>
                </w:tcBorders>
                <w:shd w:val="clear" w:color="000000" w:fill="E4DFEC"/>
                <w:noWrap/>
                <w:vAlign w:val="center"/>
                <w:hideMark/>
              </w:tcPr>
            </w:tcPrChange>
          </w:tcPr>
          <w:p w14:paraId="3AB34EFC" w14:textId="0B94A967" w:rsidR="00531EEF" w:rsidRPr="00C8078C" w:rsidRDefault="00531EEF" w:rsidP="00EA58C5">
            <w:pPr>
              <w:widowControl/>
              <w:autoSpaceDE/>
              <w:autoSpaceDN/>
              <w:jc w:val="both"/>
              <w:rPr>
                <w:ins w:id="878" w:author="總公司 李曉娟 Hsiaochuan.Li" w:date="2024-01-18T16:31:00Z"/>
                <w:rFonts w:ascii="新細明體" w:eastAsia="新細明體" w:hAnsi="新細明體" w:cs="新細明體"/>
                <w:color w:val="000000"/>
                <w:sz w:val="24"/>
                <w:szCs w:val="24"/>
              </w:rPr>
            </w:pPr>
            <w:ins w:id="879" w:author="總公司 李曉娟 Hsiaochuan.Li" w:date="2024-01-18T16:31:00Z">
              <w:r w:rsidRPr="00C8078C">
                <w:rPr>
                  <w:rFonts w:ascii="新細明體" w:eastAsia="新細明體" w:hAnsi="新細明體" w:cs="新細明體" w:hint="eastAsia"/>
                  <w:color w:val="000000"/>
                  <w:sz w:val="24"/>
                  <w:szCs w:val="24"/>
                </w:rPr>
                <w:t>104台北市中山區德惠街16之5號</w:t>
              </w:r>
            </w:ins>
            <w:ins w:id="880" w:author="總公司 李曉娟 Hsiaochuan.Li" w:date="2024-01-18T16:32:00Z">
              <w:r>
                <w:rPr>
                  <w:rFonts w:ascii="新細明體" w:eastAsia="新細明體" w:hAnsi="新細明體" w:cs="新細明體" w:hint="eastAsia"/>
                  <w:color w:val="000000"/>
                  <w:sz w:val="24"/>
                  <w:szCs w:val="24"/>
                </w:rPr>
                <w:t>7</w:t>
              </w:r>
            </w:ins>
            <w:ins w:id="881" w:author="總公司 李曉娟 Hsiaochuan.Li" w:date="2024-01-18T16:31:00Z">
              <w:r w:rsidRPr="00C8078C">
                <w:rPr>
                  <w:rFonts w:ascii="新細明體" w:eastAsia="新細明體" w:hAnsi="新細明體" w:cs="新細明體" w:hint="eastAsia"/>
                  <w:color w:val="000000"/>
                  <w:sz w:val="24"/>
                  <w:szCs w:val="24"/>
                </w:rPr>
                <w:t>樓</w:t>
              </w:r>
            </w:ins>
          </w:p>
        </w:tc>
        <w:tc>
          <w:tcPr>
            <w:tcW w:w="1163" w:type="dxa"/>
            <w:shd w:val="clear" w:color="auto" w:fill="auto"/>
            <w:vAlign w:val="center"/>
            <w:tcPrChange w:id="882" w:author="總公司 駱正達 Chengta.Lo" w:date="2024-01-23T15:56:00Z">
              <w:tcPr>
                <w:tcW w:w="1163" w:type="dxa"/>
                <w:gridSpan w:val="2"/>
                <w:tcBorders>
                  <w:top w:val="nil"/>
                  <w:left w:val="nil"/>
                  <w:bottom w:val="single" w:sz="8" w:space="0" w:color="auto"/>
                  <w:right w:val="single" w:sz="8" w:space="0" w:color="auto"/>
                </w:tcBorders>
                <w:shd w:val="clear" w:color="000000" w:fill="E4DFEC"/>
                <w:vAlign w:val="center"/>
              </w:tcPr>
            </w:tcPrChange>
          </w:tcPr>
          <w:p w14:paraId="0BE9E8C0" w14:textId="6F203F6D" w:rsidR="00531EEF" w:rsidRPr="00C8078C" w:rsidRDefault="00B62C8F" w:rsidP="00EA58C5">
            <w:pPr>
              <w:widowControl/>
              <w:autoSpaceDE/>
              <w:autoSpaceDN/>
              <w:jc w:val="center"/>
              <w:rPr>
                <w:ins w:id="883" w:author="總公司 李曉娟 Hsiaochuan.Li" w:date="2024-01-18T16:31:00Z"/>
                <w:rFonts w:ascii="新細明體" w:eastAsia="新細明體" w:hAnsi="新細明體" w:cs="新細明體"/>
                <w:color w:val="000000"/>
                <w:sz w:val="24"/>
                <w:szCs w:val="24"/>
              </w:rPr>
            </w:pPr>
            <w:ins w:id="884" w:author="駱正達 950491" w:date="2024-01-19T11:07:00Z">
              <w:r>
                <w:rPr>
                  <w:rFonts w:ascii="新細明體" w:eastAsia="新細明體" w:hAnsi="新細明體" w:cs="新細明體" w:hint="eastAsia"/>
                  <w:color w:val="000000"/>
                  <w:sz w:val="24"/>
                  <w:szCs w:val="24"/>
                </w:rPr>
                <w:t>駱正達</w:t>
              </w:r>
            </w:ins>
          </w:p>
        </w:tc>
        <w:tc>
          <w:tcPr>
            <w:tcW w:w="1509" w:type="dxa"/>
            <w:shd w:val="clear" w:color="auto" w:fill="auto"/>
            <w:noWrap/>
            <w:vAlign w:val="center"/>
            <w:tcPrChange w:id="885" w:author="總公司 駱正達 Chengta.Lo" w:date="2024-01-23T15:56:00Z">
              <w:tcPr>
                <w:tcW w:w="1324" w:type="dxa"/>
                <w:tcBorders>
                  <w:top w:val="nil"/>
                  <w:left w:val="nil"/>
                  <w:bottom w:val="single" w:sz="8" w:space="0" w:color="auto"/>
                  <w:right w:val="single" w:sz="8" w:space="0" w:color="auto"/>
                </w:tcBorders>
                <w:shd w:val="clear" w:color="000000" w:fill="E4DFEC"/>
                <w:noWrap/>
                <w:vAlign w:val="center"/>
              </w:tcPr>
            </w:tcPrChange>
          </w:tcPr>
          <w:p w14:paraId="2792C101" w14:textId="011AD721" w:rsidR="00531EEF" w:rsidRPr="00C8078C" w:rsidRDefault="00B62C8F" w:rsidP="00EA58C5">
            <w:pPr>
              <w:widowControl/>
              <w:autoSpaceDE/>
              <w:autoSpaceDN/>
              <w:rPr>
                <w:ins w:id="886" w:author="總公司 李曉娟 Hsiaochuan.Li" w:date="2024-01-18T16:31:00Z"/>
                <w:rFonts w:ascii="新細明體" w:eastAsia="新細明體" w:hAnsi="新細明體" w:cs="新細明體"/>
                <w:color w:val="000000"/>
                <w:sz w:val="24"/>
                <w:szCs w:val="24"/>
              </w:rPr>
            </w:pPr>
            <w:ins w:id="887" w:author="駱正達 950491" w:date="2024-01-19T11:08:00Z">
              <w:r>
                <w:rPr>
                  <w:rFonts w:ascii="新細明體" w:eastAsia="新細明體" w:hAnsi="新細明體" w:cs="新細明體" w:hint="eastAsia"/>
                  <w:color w:val="000000"/>
                  <w:sz w:val="24"/>
                  <w:szCs w:val="24"/>
                </w:rPr>
                <w:t>0937-549038</w:t>
              </w:r>
            </w:ins>
          </w:p>
        </w:tc>
        <w:tc>
          <w:tcPr>
            <w:tcW w:w="1654" w:type="dxa"/>
            <w:shd w:val="clear" w:color="auto" w:fill="auto"/>
            <w:noWrap/>
            <w:vAlign w:val="center"/>
            <w:tcPrChange w:id="888" w:author="總公司 駱正達 Chengta.Lo" w:date="2024-01-23T15:56:00Z">
              <w:tcPr>
                <w:tcW w:w="1839" w:type="dxa"/>
                <w:gridSpan w:val="3"/>
                <w:tcBorders>
                  <w:top w:val="nil"/>
                  <w:left w:val="nil"/>
                  <w:bottom w:val="single" w:sz="8" w:space="0" w:color="auto"/>
                  <w:right w:val="single" w:sz="8" w:space="0" w:color="auto"/>
                </w:tcBorders>
                <w:shd w:val="clear" w:color="000000" w:fill="E4DFEC"/>
                <w:noWrap/>
                <w:vAlign w:val="center"/>
              </w:tcPr>
            </w:tcPrChange>
          </w:tcPr>
          <w:p w14:paraId="44030021" w14:textId="36BB2C35" w:rsidR="00531EEF" w:rsidRPr="00C8078C" w:rsidRDefault="00B923E9" w:rsidP="00EA58C5">
            <w:pPr>
              <w:widowControl/>
              <w:autoSpaceDE/>
              <w:autoSpaceDN/>
              <w:rPr>
                <w:ins w:id="889" w:author="總公司 李曉娟 Hsiaochuan.Li" w:date="2024-01-18T16:31:00Z"/>
                <w:rFonts w:ascii="新細明體" w:eastAsia="新細明體" w:hAnsi="新細明體" w:cs="新細明體"/>
                <w:color w:val="000000"/>
                <w:sz w:val="24"/>
                <w:szCs w:val="24"/>
              </w:rPr>
            </w:pPr>
            <w:ins w:id="890" w:author="駱正達 950491" w:date="2024-01-19T11:08:00Z">
              <w:r>
                <w:rPr>
                  <w:rFonts w:ascii="新細明體" w:eastAsia="新細明體" w:hAnsi="新細明體" w:cs="新細明體" w:hint="eastAsia"/>
                  <w:color w:val="000000"/>
                  <w:sz w:val="24"/>
                  <w:szCs w:val="24"/>
                </w:rPr>
                <w:t>02-25860177</w:t>
              </w:r>
            </w:ins>
          </w:p>
        </w:tc>
        <w:tc>
          <w:tcPr>
            <w:tcW w:w="3140" w:type="dxa"/>
            <w:shd w:val="clear" w:color="auto" w:fill="auto"/>
            <w:noWrap/>
            <w:vAlign w:val="center"/>
            <w:tcPrChange w:id="891" w:author="總公司 駱正達 Chengta.Lo" w:date="2024-01-23T15:56:00Z">
              <w:tcPr>
                <w:tcW w:w="3140" w:type="dxa"/>
                <w:gridSpan w:val="2"/>
                <w:tcBorders>
                  <w:top w:val="nil"/>
                  <w:left w:val="nil"/>
                  <w:bottom w:val="single" w:sz="8" w:space="0" w:color="auto"/>
                  <w:right w:val="single" w:sz="8" w:space="0" w:color="auto"/>
                </w:tcBorders>
                <w:shd w:val="clear" w:color="000000" w:fill="E4DFEC"/>
                <w:noWrap/>
                <w:vAlign w:val="center"/>
              </w:tcPr>
            </w:tcPrChange>
          </w:tcPr>
          <w:p w14:paraId="4228D7BE" w14:textId="32670295" w:rsidR="00531EEF" w:rsidRPr="00C8078C" w:rsidRDefault="00B923E9" w:rsidP="00EA58C5">
            <w:pPr>
              <w:widowControl/>
              <w:autoSpaceDE/>
              <w:autoSpaceDN/>
              <w:rPr>
                <w:ins w:id="892" w:author="總公司 李曉娟 Hsiaochuan.Li" w:date="2024-01-18T16:31:00Z"/>
                <w:rFonts w:ascii="新細明體" w:eastAsia="新細明體" w:hAnsi="新細明體" w:cs="新細明體"/>
                <w:color w:val="0563C1"/>
                <w:sz w:val="24"/>
                <w:szCs w:val="24"/>
                <w:u w:val="single"/>
              </w:rPr>
            </w:pPr>
            <w:ins w:id="893" w:author="駱正達 950491" w:date="2024-01-19T11:08:00Z">
              <w:r>
                <w:rPr>
                  <w:rFonts w:ascii="新細明體" w:eastAsia="新細明體" w:hAnsi="新細明體" w:cs="新細明體"/>
                  <w:color w:val="0563C1"/>
                  <w:sz w:val="24"/>
                  <w:szCs w:val="24"/>
                  <w:u w:val="single"/>
                </w:rPr>
                <w:t>Chengta.lo@tahoho.com.tw</w:t>
              </w:r>
            </w:ins>
          </w:p>
        </w:tc>
      </w:tr>
      <w:tr w:rsidR="00E25164" w:rsidRPr="00C8078C" w14:paraId="0385AF08" w14:textId="77777777" w:rsidTr="00E25164">
        <w:trPr>
          <w:trHeight w:val="420"/>
          <w:ins w:id="894" w:author="總公司 李曉娟 Hsiaochuan.Li" w:date="2024-01-18T16:31:00Z"/>
        </w:trPr>
        <w:tc>
          <w:tcPr>
            <w:tcW w:w="700" w:type="dxa"/>
            <w:shd w:val="clear" w:color="auto" w:fill="auto"/>
            <w:noWrap/>
            <w:vAlign w:val="center"/>
            <w:hideMark/>
          </w:tcPr>
          <w:p w14:paraId="19F3892A" w14:textId="310BE3BC" w:rsidR="00531EEF" w:rsidRPr="00C8078C" w:rsidRDefault="00FB6331" w:rsidP="00EA58C5">
            <w:pPr>
              <w:widowControl/>
              <w:autoSpaceDE/>
              <w:autoSpaceDN/>
              <w:jc w:val="center"/>
              <w:rPr>
                <w:ins w:id="895" w:author="總公司 李曉娟 Hsiaochuan.Li" w:date="2024-01-18T16:31:00Z"/>
                <w:rFonts w:ascii="新細明體" w:eastAsia="新細明體" w:hAnsi="新細明體" w:cs="新細明體"/>
                <w:color w:val="000000"/>
                <w:sz w:val="24"/>
                <w:szCs w:val="24"/>
              </w:rPr>
            </w:pPr>
            <w:ins w:id="896" w:author="總公司 李曉娟 Hsiaochuan.Li" w:date="2024-01-18T16:38:00Z">
              <w:r>
                <w:rPr>
                  <w:rFonts w:ascii="新細明體" w:eastAsia="新細明體" w:hAnsi="新細明體" w:cs="新細明體" w:hint="eastAsia"/>
                  <w:color w:val="000000"/>
                  <w:sz w:val="24"/>
                  <w:szCs w:val="24"/>
                </w:rPr>
                <w:t>2</w:t>
              </w:r>
            </w:ins>
          </w:p>
        </w:tc>
        <w:tc>
          <w:tcPr>
            <w:tcW w:w="1600" w:type="dxa"/>
            <w:shd w:val="clear" w:color="auto" w:fill="auto"/>
            <w:noWrap/>
            <w:vAlign w:val="center"/>
            <w:hideMark/>
          </w:tcPr>
          <w:p w14:paraId="2EE1C84E" w14:textId="77777777" w:rsidR="00531EEF" w:rsidRPr="00C8078C" w:rsidRDefault="00531EEF" w:rsidP="00EA58C5">
            <w:pPr>
              <w:widowControl/>
              <w:autoSpaceDE/>
              <w:autoSpaceDN/>
              <w:jc w:val="both"/>
              <w:rPr>
                <w:ins w:id="897" w:author="總公司 李曉娟 Hsiaochuan.Li" w:date="2024-01-18T16:31:00Z"/>
                <w:rFonts w:ascii="新細明體" w:eastAsia="新細明體" w:hAnsi="新細明體" w:cs="新細明體"/>
                <w:color w:val="000000"/>
                <w:sz w:val="24"/>
                <w:szCs w:val="24"/>
              </w:rPr>
            </w:pPr>
            <w:ins w:id="898" w:author="總公司 李曉娟 Hsiaochuan.Li" w:date="2024-01-18T16:31:00Z">
              <w:r w:rsidRPr="00C8078C">
                <w:rPr>
                  <w:rFonts w:ascii="新細明體" w:eastAsia="新細明體" w:hAnsi="新細明體" w:cs="新細明體" w:hint="eastAsia"/>
                  <w:color w:val="000000"/>
                  <w:sz w:val="24"/>
                  <w:szCs w:val="24"/>
                </w:rPr>
                <w:t>宜蘭焚化廠</w:t>
              </w:r>
            </w:ins>
          </w:p>
        </w:tc>
        <w:tc>
          <w:tcPr>
            <w:tcW w:w="4374" w:type="dxa"/>
            <w:shd w:val="clear" w:color="auto" w:fill="auto"/>
            <w:noWrap/>
            <w:vAlign w:val="center"/>
            <w:hideMark/>
          </w:tcPr>
          <w:p w14:paraId="26CE2D15" w14:textId="77777777" w:rsidR="00531EEF" w:rsidRPr="00C8078C" w:rsidRDefault="00531EEF" w:rsidP="00EA58C5">
            <w:pPr>
              <w:widowControl/>
              <w:autoSpaceDE/>
              <w:autoSpaceDN/>
              <w:jc w:val="both"/>
              <w:rPr>
                <w:ins w:id="899" w:author="總公司 李曉娟 Hsiaochuan.Li" w:date="2024-01-18T16:31:00Z"/>
                <w:rFonts w:ascii="新細明體" w:eastAsia="新細明體" w:hAnsi="新細明體" w:cs="新細明體"/>
                <w:color w:val="000000"/>
                <w:sz w:val="24"/>
                <w:szCs w:val="24"/>
              </w:rPr>
            </w:pPr>
            <w:ins w:id="900" w:author="總公司 李曉娟 Hsiaochuan.Li" w:date="2024-01-18T16:31:00Z">
              <w:r w:rsidRPr="00C8078C">
                <w:rPr>
                  <w:rFonts w:ascii="新細明體" w:eastAsia="新細明體" w:hAnsi="新細明體" w:cs="新細明體" w:hint="eastAsia"/>
                  <w:color w:val="000000"/>
                  <w:sz w:val="24"/>
                  <w:szCs w:val="24"/>
                </w:rPr>
                <w:t>26841宜蘭縣五結鄉利工二路100號</w:t>
              </w:r>
            </w:ins>
          </w:p>
        </w:tc>
        <w:tc>
          <w:tcPr>
            <w:tcW w:w="1163" w:type="dxa"/>
            <w:shd w:val="clear" w:color="auto" w:fill="auto"/>
            <w:noWrap/>
            <w:vAlign w:val="center"/>
            <w:hideMark/>
          </w:tcPr>
          <w:p w14:paraId="4EA442D0" w14:textId="77777777" w:rsidR="00531EEF" w:rsidRPr="00C8078C" w:rsidRDefault="00531EEF" w:rsidP="00EA58C5">
            <w:pPr>
              <w:widowControl/>
              <w:autoSpaceDE/>
              <w:autoSpaceDN/>
              <w:jc w:val="center"/>
              <w:rPr>
                <w:ins w:id="901" w:author="總公司 李曉娟 Hsiaochuan.Li" w:date="2024-01-18T16:31:00Z"/>
                <w:rFonts w:ascii="新細明體" w:eastAsia="新細明體" w:hAnsi="新細明體" w:cs="新細明體"/>
                <w:color w:val="000000"/>
                <w:sz w:val="24"/>
                <w:szCs w:val="24"/>
              </w:rPr>
            </w:pPr>
            <w:ins w:id="902" w:author="總公司 李曉娟 Hsiaochuan.Li" w:date="2024-01-18T16:31:00Z">
              <w:r w:rsidRPr="00C8078C">
                <w:rPr>
                  <w:rFonts w:ascii="新細明體" w:eastAsia="新細明體" w:hAnsi="新細明體" w:cs="新細明體" w:hint="eastAsia"/>
                  <w:color w:val="000000"/>
                  <w:sz w:val="24"/>
                  <w:szCs w:val="24"/>
                </w:rPr>
                <w:t>楊政益</w:t>
              </w:r>
            </w:ins>
          </w:p>
        </w:tc>
        <w:tc>
          <w:tcPr>
            <w:tcW w:w="1509" w:type="dxa"/>
            <w:shd w:val="clear" w:color="auto" w:fill="auto"/>
            <w:noWrap/>
            <w:vAlign w:val="center"/>
            <w:hideMark/>
          </w:tcPr>
          <w:p w14:paraId="0EA40AA5" w14:textId="77777777" w:rsidR="00531EEF" w:rsidRPr="00C8078C" w:rsidRDefault="00531EEF" w:rsidP="00EA58C5">
            <w:pPr>
              <w:widowControl/>
              <w:autoSpaceDE/>
              <w:autoSpaceDN/>
              <w:rPr>
                <w:ins w:id="903" w:author="總公司 李曉娟 Hsiaochuan.Li" w:date="2024-01-18T16:31:00Z"/>
                <w:rFonts w:ascii="新細明體" w:eastAsia="新細明體" w:hAnsi="新細明體" w:cs="新細明體"/>
                <w:color w:val="000000"/>
                <w:sz w:val="24"/>
                <w:szCs w:val="24"/>
              </w:rPr>
            </w:pPr>
            <w:ins w:id="904" w:author="總公司 李曉娟 Hsiaochuan.Li" w:date="2024-01-18T16:31:00Z">
              <w:r w:rsidRPr="00C8078C">
                <w:rPr>
                  <w:rFonts w:ascii="新細明體" w:eastAsia="新細明體" w:hAnsi="新細明體" w:cs="新細明體" w:hint="eastAsia"/>
                  <w:color w:val="000000"/>
                  <w:sz w:val="24"/>
                  <w:szCs w:val="24"/>
                </w:rPr>
                <w:t>0918-103-689</w:t>
              </w:r>
            </w:ins>
          </w:p>
        </w:tc>
        <w:tc>
          <w:tcPr>
            <w:tcW w:w="1654" w:type="dxa"/>
            <w:shd w:val="clear" w:color="auto" w:fill="auto"/>
            <w:noWrap/>
            <w:vAlign w:val="center"/>
            <w:hideMark/>
          </w:tcPr>
          <w:p w14:paraId="463910B1" w14:textId="77777777" w:rsidR="00531EEF" w:rsidRPr="00C8078C" w:rsidRDefault="00531EEF" w:rsidP="00EA58C5">
            <w:pPr>
              <w:widowControl/>
              <w:autoSpaceDE/>
              <w:autoSpaceDN/>
              <w:rPr>
                <w:ins w:id="905" w:author="總公司 李曉娟 Hsiaochuan.Li" w:date="2024-01-18T16:31:00Z"/>
                <w:rFonts w:ascii="新細明體" w:eastAsia="新細明體" w:hAnsi="新細明體" w:cs="新細明體"/>
                <w:color w:val="000000"/>
                <w:sz w:val="24"/>
                <w:szCs w:val="24"/>
              </w:rPr>
            </w:pPr>
            <w:ins w:id="906" w:author="總公司 李曉娟 Hsiaochuan.Li" w:date="2024-01-18T16:31:00Z">
              <w:r w:rsidRPr="00C8078C">
                <w:rPr>
                  <w:rFonts w:ascii="新細明體" w:eastAsia="新細明體" w:hAnsi="新細明體" w:cs="新細明體" w:hint="eastAsia"/>
                  <w:color w:val="000000"/>
                  <w:sz w:val="24"/>
                  <w:szCs w:val="24"/>
                </w:rPr>
                <w:t>03-9909-612</w:t>
              </w:r>
            </w:ins>
          </w:p>
        </w:tc>
        <w:tc>
          <w:tcPr>
            <w:tcW w:w="3140" w:type="dxa"/>
            <w:shd w:val="clear" w:color="auto" w:fill="auto"/>
            <w:noWrap/>
            <w:vAlign w:val="center"/>
            <w:hideMark/>
          </w:tcPr>
          <w:p w14:paraId="16422B59" w14:textId="77777777" w:rsidR="00531EEF" w:rsidRPr="00C8078C" w:rsidRDefault="00531EEF" w:rsidP="00EA58C5">
            <w:pPr>
              <w:widowControl/>
              <w:autoSpaceDE/>
              <w:autoSpaceDN/>
              <w:rPr>
                <w:ins w:id="907" w:author="總公司 李曉娟 Hsiaochuan.Li" w:date="2024-01-18T16:31:00Z"/>
                <w:rFonts w:ascii="新細明體" w:eastAsia="新細明體" w:hAnsi="新細明體" w:cs="新細明體"/>
                <w:color w:val="0000FF"/>
                <w:sz w:val="24"/>
                <w:szCs w:val="24"/>
                <w:u w:val="single"/>
              </w:rPr>
            </w:pPr>
            <w:ins w:id="908" w:author="總公司 李曉娟 Hsiaochuan.Li" w:date="2024-01-18T16:31:00Z">
              <w:r w:rsidRPr="00C8078C">
                <w:rPr>
                  <w:rFonts w:ascii="新細明體" w:eastAsia="新細明體" w:hAnsi="新細明體" w:cs="新細明體"/>
                  <w:color w:val="0000FF"/>
                  <w:sz w:val="24"/>
                  <w:szCs w:val="24"/>
                  <w:u w:val="single"/>
                </w:rPr>
                <w:fldChar w:fldCharType="begin"/>
              </w:r>
              <w:r w:rsidRPr="00C8078C">
                <w:rPr>
                  <w:rFonts w:ascii="新細明體" w:eastAsia="新細明體" w:hAnsi="新細明體" w:cs="新細明體"/>
                  <w:color w:val="0000FF"/>
                  <w:sz w:val="24"/>
                  <w:szCs w:val="24"/>
                  <w:u w:val="single"/>
                </w:rPr>
                <w:instrText>HYPERLINK "mailto:951367@tahoho.com.tw"</w:instrText>
              </w:r>
              <w:r w:rsidRPr="00C8078C">
                <w:rPr>
                  <w:rFonts w:ascii="新細明體" w:eastAsia="新細明體" w:hAnsi="新細明體" w:cs="新細明體"/>
                  <w:color w:val="0000FF"/>
                  <w:sz w:val="24"/>
                  <w:szCs w:val="24"/>
                  <w:u w:val="single"/>
                </w:rPr>
              </w:r>
              <w:r w:rsidRPr="00C8078C">
                <w:rPr>
                  <w:rFonts w:ascii="新細明體" w:eastAsia="新細明體" w:hAnsi="新細明體" w:cs="新細明體"/>
                  <w:color w:val="0000FF"/>
                  <w:sz w:val="24"/>
                  <w:szCs w:val="24"/>
                  <w:u w:val="single"/>
                </w:rPr>
                <w:fldChar w:fldCharType="separate"/>
              </w:r>
              <w:r w:rsidRPr="00C8078C">
                <w:rPr>
                  <w:rFonts w:ascii="新細明體" w:eastAsia="新細明體" w:hAnsi="新細明體" w:cs="新細明體" w:hint="eastAsia"/>
                  <w:color w:val="0000FF"/>
                  <w:sz w:val="24"/>
                  <w:szCs w:val="24"/>
                  <w:u w:val="single"/>
                </w:rPr>
                <w:t>951367@tahoho.com.tw</w:t>
              </w:r>
              <w:r w:rsidRPr="00C8078C">
                <w:rPr>
                  <w:rFonts w:ascii="新細明體" w:eastAsia="新細明體" w:hAnsi="新細明體" w:cs="新細明體"/>
                  <w:color w:val="0000FF"/>
                  <w:sz w:val="24"/>
                  <w:szCs w:val="24"/>
                  <w:u w:val="single"/>
                </w:rPr>
                <w:fldChar w:fldCharType="end"/>
              </w:r>
            </w:ins>
          </w:p>
        </w:tc>
      </w:tr>
      <w:tr w:rsidR="00FB6331" w:rsidRPr="00C8078C" w14:paraId="129E17D5" w14:textId="77777777" w:rsidTr="00E25164">
        <w:trPr>
          <w:trHeight w:val="420"/>
          <w:ins w:id="909" w:author="總公司 李曉娟 Hsiaochuan.Li" w:date="2024-01-18T16:31:00Z"/>
          <w:trPrChange w:id="910" w:author="總公司 李曉娟 Hsiaochuan.Li" w:date="2024-01-18T16:58:00Z">
            <w:trPr>
              <w:gridBefore w:val="1"/>
              <w:trHeight w:val="420"/>
            </w:trPr>
          </w:trPrChange>
        </w:trPr>
        <w:tc>
          <w:tcPr>
            <w:tcW w:w="700" w:type="dxa"/>
            <w:shd w:val="clear" w:color="auto" w:fill="auto"/>
            <w:noWrap/>
            <w:vAlign w:val="center"/>
            <w:hideMark/>
            <w:tcPrChange w:id="911" w:author="總公司 李曉娟 Hsiaochuan.Li" w:date="2024-01-18T16:58:00Z">
              <w:tcPr>
                <w:tcW w:w="700" w:type="dxa"/>
                <w:gridSpan w:val="2"/>
                <w:tcBorders>
                  <w:top w:val="nil"/>
                  <w:left w:val="single" w:sz="8" w:space="0" w:color="auto"/>
                  <w:bottom w:val="single" w:sz="8" w:space="0" w:color="auto"/>
                  <w:right w:val="single" w:sz="8" w:space="0" w:color="auto"/>
                </w:tcBorders>
                <w:shd w:val="clear" w:color="auto" w:fill="auto"/>
                <w:noWrap/>
                <w:vAlign w:val="center"/>
                <w:hideMark/>
              </w:tcPr>
            </w:tcPrChange>
          </w:tcPr>
          <w:p w14:paraId="3A987423" w14:textId="50C0D0B2" w:rsidR="00531EEF" w:rsidRPr="00C8078C" w:rsidRDefault="00FB6331" w:rsidP="00EA58C5">
            <w:pPr>
              <w:widowControl/>
              <w:autoSpaceDE/>
              <w:autoSpaceDN/>
              <w:jc w:val="center"/>
              <w:rPr>
                <w:ins w:id="912" w:author="總公司 李曉娟 Hsiaochuan.Li" w:date="2024-01-18T16:31:00Z"/>
                <w:rFonts w:ascii="新細明體" w:eastAsia="新細明體" w:hAnsi="新細明體" w:cs="新細明體"/>
                <w:color w:val="000000"/>
                <w:sz w:val="24"/>
                <w:szCs w:val="24"/>
              </w:rPr>
            </w:pPr>
            <w:ins w:id="913" w:author="總公司 李曉娟 Hsiaochuan.Li" w:date="2024-01-18T16:38:00Z">
              <w:r>
                <w:rPr>
                  <w:rFonts w:ascii="新細明體" w:eastAsia="新細明體" w:hAnsi="新細明體" w:cs="新細明體" w:hint="eastAsia"/>
                  <w:color w:val="000000"/>
                  <w:sz w:val="24"/>
                  <w:szCs w:val="24"/>
                </w:rPr>
                <w:t>3</w:t>
              </w:r>
            </w:ins>
          </w:p>
        </w:tc>
        <w:tc>
          <w:tcPr>
            <w:tcW w:w="1600" w:type="dxa"/>
            <w:shd w:val="clear" w:color="auto" w:fill="auto"/>
            <w:noWrap/>
            <w:vAlign w:val="center"/>
            <w:hideMark/>
            <w:tcPrChange w:id="914" w:author="總公司 李曉娟 Hsiaochuan.Li" w:date="2024-01-18T16:58:00Z">
              <w:tcPr>
                <w:tcW w:w="1600" w:type="dxa"/>
                <w:gridSpan w:val="2"/>
                <w:tcBorders>
                  <w:top w:val="nil"/>
                  <w:left w:val="nil"/>
                  <w:bottom w:val="single" w:sz="8" w:space="0" w:color="auto"/>
                  <w:right w:val="single" w:sz="8" w:space="0" w:color="auto"/>
                </w:tcBorders>
                <w:shd w:val="clear" w:color="auto" w:fill="auto"/>
                <w:noWrap/>
                <w:vAlign w:val="center"/>
                <w:hideMark/>
              </w:tcPr>
            </w:tcPrChange>
          </w:tcPr>
          <w:p w14:paraId="05AC3F55" w14:textId="77777777" w:rsidR="00531EEF" w:rsidRPr="00C8078C" w:rsidRDefault="00531EEF" w:rsidP="00EA58C5">
            <w:pPr>
              <w:widowControl/>
              <w:autoSpaceDE/>
              <w:autoSpaceDN/>
              <w:jc w:val="both"/>
              <w:rPr>
                <w:ins w:id="915" w:author="總公司 李曉娟 Hsiaochuan.Li" w:date="2024-01-18T16:31:00Z"/>
                <w:rFonts w:ascii="新細明體" w:eastAsia="新細明體" w:hAnsi="新細明體" w:cs="新細明體"/>
                <w:color w:val="000000"/>
                <w:sz w:val="24"/>
                <w:szCs w:val="24"/>
              </w:rPr>
            </w:pPr>
            <w:ins w:id="916" w:author="總公司 李曉娟 Hsiaochuan.Li" w:date="2024-01-18T16:31:00Z">
              <w:r w:rsidRPr="00C8078C">
                <w:rPr>
                  <w:rFonts w:ascii="新細明體" w:eastAsia="新細明體" w:hAnsi="新細明體" w:cs="新細明體" w:hint="eastAsia"/>
                  <w:color w:val="000000"/>
                  <w:sz w:val="24"/>
                  <w:szCs w:val="24"/>
                </w:rPr>
                <w:t>台中焚化廠</w:t>
              </w:r>
            </w:ins>
          </w:p>
        </w:tc>
        <w:tc>
          <w:tcPr>
            <w:tcW w:w="4374" w:type="dxa"/>
            <w:shd w:val="clear" w:color="auto" w:fill="auto"/>
            <w:noWrap/>
            <w:vAlign w:val="center"/>
            <w:hideMark/>
            <w:tcPrChange w:id="917" w:author="總公司 李曉娟 Hsiaochuan.Li" w:date="2024-01-18T16:58:00Z">
              <w:tcPr>
                <w:tcW w:w="4374" w:type="dxa"/>
                <w:gridSpan w:val="2"/>
                <w:tcBorders>
                  <w:top w:val="nil"/>
                  <w:left w:val="nil"/>
                  <w:bottom w:val="single" w:sz="8" w:space="0" w:color="auto"/>
                  <w:right w:val="single" w:sz="8" w:space="0" w:color="auto"/>
                </w:tcBorders>
                <w:shd w:val="clear" w:color="auto" w:fill="auto"/>
                <w:noWrap/>
                <w:vAlign w:val="center"/>
                <w:hideMark/>
              </w:tcPr>
            </w:tcPrChange>
          </w:tcPr>
          <w:p w14:paraId="3C064079" w14:textId="77777777" w:rsidR="00531EEF" w:rsidRPr="00C8078C" w:rsidRDefault="00531EEF" w:rsidP="00EA58C5">
            <w:pPr>
              <w:widowControl/>
              <w:autoSpaceDE/>
              <w:autoSpaceDN/>
              <w:jc w:val="both"/>
              <w:rPr>
                <w:ins w:id="918" w:author="總公司 李曉娟 Hsiaochuan.Li" w:date="2024-01-18T16:31:00Z"/>
                <w:rFonts w:ascii="新細明體" w:eastAsia="新細明體" w:hAnsi="新細明體" w:cs="新細明體"/>
                <w:color w:val="000000"/>
                <w:sz w:val="24"/>
                <w:szCs w:val="24"/>
              </w:rPr>
            </w:pPr>
            <w:ins w:id="919" w:author="總公司 李曉娟 Hsiaochuan.Li" w:date="2024-01-18T16:31:00Z">
              <w:r w:rsidRPr="00C8078C">
                <w:rPr>
                  <w:rFonts w:ascii="新細明體" w:eastAsia="新細明體" w:hAnsi="新細明體" w:cs="新細明體" w:hint="eastAsia"/>
                  <w:color w:val="000000"/>
                  <w:sz w:val="24"/>
                  <w:szCs w:val="24"/>
                </w:rPr>
                <w:t>408台中市南屯區文山南巷500號</w:t>
              </w:r>
            </w:ins>
          </w:p>
        </w:tc>
        <w:tc>
          <w:tcPr>
            <w:tcW w:w="1163" w:type="dxa"/>
            <w:shd w:val="clear" w:color="auto" w:fill="auto"/>
            <w:noWrap/>
            <w:vAlign w:val="center"/>
            <w:hideMark/>
            <w:tcPrChange w:id="920" w:author="總公司 李曉娟 Hsiaochuan.Li" w:date="2024-01-18T16:58:00Z">
              <w:tcPr>
                <w:tcW w:w="1163" w:type="dxa"/>
                <w:gridSpan w:val="2"/>
                <w:tcBorders>
                  <w:top w:val="nil"/>
                  <w:left w:val="nil"/>
                  <w:bottom w:val="single" w:sz="8" w:space="0" w:color="auto"/>
                  <w:right w:val="single" w:sz="8" w:space="0" w:color="auto"/>
                </w:tcBorders>
                <w:shd w:val="clear" w:color="auto" w:fill="auto"/>
                <w:noWrap/>
                <w:vAlign w:val="center"/>
                <w:hideMark/>
              </w:tcPr>
            </w:tcPrChange>
          </w:tcPr>
          <w:p w14:paraId="56E43C52" w14:textId="77777777" w:rsidR="00531EEF" w:rsidRPr="00C8078C" w:rsidRDefault="00531EEF" w:rsidP="00EA58C5">
            <w:pPr>
              <w:widowControl/>
              <w:autoSpaceDE/>
              <w:autoSpaceDN/>
              <w:jc w:val="center"/>
              <w:rPr>
                <w:ins w:id="921" w:author="總公司 李曉娟 Hsiaochuan.Li" w:date="2024-01-18T16:31:00Z"/>
                <w:rFonts w:ascii="新細明體" w:eastAsia="新細明體" w:hAnsi="新細明體" w:cs="新細明體"/>
                <w:color w:val="000000"/>
                <w:sz w:val="24"/>
                <w:szCs w:val="24"/>
              </w:rPr>
            </w:pPr>
            <w:ins w:id="922" w:author="總公司 李曉娟 Hsiaochuan.Li" w:date="2024-01-18T16:31:00Z">
              <w:r w:rsidRPr="00C8078C">
                <w:rPr>
                  <w:rFonts w:ascii="新細明體" w:eastAsia="新細明體" w:hAnsi="新細明體" w:cs="新細明體" w:hint="eastAsia"/>
                  <w:color w:val="000000"/>
                  <w:sz w:val="24"/>
                  <w:szCs w:val="24"/>
                </w:rPr>
                <w:t>賴志明</w:t>
              </w:r>
            </w:ins>
          </w:p>
        </w:tc>
        <w:tc>
          <w:tcPr>
            <w:tcW w:w="1509" w:type="dxa"/>
            <w:shd w:val="clear" w:color="auto" w:fill="auto"/>
            <w:noWrap/>
            <w:vAlign w:val="center"/>
            <w:hideMark/>
            <w:tcPrChange w:id="923" w:author="總公司 李曉娟 Hsiaochuan.Li" w:date="2024-01-18T16:58:00Z">
              <w:tcPr>
                <w:tcW w:w="1324" w:type="dxa"/>
                <w:tcBorders>
                  <w:top w:val="nil"/>
                  <w:left w:val="nil"/>
                  <w:bottom w:val="single" w:sz="8" w:space="0" w:color="auto"/>
                  <w:right w:val="single" w:sz="8" w:space="0" w:color="auto"/>
                </w:tcBorders>
                <w:shd w:val="clear" w:color="auto" w:fill="auto"/>
                <w:noWrap/>
                <w:vAlign w:val="center"/>
                <w:hideMark/>
              </w:tcPr>
            </w:tcPrChange>
          </w:tcPr>
          <w:p w14:paraId="0CEAF1E1" w14:textId="77777777" w:rsidR="00531EEF" w:rsidRPr="00C8078C" w:rsidRDefault="00531EEF" w:rsidP="00EA58C5">
            <w:pPr>
              <w:widowControl/>
              <w:autoSpaceDE/>
              <w:autoSpaceDN/>
              <w:rPr>
                <w:ins w:id="924" w:author="總公司 李曉娟 Hsiaochuan.Li" w:date="2024-01-18T16:31:00Z"/>
                <w:rFonts w:ascii="新細明體" w:eastAsia="新細明體" w:hAnsi="新細明體" w:cs="新細明體"/>
                <w:color w:val="000000"/>
                <w:sz w:val="24"/>
                <w:szCs w:val="24"/>
              </w:rPr>
            </w:pPr>
            <w:ins w:id="925" w:author="總公司 李曉娟 Hsiaochuan.Li" w:date="2024-01-18T16:31:00Z">
              <w:r w:rsidRPr="00C8078C">
                <w:rPr>
                  <w:rFonts w:ascii="新細明體" w:eastAsia="新細明體" w:hAnsi="新細明體" w:cs="新細明體" w:hint="eastAsia"/>
                  <w:color w:val="000000"/>
                  <w:sz w:val="24"/>
                  <w:szCs w:val="24"/>
                </w:rPr>
                <w:t>0926-805-670</w:t>
              </w:r>
            </w:ins>
          </w:p>
        </w:tc>
        <w:tc>
          <w:tcPr>
            <w:tcW w:w="1654" w:type="dxa"/>
            <w:shd w:val="clear" w:color="auto" w:fill="auto"/>
            <w:noWrap/>
            <w:vAlign w:val="center"/>
            <w:hideMark/>
            <w:tcPrChange w:id="926" w:author="總公司 李曉娟 Hsiaochuan.Li" w:date="2024-01-18T16:58:00Z">
              <w:tcPr>
                <w:tcW w:w="1839" w:type="dxa"/>
                <w:gridSpan w:val="3"/>
                <w:tcBorders>
                  <w:top w:val="nil"/>
                  <w:left w:val="nil"/>
                  <w:bottom w:val="single" w:sz="8" w:space="0" w:color="auto"/>
                  <w:right w:val="single" w:sz="8" w:space="0" w:color="auto"/>
                </w:tcBorders>
                <w:shd w:val="clear" w:color="auto" w:fill="auto"/>
                <w:noWrap/>
                <w:vAlign w:val="center"/>
                <w:hideMark/>
              </w:tcPr>
            </w:tcPrChange>
          </w:tcPr>
          <w:p w14:paraId="2C4E0148" w14:textId="77777777" w:rsidR="00531EEF" w:rsidRPr="00C8078C" w:rsidRDefault="00531EEF" w:rsidP="00EA58C5">
            <w:pPr>
              <w:widowControl/>
              <w:autoSpaceDE/>
              <w:autoSpaceDN/>
              <w:rPr>
                <w:ins w:id="927" w:author="總公司 李曉娟 Hsiaochuan.Li" w:date="2024-01-18T16:31:00Z"/>
                <w:rFonts w:ascii="新細明體" w:eastAsia="新細明體" w:hAnsi="新細明體" w:cs="新細明體"/>
                <w:color w:val="000000"/>
                <w:sz w:val="24"/>
                <w:szCs w:val="24"/>
              </w:rPr>
            </w:pPr>
            <w:ins w:id="928" w:author="總公司 李曉娟 Hsiaochuan.Li" w:date="2024-01-18T16:31:00Z">
              <w:r w:rsidRPr="00C8078C">
                <w:rPr>
                  <w:rFonts w:ascii="新細明體" w:eastAsia="新細明體" w:hAnsi="新細明體" w:cs="新細明體" w:hint="eastAsia"/>
                  <w:color w:val="000000"/>
                  <w:sz w:val="24"/>
                  <w:szCs w:val="24"/>
                </w:rPr>
                <w:t>04-23861019</w:t>
              </w:r>
            </w:ins>
          </w:p>
        </w:tc>
        <w:tc>
          <w:tcPr>
            <w:tcW w:w="3140" w:type="dxa"/>
            <w:shd w:val="clear" w:color="auto" w:fill="auto"/>
            <w:noWrap/>
            <w:vAlign w:val="center"/>
            <w:hideMark/>
            <w:tcPrChange w:id="929" w:author="總公司 李曉娟 Hsiaochuan.Li" w:date="2024-01-18T16:58:00Z">
              <w:tcPr>
                <w:tcW w:w="3140" w:type="dxa"/>
                <w:gridSpan w:val="2"/>
                <w:tcBorders>
                  <w:top w:val="nil"/>
                  <w:left w:val="nil"/>
                  <w:bottom w:val="single" w:sz="8" w:space="0" w:color="auto"/>
                  <w:right w:val="single" w:sz="8" w:space="0" w:color="auto"/>
                </w:tcBorders>
                <w:shd w:val="clear" w:color="auto" w:fill="auto"/>
                <w:noWrap/>
                <w:vAlign w:val="center"/>
                <w:hideMark/>
              </w:tcPr>
            </w:tcPrChange>
          </w:tcPr>
          <w:p w14:paraId="4793F801" w14:textId="77777777" w:rsidR="00531EEF" w:rsidRPr="00C8078C" w:rsidRDefault="00531EEF" w:rsidP="00EA58C5">
            <w:pPr>
              <w:widowControl/>
              <w:autoSpaceDE/>
              <w:autoSpaceDN/>
              <w:rPr>
                <w:ins w:id="930" w:author="總公司 李曉娟 Hsiaochuan.Li" w:date="2024-01-18T16:31:00Z"/>
                <w:rFonts w:ascii="新細明體" w:eastAsia="新細明體" w:hAnsi="新細明體" w:cs="新細明體"/>
                <w:color w:val="0563C1"/>
                <w:sz w:val="24"/>
                <w:szCs w:val="24"/>
                <w:u w:val="single"/>
              </w:rPr>
            </w:pPr>
            <w:ins w:id="931" w:author="總公司 李曉娟 Hsiaochuan.Li" w:date="2024-01-18T16:31: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"mailto:960012@tahoho.com.tw"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960012@tahoho.com.tw</w:t>
              </w:r>
              <w:r w:rsidRPr="00C8078C">
                <w:rPr>
                  <w:rFonts w:ascii="新細明體" w:eastAsia="新細明體" w:hAnsi="新細明體" w:cs="新細明體"/>
                  <w:color w:val="0563C1"/>
                  <w:sz w:val="24"/>
                  <w:szCs w:val="24"/>
                  <w:u w:val="single"/>
                </w:rPr>
                <w:fldChar w:fldCharType="end"/>
              </w:r>
            </w:ins>
          </w:p>
        </w:tc>
      </w:tr>
      <w:tr w:rsidR="00FB6331" w:rsidRPr="00C8078C" w14:paraId="4B683F69" w14:textId="77777777" w:rsidTr="00E25164">
        <w:trPr>
          <w:trHeight w:val="420"/>
          <w:ins w:id="932" w:author="總公司 李曉娟 Hsiaochuan.Li" w:date="2024-01-18T16:31:00Z"/>
          <w:trPrChange w:id="933" w:author="總公司 李曉娟 Hsiaochuan.Li" w:date="2024-01-18T16:58:00Z">
            <w:trPr>
              <w:gridBefore w:val="1"/>
              <w:trHeight w:val="420"/>
            </w:trPr>
          </w:trPrChange>
        </w:trPr>
        <w:tc>
          <w:tcPr>
            <w:tcW w:w="700" w:type="dxa"/>
            <w:shd w:val="clear" w:color="auto" w:fill="auto"/>
            <w:noWrap/>
            <w:vAlign w:val="center"/>
            <w:hideMark/>
            <w:tcPrChange w:id="934" w:author="總公司 李曉娟 Hsiaochuan.Li" w:date="2024-01-18T16:58:00Z">
              <w:tcPr>
                <w:tcW w:w="700" w:type="dxa"/>
                <w:gridSpan w:val="2"/>
                <w:tcBorders>
                  <w:top w:val="nil"/>
                  <w:left w:val="single" w:sz="8" w:space="0" w:color="auto"/>
                  <w:bottom w:val="single" w:sz="8" w:space="0" w:color="auto"/>
                  <w:right w:val="single" w:sz="8" w:space="0" w:color="auto"/>
                </w:tcBorders>
                <w:shd w:val="clear" w:color="auto" w:fill="auto"/>
                <w:noWrap/>
                <w:vAlign w:val="center"/>
                <w:hideMark/>
              </w:tcPr>
            </w:tcPrChange>
          </w:tcPr>
          <w:p w14:paraId="35A007B1" w14:textId="7DE75B59" w:rsidR="00531EEF" w:rsidRPr="00C8078C" w:rsidRDefault="00FB6331" w:rsidP="00EA58C5">
            <w:pPr>
              <w:widowControl/>
              <w:autoSpaceDE/>
              <w:autoSpaceDN/>
              <w:jc w:val="center"/>
              <w:rPr>
                <w:ins w:id="935" w:author="總公司 李曉娟 Hsiaochuan.Li" w:date="2024-01-18T16:31:00Z"/>
                <w:rFonts w:ascii="新細明體" w:eastAsia="新細明體" w:hAnsi="新細明體" w:cs="新細明體"/>
                <w:color w:val="000000"/>
                <w:sz w:val="24"/>
                <w:szCs w:val="24"/>
              </w:rPr>
            </w:pPr>
            <w:ins w:id="936" w:author="總公司 李曉娟 Hsiaochuan.Li" w:date="2024-01-18T16:38:00Z">
              <w:r>
                <w:rPr>
                  <w:rFonts w:ascii="新細明體" w:eastAsia="新細明體" w:hAnsi="新細明體" w:cs="新細明體" w:hint="eastAsia"/>
                  <w:color w:val="000000"/>
                  <w:sz w:val="24"/>
                  <w:szCs w:val="24"/>
                </w:rPr>
                <w:t>4</w:t>
              </w:r>
            </w:ins>
          </w:p>
        </w:tc>
        <w:tc>
          <w:tcPr>
            <w:tcW w:w="1600" w:type="dxa"/>
            <w:shd w:val="clear" w:color="auto" w:fill="auto"/>
            <w:noWrap/>
            <w:vAlign w:val="center"/>
            <w:hideMark/>
            <w:tcPrChange w:id="937" w:author="總公司 李曉娟 Hsiaochuan.Li" w:date="2024-01-18T16:58:00Z">
              <w:tcPr>
                <w:tcW w:w="1600" w:type="dxa"/>
                <w:gridSpan w:val="2"/>
                <w:tcBorders>
                  <w:top w:val="nil"/>
                  <w:left w:val="nil"/>
                  <w:bottom w:val="single" w:sz="8" w:space="0" w:color="auto"/>
                  <w:right w:val="single" w:sz="8" w:space="0" w:color="auto"/>
                </w:tcBorders>
                <w:shd w:val="clear" w:color="auto" w:fill="auto"/>
                <w:noWrap/>
                <w:vAlign w:val="center"/>
                <w:hideMark/>
              </w:tcPr>
            </w:tcPrChange>
          </w:tcPr>
          <w:p w14:paraId="5753D722" w14:textId="77777777" w:rsidR="00531EEF" w:rsidRPr="00C8078C" w:rsidRDefault="00531EEF" w:rsidP="00EA58C5">
            <w:pPr>
              <w:widowControl/>
              <w:autoSpaceDE/>
              <w:autoSpaceDN/>
              <w:jc w:val="both"/>
              <w:rPr>
                <w:ins w:id="938" w:author="總公司 李曉娟 Hsiaochuan.Li" w:date="2024-01-18T16:31:00Z"/>
                <w:rFonts w:ascii="新細明體" w:eastAsia="新細明體" w:hAnsi="新細明體" w:cs="新細明體"/>
                <w:color w:val="000000"/>
                <w:sz w:val="24"/>
                <w:szCs w:val="24"/>
              </w:rPr>
            </w:pPr>
            <w:ins w:id="939" w:author="總公司 李曉娟 Hsiaochuan.Li" w:date="2024-01-18T16:31:00Z">
              <w:r w:rsidRPr="00C8078C">
                <w:rPr>
                  <w:rFonts w:ascii="新細明體" w:eastAsia="新細明體" w:hAnsi="新細明體" w:cs="新細明體" w:hint="eastAsia"/>
                  <w:color w:val="000000"/>
                  <w:sz w:val="24"/>
                  <w:szCs w:val="24"/>
                </w:rPr>
                <w:t>嘉義焚化廠</w:t>
              </w:r>
            </w:ins>
          </w:p>
        </w:tc>
        <w:tc>
          <w:tcPr>
            <w:tcW w:w="4374" w:type="dxa"/>
            <w:shd w:val="clear" w:color="auto" w:fill="auto"/>
            <w:noWrap/>
            <w:vAlign w:val="center"/>
            <w:hideMark/>
            <w:tcPrChange w:id="940" w:author="總公司 李曉娟 Hsiaochuan.Li" w:date="2024-01-18T16:58:00Z">
              <w:tcPr>
                <w:tcW w:w="4374" w:type="dxa"/>
                <w:gridSpan w:val="2"/>
                <w:tcBorders>
                  <w:top w:val="nil"/>
                  <w:left w:val="nil"/>
                  <w:bottom w:val="single" w:sz="8" w:space="0" w:color="auto"/>
                  <w:right w:val="single" w:sz="8" w:space="0" w:color="auto"/>
                </w:tcBorders>
                <w:shd w:val="clear" w:color="auto" w:fill="auto"/>
                <w:noWrap/>
                <w:vAlign w:val="center"/>
                <w:hideMark/>
              </w:tcPr>
            </w:tcPrChange>
          </w:tcPr>
          <w:p w14:paraId="46711848" w14:textId="77777777" w:rsidR="00531EEF" w:rsidRPr="00C8078C" w:rsidRDefault="00531EEF" w:rsidP="00EA58C5">
            <w:pPr>
              <w:widowControl/>
              <w:autoSpaceDE/>
              <w:autoSpaceDN/>
              <w:jc w:val="both"/>
              <w:rPr>
                <w:ins w:id="941" w:author="總公司 李曉娟 Hsiaochuan.Li" w:date="2024-01-18T16:31:00Z"/>
                <w:rFonts w:ascii="新細明體" w:eastAsia="新細明體" w:hAnsi="新細明體" w:cs="新細明體"/>
                <w:color w:val="000000"/>
                <w:sz w:val="24"/>
                <w:szCs w:val="24"/>
              </w:rPr>
            </w:pPr>
            <w:ins w:id="942" w:author="總公司 李曉娟 Hsiaochuan.Li" w:date="2024-01-18T16:31:00Z">
              <w:r w:rsidRPr="00C8078C">
                <w:rPr>
                  <w:rFonts w:ascii="新細明體" w:eastAsia="新細明體" w:hAnsi="新細明體" w:cs="新細明體" w:hint="eastAsia"/>
                  <w:color w:val="000000"/>
                  <w:sz w:val="24"/>
                  <w:szCs w:val="24"/>
                </w:rPr>
                <w:t>600嘉義市</w:t>
              </w:r>
              <w:proofErr w:type="gramStart"/>
              <w:r w:rsidRPr="00C8078C">
                <w:rPr>
                  <w:rFonts w:ascii="新細明體" w:eastAsia="新細明體" w:hAnsi="新細明體" w:cs="新細明體" w:hint="eastAsia"/>
                  <w:color w:val="000000"/>
                  <w:sz w:val="24"/>
                  <w:szCs w:val="24"/>
                </w:rPr>
                <w:t>西區湖子內</w:t>
              </w:r>
              <w:proofErr w:type="gramEnd"/>
              <w:r w:rsidRPr="00C8078C">
                <w:rPr>
                  <w:rFonts w:ascii="新細明體" w:eastAsia="新細明體" w:hAnsi="新細明體" w:cs="新細明體" w:hint="eastAsia"/>
                  <w:color w:val="000000"/>
                  <w:sz w:val="24"/>
                  <w:szCs w:val="24"/>
                </w:rPr>
                <w:t>路741號</w:t>
              </w:r>
            </w:ins>
          </w:p>
        </w:tc>
        <w:tc>
          <w:tcPr>
            <w:tcW w:w="1163" w:type="dxa"/>
            <w:shd w:val="clear" w:color="auto" w:fill="auto"/>
            <w:noWrap/>
            <w:vAlign w:val="center"/>
            <w:hideMark/>
            <w:tcPrChange w:id="943" w:author="總公司 李曉娟 Hsiaochuan.Li" w:date="2024-01-18T16:58:00Z">
              <w:tcPr>
                <w:tcW w:w="1163" w:type="dxa"/>
                <w:gridSpan w:val="2"/>
                <w:tcBorders>
                  <w:top w:val="nil"/>
                  <w:left w:val="nil"/>
                  <w:bottom w:val="single" w:sz="8" w:space="0" w:color="auto"/>
                  <w:right w:val="single" w:sz="8" w:space="0" w:color="auto"/>
                </w:tcBorders>
                <w:shd w:val="clear" w:color="auto" w:fill="auto"/>
                <w:noWrap/>
                <w:vAlign w:val="center"/>
                <w:hideMark/>
              </w:tcPr>
            </w:tcPrChange>
          </w:tcPr>
          <w:p w14:paraId="7BBD4F54" w14:textId="77777777" w:rsidR="00531EEF" w:rsidRPr="00C8078C" w:rsidRDefault="00531EEF" w:rsidP="00EA58C5">
            <w:pPr>
              <w:widowControl/>
              <w:autoSpaceDE/>
              <w:autoSpaceDN/>
              <w:jc w:val="center"/>
              <w:rPr>
                <w:ins w:id="944" w:author="總公司 李曉娟 Hsiaochuan.Li" w:date="2024-01-18T16:31:00Z"/>
                <w:rFonts w:ascii="新細明體" w:eastAsia="新細明體" w:hAnsi="新細明體" w:cs="新細明體"/>
                <w:color w:val="000000"/>
                <w:sz w:val="24"/>
                <w:szCs w:val="24"/>
              </w:rPr>
            </w:pPr>
            <w:ins w:id="945" w:author="總公司 李曉娟 Hsiaochuan.Li" w:date="2024-01-18T16:31:00Z">
              <w:r w:rsidRPr="00C8078C">
                <w:rPr>
                  <w:rFonts w:ascii="新細明體" w:eastAsia="新細明體" w:hAnsi="新細明體" w:cs="新細明體" w:hint="eastAsia"/>
                  <w:color w:val="000000"/>
                  <w:sz w:val="24"/>
                  <w:szCs w:val="24"/>
                </w:rPr>
                <w:t>何</w:t>
              </w:r>
              <w:proofErr w:type="gramStart"/>
              <w:r w:rsidRPr="00C8078C">
                <w:rPr>
                  <w:rFonts w:ascii="新細明體" w:eastAsia="新細明體" w:hAnsi="新細明體" w:cs="新細明體" w:hint="eastAsia"/>
                  <w:color w:val="000000"/>
                  <w:sz w:val="24"/>
                  <w:szCs w:val="24"/>
                </w:rPr>
                <w:t>昇珂</w:t>
              </w:r>
              <w:proofErr w:type="gramEnd"/>
            </w:ins>
          </w:p>
        </w:tc>
        <w:tc>
          <w:tcPr>
            <w:tcW w:w="1509" w:type="dxa"/>
            <w:shd w:val="clear" w:color="auto" w:fill="auto"/>
            <w:noWrap/>
            <w:vAlign w:val="center"/>
            <w:hideMark/>
            <w:tcPrChange w:id="946" w:author="總公司 李曉娟 Hsiaochuan.Li" w:date="2024-01-18T16:58:00Z">
              <w:tcPr>
                <w:tcW w:w="1324" w:type="dxa"/>
                <w:tcBorders>
                  <w:top w:val="nil"/>
                  <w:left w:val="nil"/>
                  <w:bottom w:val="single" w:sz="8" w:space="0" w:color="auto"/>
                  <w:right w:val="single" w:sz="8" w:space="0" w:color="auto"/>
                </w:tcBorders>
                <w:shd w:val="clear" w:color="auto" w:fill="auto"/>
                <w:noWrap/>
                <w:vAlign w:val="center"/>
                <w:hideMark/>
              </w:tcPr>
            </w:tcPrChange>
          </w:tcPr>
          <w:p w14:paraId="28994D2B" w14:textId="77777777" w:rsidR="00531EEF" w:rsidRPr="00C8078C" w:rsidRDefault="00531EEF" w:rsidP="00EA58C5">
            <w:pPr>
              <w:widowControl/>
              <w:autoSpaceDE/>
              <w:autoSpaceDN/>
              <w:rPr>
                <w:ins w:id="947" w:author="總公司 李曉娟 Hsiaochuan.Li" w:date="2024-01-18T16:31:00Z"/>
                <w:rFonts w:ascii="新細明體" w:eastAsia="新細明體" w:hAnsi="新細明體" w:cs="新細明體"/>
                <w:color w:val="000000"/>
                <w:sz w:val="24"/>
                <w:szCs w:val="24"/>
              </w:rPr>
            </w:pPr>
            <w:ins w:id="948" w:author="總公司 李曉娟 Hsiaochuan.Li" w:date="2024-01-18T16:31:00Z">
              <w:r w:rsidRPr="00C8078C">
                <w:rPr>
                  <w:rFonts w:ascii="新細明體" w:eastAsia="新細明體" w:hAnsi="新細明體" w:cs="新細明體" w:hint="eastAsia"/>
                  <w:color w:val="000000"/>
                  <w:sz w:val="24"/>
                  <w:szCs w:val="24"/>
                </w:rPr>
                <w:t>0931821895</w:t>
              </w:r>
            </w:ins>
          </w:p>
        </w:tc>
        <w:tc>
          <w:tcPr>
            <w:tcW w:w="1654" w:type="dxa"/>
            <w:shd w:val="clear" w:color="auto" w:fill="auto"/>
            <w:noWrap/>
            <w:vAlign w:val="center"/>
            <w:hideMark/>
            <w:tcPrChange w:id="949" w:author="總公司 李曉娟 Hsiaochuan.Li" w:date="2024-01-18T16:58:00Z">
              <w:tcPr>
                <w:tcW w:w="1839" w:type="dxa"/>
                <w:gridSpan w:val="3"/>
                <w:tcBorders>
                  <w:top w:val="nil"/>
                  <w:left w:val="nil"/>
                  <w:bottom w:val="single" w:sz="8" w:space="0" w:color="auto"/>
                  <w:right w:val="single" w:sz="8" w:space="0" w:color="auto"/>
                </w:tcBorders>
                <w:shd w:val="clear" w:color="auto" w:fill="auto"/>
                <w:noWrap/>
                <w:vAlign w:val="center"/>
                <w:hideMark/>
              </w:tcPr>
            </w:tcPrChange>
          </w:tcPr>
          <w:p w14:paraId="1C3223A5" w14:textId="77777777" w:rsidR="00531EEF" w:rsidRPr="00C8078C" w:rsidRDefault="00531EEF" w:rsidP="00EA58C5">
            <w:pPr>
              <w:widowControl/>
              <w:autoSpaceDE/>
              <w:autoSpaceDN/>
              <w:rPr>
                <w:ins w:id="950" w:author="總公司 李曉娟 Hsiaochuan.Li" w:date="2024-01-18T16:31:00Z"/>
                <w:rFonts w:ascii="新細明體" w:eastAsia="新細明體" w:hAnsi="新細明體" w:cs="新細明體"/>
                <w:color w:val="000000"/>
                <w:sz w:val="24"/>
                <w:szCs w:val="24"/>
              </w:rPr>
            </w:pPr>
            <w:ins w:id="951" w:author="總公司 李曉娟 Hsiaochuan.Li" w:date="2024-01-18T16:31:00Z">
              <w:r w:rsidRPr="00C8078C">
                <w:rPr>
                  <w:rFonts w:ascii="新細明體" w:eastAsia="新細明體" w:hAnsi="新細明體" w:cs="新細明體" w:hint="eastAsia"/>
                  <w:color w:val="000000"/>
                  <w:sz w:val="24"/>
                  <w:szCs w:val="24"/>
                </w:rPr>
                <w:t>05-2365669</w:t>
              </w:r>
            </w:ins>
          </w:p>
        </w:tc>
        <w:tc>
          <w:tcPr>
            <w:tcW w:w="3140" w:type="dxa"/>
            <w:shd w:val="clear" w:color="auto" w:fill="auto"/>
            <w:noWrap/>
            <w:vAlign w:val="center"/>
            <w:hideMark/>
            <w:tcPrChange w:id="952" w:author="總公司 李曉娟 Hsiaochuan.Li" w:date="2024-01-18T16:58:00Z">
              <w:tcPr>
                <w:tcW w:w="3140" w:type="dxa"/>
                <w:gridSpan w:val="2"/>
                <w:tcBorders>
                  <w:top w:val="nil"/>
                  <w:left w:val="nil"/>
                  <w:bottom w:val="single" w:sz="8" w:space="0" w:color="auto"/>
                  <w:right w:val="single" w:sz="8" w:space="0" w:color="auto"/>
                </w:tcBorders>
                <w:shd w:val="clear" w:color="auto" w:fill="auto"/>
                <w:noWrap/>
                <w:vAlign w:val="center"/>
                <w:hideMark/>
              </w:tcPr>
            </w:tcPrChange>
          </w:tcPr>
          <w:p w14:paraId="4A8E2D2F" w14:textId="77777777" w:rsidR="00531EEF" w:rsidRPr="00C8078C" w:rsidRDefault="00531EEF" w:rsidP="00EA58C5">
            <w:pPr>
              <w:widowControl/>
              <w:autoSpaceDE/>
              <w:autoSpaceDN/>
              <w:rPr>
                <w:ins w:id="953" w:author="總公司 李曉娟 Hsiaochuan.Li" w:date="2024-01-18T16:31:00Z"/>
                <w:rFonts w:ascii="新細明體" w:eastAsia="新細明體" w:hAnsi="新細明體" w:cs="新細明體"/>
                <w:color w:val="0563C1"/>
                <w:sz w:val="24"/>
                <w:szCs w:val="24"/>
                <w:u w:val="single"/>
              </w:rPr>
            </w:pPr>
            <w:ins w:id="954" w:author="總公司 李曉娟 Hsiaochuan.Li" w:date="2024-01-18T16:31: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"mailto:shengkou.he@tahoho.com.tw"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shengkou.he@tahoho.com.tw</w:t>
              </w:r>
              <w:r w:rsidRPr="00C8078C">
                <w:rPr>
                  <w:rFonts w:ascii="新細明體" w:eastAsia="新細明體" w:hAnsi="新細明體" w:cs="新細明體"/>
                  <w:color w:val="0563C1"/>
                  <w:sz w:val="24"/>
                  <w:szCs w:val="24"/>
                  <w:u w:val="single"/>
                </w:rPr>
                <w:fldChar w:fldCharType="end"/>
              </w:r>
            </w:ins>
          </w:p>
        </w:tc>
      </w:tr>
      <w:tr w:rsidR="00E25164" w:rsidRPr="00C8078C" w14:paraId="42EEA4DF" w14:textId="77777777" w:rsidTr="00E25164">
        <w:trPr>
          <w:trHeight w:val="420"/>
          <w:ins w:id="955" w:author="總公司 李曉娟 Hsiaochuan.Li" w:date="2024-01-18T16:31:00Z"/>
        </w:trPr>
        <w:tc>
          <w:tcPr>
            <w:tcW w:w="700" w:type="dxa"/>
            <w:shd w:val="clear" w:color="auto" w:fill="auto"/>
            <w:noWrap/>
            <w:vAlign w:val="center"/>
            <w:hideMark/>
          </w:tcPr>
          <w:p w14:paraId="79558917" w14:textId="18CF8599" w:rsidR="00531EEF" w:rsidRPr="00C8078C" w:rsidRDefault="00FB6331" w:rsidP="00EA58C5">
            <w:pPr>
              <w:widowControl/>
              <w:autoSpaceDE/>
              <w:autoSpaceDN/>
              <w:jc w:val="center"/>
              <w:rPr>
                <w:ins w:id="956" w:author="總公司 李曉娟 Hsiaochuan.Li" w:date="2024-01-18T16:31:00Z"/>
                <w:rFonts w:ascii="新細明體" w:eastAsia="新細明體" w:hAnsi="新細明體" w:cs="新細明體"/>
                <w:color w:val="000000"/>
                <w:sz w:val="24"/>
                <w:szCs w:val="24"/>
              </w:rPr>
            </w:pPr>
            <w:ins w:id="957" w:author="總公司 李曉娟 Hsiaochuan.Li" w:date="2024-01-18T16:38:00Z">
              <w:r>
                <w:rPr>
                  <w:rFonts w:ascii="新細明體" w:eastAsia="新細明體" w:hAnsi="新細明體" w:cs="新細明體" w:hint="eastAsia"/>
                  <w:color w:val="000000"/>
                  <w:sz w:val="24"/>
                  <w:szCs w:val="24"/>
                </w:rPr>
                <w:t>5</w:t>
              </w:r>
            </w:ins>
          </w:p>
        </w:tc>
        <w:tc>
          <w:tcPr>
            <w:tcW w:w="1600" w:type="dxa"/>
            <w:shd w:val="clear" w:color="auto" w:fill="auto"/>
            <w:noWrap/>
            <w:vAlign w:val="center"/>
            <w:hideMark/>
          </w:tcPr>
          <w:p w14:paraId="61793169" w14:textId="77777777" w:rsidR="00531EEF" w:rsidRPr="00C8078C" w:rsidRDefault="00531EEF" w:rsidP="00EA58C5">
            <w:pPr>
              <w:widowControl/>
              <w:autoSpaceDE/>
              <w:autoSpaceDN/>
              <w:jc w:val="both"/>
              <w:rPr>
                <w:ins w:id="958" w:author="總公司 李曉娟 Hsiaochuan.Li" w:date="2024-01-18T16:31:00Z"/>
                <w:rFonts w:ascii="新細明體" w:eastAsia="新細明體" w:hAnsi="新細明體" w:cs="新細明體"/>
                <w:color w:val="000000"/>
                <w:sz w:val="24"/>
                <w:szCs w:val="24"/>
              </w:rPr>
            </w:pPr>
            <w:ins w:id="959" w:author="總公司 李曉娟 Hsiaochuan.Li" w:date="2024-01-18T16:31:00Z">
              <w:r w:rsidRPr="00C8078C">
                <w:rPr>
                  <w:rFonts w:ascii="新細明體" w:eastAsia="新細明體" w:hAnsi="新細明體" w:cs="新細明體" w:hint="eastAsia"/>
                  <w:color w:val="000000"/>
                  <w:sz w:val="24"/>
                  <w:szCs w:val="24"/>
                </w:rPr>
                <w:t>永康焚化廠</w:t>
              </w:r>
            </w:ins>
          </w:p>
        </w:tc>
        <w:tc>
          <w:tcPr>
            <w:tcW w:w="4374" w:type="dxa"/>
            <w:shd w:val="clear" w:color="auto" w:fill="auto"/>
            <w:noWrap/>
            <w:vAlign w:val="center"/>
            <w:hideMark/>
          </w:tcPr>
          <w:p w14:paraId="0169854E" w14:textId="77777777" w:rsidR="00531EEF" w:rsidRPr="00C8078C" w:rsidRDefault="00531EEF" w:rsidP="00EA58C5">
            <w:pPr>
              <w:widowControl/>
              <w:autoSpaceDE/>
              <w:autoSpaceDN/>
              <w:jc w:val="both"/>
              <w:rPr>
                <w:ins w:id="960" w:author="總公司 李曉娟 Hsiaochuan.Li" w:date="2024-01-18T16:31:00Z"/>
                <w:rFonts w:ascii="新細明體" w:eastAsia="新細明體" w:hAnsi="新細明體" w:cs="新細明體"/>
                <w:color w:val="000000"/>
                <w:sz w:val="24"/>
                <w:szCs w:val="24"/>
              </w:rPr>
            </w:pPr>
            <w:ins w:id="961" w:author="總公司 李曉娟 Hsiaochuan.Li" w:date="2024-01-18T16:31:00Z">
              <w:r w:rsidRPr="00C8078C">
                <w:rPr>
                  <w:rFonts w:ascii="新細明體" w:eastAsia="新細明體" w:hAnsi="新細明體" w:cs="新細明體" w:hint="eastAsia"/>
                  <w:color w:val="000000"/>
                  <w:sz w:val="24"/>
                  <w:szCs w:val="24"/>
                </w:rPr>
                <w:t>710台南市永康區王行東路166號</w:t>
              </w:r>
            </w:ins>
          </w:p>
        </w:tc>
        <w:tc>
          <w:tcPr>
            <w:tcW w:w="1163" w:type="dxa"/>
            <w:shd w:val="clear" w:color="auto" w:fill="auto"/>
            <w:noWrap/>
            <w:vAlign w:val="center"/>
            <w:hideMark/>
          </w:tcPr>
          <w:p w14:paraId="482BB3FD" w14:textId="77777777" w:rsidR="00531EEF" w:rsidRPr="00C8078C" w:rsidRDefault="00531EEF" w:rsidP="00EA58C5">
            <w:pPr>
              <w:widowControl/>
              <w:autoSpaceDE/>
              <w:autoSpaceDN/>
              <w:jc w:val="center"/>
              <w:rPr>
                <w:ins w:id="962" w:author="總公司 李曉娟 Hsiaochuan.Li" w:date="2024-01-18T16:31:00Z"/>
                <w:rFonts w:ascii="新細明體" w:eastAsia="新細明體" w:hAnsi="新細明體" w:cs="新細明體"/>
                <w:color w:val="000000"/>
                <w:sz w:val="24"/>
                <w:szCs w:val="24"/>
              </w:rPr>
            </w:pPr>
            <w:ins w:id="963" w:author="總公司 李曉娟 Hsiaochuan.Li" w:date="2024-01-18T16:31:00Z">
              <w:r w:rsidRPr="00C8078C">
                <w:rPr>
                  <w:rFonts w:ascii="新細明體" w:eastAsia="新細明體" w:hAnsi="新細明體" w:cs="新細明體" w:hint="eastAsia"/>
                  <w:color w:val="000000"/>
                  <w:sz w:val="24"/>
                  <w:szCs w:val="24"/>
                </w:rPr>
                <w:t>陳君華</w:t>
              </w:r>
            </w:ins>
          </w:p>
        </w:tc>
        <w:tc>
          <w:tcPr>
            <w:tcW w:w="1509" w:type="dxa"/>
            <w:shd w:val="clear" w:color="auto" w:fill="auto"/>
            <w:noWrap/>
            <w:vAlign w:val="center"/>
            <w:hideMark/>
          </w:tcPr>
          <w:p w14:paraId="4FA4C2A8" w14:textId="77777777" w:rsidR="00531EEF" w:rsidRPr="00C8078C" w:rsidRDefault="00531EEF" w:rsidP="00EA58C5">
            <w:pPr>
              <w:widowControl/>
              <w:autoSpaceDE/>
              <w:autoSpaceDN/>
              <w:rPr>
                <w:ins w:id="964" w:author="總公司 李曉娟 Hsiaochuan.Li" w:date="2024-01-18T16:31:00Z"/>
                <w:rFonts w:ascii="新細明體" w:eastAsia="新細明體" w:hAnsi="新細明體" w:cs="新細明體"/>
                <w:color w:val="000000"/>
                <w:sz w:val="24"/>
                <w:szCs w:val="24"/>
              </w:rPr>
            </w:pPr>
            <w:ins w:id="965" w:author="總公司 李曉娟 Hsiaochuan.Li" w:date="2024-01-18T16:31:00Z">
              <w:r w:rsidRPr="00C8078C">
                <w:rPr>
                  <w:rFonts w:ascii="新細明體" w:eastAsia="新細明體" w:hAnsi="新細明體" w:cs="新細明體" w:hint="eastAsia"/>
                  <w:color w:val="000000"/>
                  <w:sz w:val="24"/>
                  <w:szCs w:val="24"/>
                </w:rPr>
                <w:t>0936700579</w:t>
              </w:r>
            </w:ins>
          </w:p>
        </w:tc>
        <w:tc>
          <w:tcPr>
            <w:tcW w:w="1654" w:type="dxa"/>
            <w:shd w:val="clear" w:color="auto" w:fill="auto"/>
            <w:noWrap/>
            <w:vAlign w:val="center"/>
            <w:hideMark/>
          </w:tcPr>
          <w:p w14:paraId="7ECC92D9" w14:textId="77777777" w:rsidR="00531EEF" w:rsidRPr="00C8078C" w:rsidRDefault="00531EEF" w:rsidP="00EA58C5">
            <w:pPr>
              <w:widowControl/>
              <w:autoSpaceDE/>
              <w:autoSpaceDN/>
              <w:rPr>
                <w:ins w:id="966" w:author="總公司 李曉娟 Hsiaochuan.Li" w:date="2024-01-18T16:31:00Z"/>
                <w:rFonts w:ascii="新細明體" w:eastAsia="新細明體" w:hAnsi="新細明體" w:cs="新細明體"/>
                <w:color w:val="000000"/>
                <w:sz w:val="24"/>
                <w:szCs w:val="24"/>
              </w:rPr>
            </w:pPr>
            <w:ins w:id="967" w:author="總公司 李曉娟 Hsiaochuan.Li" w:date="2024-01-18T16:31:00Z">
              <w:r w:rsidRPr="00C8078C">
                <w:rPr>
                  <w:rFonts w:ascii="新細明體" w:eastAsia="新細明體" w:hAnsi="新細明體" w:cs="新細明體" w:hint="eastAsia"/>
                  <w:color w:val="000000"/>
                  <w:sz w:val="24"/>
                  <w:szCs w:val="24"/>
                </w:rPr>
                <w:t>06-2319266#344</w:t>
              </w:r>
            </w:ins>
          </w:p>
        </w:tc>
        <w:tc>
          <w:tcPr>
            <w:tcW w:w="3140" w:type="dxa"/>
            <w:shd w:val="clear" w:color="auto" w:fill="auto"/>
            <w:noWrap/>
            <w:vAlign w:val="center"/>
            <w:hideMark/>
          </w:tcPr>
          <w:p w14:paraId="092A9DA6" w14:textId="77777777" w:rsidR="00531EEF" w:rsidRPr="00C8078C" w:rsidRDefault="00531EEF" w:rsidP="00EA58C5">
            <w:pPr>
              <w:widowControl/>
              <w:autoSpaceDE/>
              <w:autoSpaceDN/>
              <w:rPr>
                <w:ins w:id="968" w:author="總公司 李曉娟 Hsiaochuan.Li" w:date="2024-01-18T16:31:00Z"/>
                <w:rFonts w:ascii="新細明體" w:eastAsia="新細明體" w:hAnsi="新細明體" w:cs="新細明體"/>
                <w:color w:val="0563C1"/>
                <w:sz w:val="24"/>
                <w:szCs w:val="24"/>
                <w:u w:val="single"/>
              </w:rPr>
            </w:pPr>
            <w:ins w:id="969" w:author="總公司 李曉娟 Hsiaochuan.Li" w:date="2024-01-18T16:31: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"mailto:coleman.chen@tahoho.com.tw"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coleman.chen@tahoho.com.tw</w:t>
              </w:r>
              <w:r w:rsidRPr="00C8078C">
                <w:rPr>
                  <w:rFonts w:ascii="新細明體" w:eastAsia="新細明體" w:hAnsi="新細明體" w:cs="新細明體"/>
                  <w:color w:val="0563C1"/>
                  <w:sz w:val="24"/>
                  <w:szCs w:val="24"/>
                  <w:u w:val="single"/>
                </w:rPr>
                <w:fldChar w:fldCharType="end"/>
              </w:r>
            </w:ins>
          </w:p>
        </w:tc>
      </w:tr>
    </w:tbl>
    <w:p w14:paraId="0B4E61E4" w14:textId="77777777" w:rsidR="00531EEF" w:rsidRDefault="00531EEF">
      <w:pPr>
        <w:pStyle w:val="a3"/>
        <w:tabs>
          <w:tab w:val="left" w:pos="2327"/>
          <w:tab w:val="left" w:pos="3135"/>
          <w:tab w:val="left" w:pos="3944"/>
          <w:tab w:val="left" w:pos="4887"/>
          <w:tab w:val="left" w:pos="5823"/>
          <w:tab w:val="left" w:pos="6726"/>
          <w:tab w:val="left" w:pos="7662"/>
          <w:tab w:val="left" w:pos="8564"/>
        </w:tabs>
        <w:spacing w:line="400" w:lineRule="exact"/>
        <w:rPr>
          <w:ins w:id="970" w:author="總公司 李曉娟 Hsiaochuan.Li" w:date="2024-01-18T16:30:00Z"/>
          <w:rFonts w:ascii="標楷體" w:eastAsia="標楷體" w:hAnsi="標楷體"/>
        </w:rPr>
        <w:pPrChange w:id="971" w:author="總公司 李曉娟 Hsiaochuan.Li" w:date="2024-01-18T16:33:00Z">
          <w:pPr>
            <w:pStyle w:val="a3"/>
            <w:tabs>
              <w:tab w:val="left" w:pos="2327"/>
              <w:tab w:val="left" w:pos="3135"/>
              <w:tab w:val="left" w:pos="3944"/>
              <w:tab w:val="left" w:pos="4887"/>
              <w:tab w:val="left" w:pos="5823"/>
              <w:tab w:val="left" w:pos="6726"/>
              <w:tab w:val="left" w:pos="7662"/>
              <w:tab w:val="left" w:pos="8564"/>
            </w:tabs>
            <w:spacing w:line="400" w:lineRule="exact"/>
            <w:ind w:leftChars="-1" w:left="-2" w:firstLine="1"/>
          </w:pPr>
        </w:pPrChange>
      </w:pPr>
    </w:p>
    <w:p w14:paraId="51902C60" w14:textId="5B07275F" w:rsidR="00531EEF" w:rsidRPr="000B430B" w:rsidRDefault="00531EEF" w:rsidP="00531EEF">
      <w:pPr>
        <w:pStyle w:val="a3"/>
        <w:numPr>
          <w:ilvl w:val="0"/>
          <w:numId w:val="1"/>
        </w:numPr>
        <w:tabs>
          <w:tab w:val="left" w:pos="2327"/>
          <w:tab w:val="left" w:pos="3135"/>
          <w:tab w:val="left" w:pos="3944"/>
          <w:tab w:val="left" w:pos="4887"/>
          <w:tab w:val="left" w:pos="5823"/>
          <w:tab w:val="left" w:pos="6726"/>
          <w:tab w:val="left" w:pos="7662"/>
          <w:tab w:val="left" w:pos="8564"/>
        </w:tabs>
        <w:spacing w:line="400" w:lineRule="exact"/>
        <w:rPr>
          <w:ins w:id="972" w:author="總公司 李曉娟 Hsiaochuan.Li" w:date="2024-01-18T16:49:00Z"/>
          <w:rFonts w:ascii="標楷體" w:eastAsia="標楷體" w:hAnsi="標楷體"/>
          <w:rPrChange w:id="973" w:author="總公司 李曉娟 Hsiaochuan.Li" w:date="2024-01-18T16:49:00Z">
            <w:rPr>
              <w:ins w:id="974" w:author="總公司 李曉娟 Hsiaochuan.Li" w:date="2024-01-18T16:49:00Z"/>
              <w:rFonts w:ascii="標楷體" w:eastAsia="標楷體" w:hAnsi="標楷體"/>
              <w:spacing w:val="21"/>
            </w:rPr>
          </w:rPrChange>
        </w:rPr>
      </w:pPr>
      <w:ins w:id="975" w:author="總公司 李曉娟 Hsiaochuan.Li" w:date="2024-01-18T16:34:00Z">
        <w:r>
          <w:rPr>
            <w:rFonts w:ascii="標楷體" w:eastAsia="標楷體" w:hAnsi="標楷體" w:hint="eastAsia"/>
          </w:rPr>
          <w:t>達和環保服務股份有限公司八里分公司</w:t>
        </w:r>
      </w:ins>
      <w:ins w:id="976" w:author="總公司 李曉娟 Hsiaochuan.Li" w:date="2024-01-18T16:46:00Z">
        <w:r w:rsidR="00FB6331">
          <w:rPr>
            <w:rFonts w:ascii="標楷體" w:eastAsia="標楷體" w:hAnsi="標楷體" w:hint="eastAsia"/>
            <w:lang w:eastAsia="zh-HK"/>
          </w:rPr>
          <w:t>(</w:t>
        </w:r>
        <w:r w:rsidR="00FB6331">
          <w:rPr>
            <w:rFonts w:ascii="標楷體" w:eastAsia="標楷體" w:hAnsi="標楷體" w:hint="eastAsia"/>
          </w:rPr>
          <w:t>訂貨單號TBA2030366，設備</w:t>
        </w:r>
        <w:proofErr w:type="spellStart"/>
        <w:r w:rsidR="00FB6331" w:rsidRPr="003F41B9">
          <w:rPr>
            <w:rFonts w:ascii="標楷體" w:eastAsia="標楷體" w:hAnsi="標楷體"/>
            <w:spacing w:val="21"/>
          </w:rPr>
          <w:t>Fortigate</w:t>
        </w:r>
        <w:proofErr w:type="spellEnd"/>
        <w:r w:rsidR="00FB6331" w:rsidRPr="003F41B9">
          <w:rPr>
            <w:rFonts w:ascii="標楷體" w:eastAsia="標楷體" w:hAnsi="標楷體"/>
            <w:spacing w:val="21"/>
          </w:rPr>
          <w:t xml:space="preserve"> 40F </w:t>
        </w:r>
        <w:r w:rsidR="00FB6331">
          <w:rPr>
            <w:rFonts w:ascii="標楷體" w:eastAsia="標楷體" w:hAnsi="標楷體" w:hint="eastAsia"/>
            <w:spacing w:val="21"/>
          </w:rPr>
          <w:t>1</w:t>
        </w:r>
        <w:r w:rsidR="00FB6331" w:rsidRPr="003F41B9">
          <w:rPr>
            <w:rFonts w:ascii="標楷體" w:eastAsia="標楷體" w:hAnsi="標楷體"/>
            <w:spacing w:val="21"/>
          </w:rPr>
          <w:t>台</w:t>
        </w:r>
        <w:r w:rsidR="00FB6331">
          <w:rPr>
            <w:rFonts w:ascii="標楷體" w:eastAsia="標楷體" w:hAnsi="標楷體" w:hint="eastAsia"/>
            <w:spacing w:val="21"/>
          </w:rPr>
          <w:t>)</w:t>
        </w:r>
      </w:ins>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Change w:id="977" w:author="總公司 李曉娟 Hsiaochuan.Li" w:date="2024-01-18T16:58:00Z">
          <w:tblPr>
            <w:tblW w:w="14140" w:type="dxa"/>
            <w:tblCellMar>
              <w:left w:w="28" w:type="dxa"/>
              <w:right w:w="28" w:type="dxa"/>
            </w:tblCellMar>
            <w:tblLook w:val="04A0" w:firstRow="1" w:lastRow="0" w:firstColumn="1" w:lastColumn="0" w:noHBand="0" w:noVBand="1"/>
          </w:tblPr>
        </w:tblPrChange>
      </w:tblPr>
      <w:tblGrid>
        <w:gridCol w:w="700"/>
        <w:gridCol w:w="1600"/>
        <w:gridCol w:w="4374"/>
        <w:gridCol w:w="1163"/>
        <w:gridCol w:w="1509"/>
        <w:gridCol w:w="1654"/>
        <w:gridCol w:w="3140"/>
        <w:tblGridChange w:id="978">
          <w:tblGrid>
            <w:gridCol w:w="700"/>
            <w:gridCol w:w="1600"/>
            <w:gridCol w:w="4374"/>
            <w:gridCol w:w="1163"/>
            <w:gridCol w:w="1324"/>
            <w:gridCol w:w="1839"/>
            <w:gridCol w:w="3140"/>
          </w:tblGrid>
        </w:tblGridChange>
      </w:tblGrid>
      <w:tr w:rsidR="000B430B" w:rsidRPr="000B430B" w14:paraId="6C721934" w14:textId="77777777" w:rsidTr="00E25164">
        <w:trPr>
          <w:trHeight w:val="405"/>
          <w:ins w:id="979" w:author="總公司 李曉娟 Hsiaochuan.Li" w:date="2024-01-18T16:51:00Z"/>
          <w:trPrChange w:id="980" w:author="總公司 李曉娟 Hsiaochuan.Li" w:date="2024-01-18T16:58:00Z">
            <w:trPr>
              <w:trHeight w:val="405"/>
            </w:trPr>
          </w:trPrChange>
        </w:trPr>
        <w:tc>
          <w:tcPr>
            <w:tcW w:w="700" w:type="dxa"/>
            <w:shd w:val="clear" w:color="auto" w:fill="EEECE1" w:themeFill="background2"/>
            <w:noWrap/>
            <w:vAlign w:val="center"/>
            <w:hideMark/>
            <w:tcPrChange w:id="981" w:author="總公司 李曉娟 Hsiaochuan.Li" w:date="2024-01-18T16:58:00Z">
              <w:tcPr>
                <w:tcW w:w="700" w:type="dxa"/>
                <w:tcBorders>
                  <w:top w:val="single" w:sz="8" w:space="0" w:color="auto"/>
                  <w:left w:val="single" w:sz="8" w:space="0" w:color="auto"/>
                  <w:bottom w:val="single" w:sz="8" w:space="0" w:color="auto"/>
                  <w:right w:val="single" w:sz="8" w:space="0" w:color="auto"/>
                </w:tcBorders>
                <w:shd w:val="clear" w:color="auto" w:fill="EEECE1" w:themeFill="background2"/>
                <w:noWrap/>
                <w:vAlign w:val="center"/>
                <w:hideMark/>
              </w:tcPr>
            </w:tcPrChange>
          </w:tcPr>
          <w:p w14:paraId="4CBA1982" w14:textId="77777777" w:rsidR="000B430B" w:rsidRPr="000B430B" w:rsidRDefault="000B430B" w:rsidP="000B430B">
            <w:pPr>
              <w:widowControl/>
              <w:autoSpaceDE/>
              <w:autoSpaceDN/>
              <w:jc w:val="center"/>
              <w:rPr>
                <w:ins w:id="982" w:author="總公司 李曉娟 Hsiaochuan.Li" w:date="2024-01-18T16:51:00Z"/>
                <w:rFonts w:ascii="新細明體" w:eastAsia="新細明體" w:hAnsi="新細明體" w:cs="新細明體"/>
                <w:b/>
                <w:bCs/>
                <w:sz w:val="24"/>
                <w:szCs w:val="24"/>
              </w:rPr>
            </w:pPr>
            <w:ins w:id="983" w:author="總公司 李曉娟 Hsiaochuan.Li" w:date="2024-01-18T16:51:00Z">
              <w:r w:rsidRPr="000B430B">
                <w:rPr>
                  <w:rFonts w:ascii="新細明體" w:eastAsia="新細明體" w:hAnsi="新細明體" w:cs="新細明體" w:hint="eastAsia"/>
                  <w:b/>
                  <w:bCs/>
                  <w:sz w:val="24"/>
                  <w:szCs w:val="24"/>
                </w:rPr>
                <w:t>序號</w:t>
              </w:r>
            </w:ins>
          </w:p>
        </w:tc>
        <w:tc>
          <w:tcPr>
            <w:tcW w:w="1600" w:type="dxa"/>
            <w:shd w:val="clear" w:color="auto" w:fill="EEECE1" w:themeFill="background2"/>
            <w:noWrap/>
            <w:vAlign w:val="center"/>
            <w:hideMark/>
            <w:tcPrChange w:id="984" w:author="總公司 李曉娟 Hsiaochuan.Li" w:date="2024-01-18T16:58:00Z">
              <w:tcPr>
                <w:tcW w:w="160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1A717C20" w14:textId="77777777" w:rsidR="000B430B" w:rsidRPr="000B430B" w:rsidRDefault="000B430B" w:rsidP="000B430B">
            <w:pPr>
              <w:widowControl/>
              <w:autoSpaceDE/>
              <w:autoSpaceDN/>
              <w:jc w:val="center"/>
              <w:rPr>
                <w:ins w:id="985" w:author="總公司 李曉娟 Hsiaochuan.Li" w:date="2024-01-18T16:51:00Z"/>
                <w:rFonts w:ascii="新細明體" w:eastAsia="新細明體" w:hAnsi="新細明體" w:cs="新細明體"/>
                <w:b/>
                <w:bCs/>
                <w:sz w:val="24"/>
                <w:szCs w:val="24"/>
              </w:rPr>
            </w:pPr>
            <w:ins w:id="986" w:author="總公司 李曉娟 Hsiaochuan.Li" w:date="2024-01-18T16:51:00Z">
              <w:r w:rsidRPr="000B430B">
                <w:rPr>
                  <w:rFonts w:ascii="新細明體" w:eastAsia="新細明體" w:hAnsi="新細明體" w:cs="新細明體" w:hint="eastAsia"/>
                  <w:b/>
                  <w:bCs/>
                  <w:sz w:val="24"/>
                  <w:szCs w:val="24"/>
                </w:rPr>
                <w:t>安裝單位別</w:t>
              </w:r>
            </w:ins>
          </w:p>
        </w:tc>
        <w:tc>
          <w:tcPr>
            <w:tcW w:w="4374" w:type="dxa"/>
            <w:shd w:val="clear" w:color="auto" w:fill="EEECE1" w:themeFill="background2"/>
            <w:noWrap/>
            <w:vAlign w:val="center"/>
            <w:hideMark/>
            <w:tcPrChange w:id="987" w:author="總公司 李曉娟 Hsiaochuan.Li" w:date="2024-01-18T16:58:00Z">
              <w:tcPr>
                <w:tcW w:w="4374"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0EB3A0AF" w14:textId="77777777" w:rsidR="000B430B" w:rsidRPr="000B430B" w:rsidRDefault="000B430B" w:rsidP="000B430B">
            <w:pPr>
              <w:widowControl/>
              <w:autoSpaceDE/>
              <w:autoSpaceDN/>
              <w:jc w:val="center"/>
              <w:rPr>
                <w:ins w:id="988" w:author="總公司 李曉娟 Hsiaochuan.Li" w:date="2024-01-18T16:51:00Z"/>
                <w:rFonts w:ascii="新細明體" w:eastAsia="新細明體" w:hAnsi="新細明體" w:cs="新細明體"/>
                <w:b/>
                <w:bCs/>
                <w:sz w:val="24"/>
                <w:szCs w:val="24"/>
              </w:rPr>
            </w:pPr>
            <w:ins w:id="989" w:author="總公司 李曉娟 Hsiaochuan.Li" w:date="2024-01-18T16:51:00Z">
              <w:r w:rsidRPr="000B430B">
                <w:rPr>
                  <w:rFonts w:ascii="新細明體" w:eastAsia="新細明體" w:hAnsi="新細明體" w:cs="新細明體" w:hint="eastAsia"/>
                  <w:b/>
                  <w:bCs/>
                  <w:sz w:val="24"/>
                  <w:szCs w:val="24"/>
                </w:rPr>
                <w:t>地址</w:t>
              </w:r>
            </w:ins>
          </w:p>
        </w:tc>
        <w:tc>
          <w:tcPr>
            <w:tcW w:w="1163" w:type="dxa"/>
            <w:shd w:val="clear" w:color="auto" w:fill="EEECE1" w:themeFill="background2"/>
            <w:vAlign w:val="center"/>
            <w:hideMark/>
            <w:tcPrChange w:id="990" w:author="總公司 李曉娟 Hsiaochuan.Li" w:date="2024-01-18T16:58:00Z">
              <w:tcPr>
                <w:tcW w:w="1163"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1C2810E0" w14:textId="77777777" w:rsidR="000B430B" w:rsidRPr="000B430B" w:rsidRDefault="000B430B" w:rsidP="000B430B">
            <w:pPr>
              <w:widowControl/>
              <w:autoSpaceDE/>
              <w:autoSpaceDN/>
              <w:jc w:val="center"/>
              <w:rPr>
                <w:ins w:id="991" w:author="總公司 李曉娟 Hsiaochuan.Li" w:date="2024-01-18T16:51:00Z"/>
                <w:rFonts w:ascii="新細明體" w:eastAsia="新細明體" w:hAnsi="新細明體" w:cs="新細明體"/>
                <w:b/>
                <w:bCs/>
                <w:sz w:val="24"/>
                <w:szCs w:val="24"/>
              </w:rPr>
            </w:pPr>
            <w:ins w:id="992" w:author="總公司 李曉娟 Hsiaochuan.Li" w:date="2024-01-18T16:51:00Z">
              <w:r w:rsidRPr="000B430B">
                <w:rPr>
                  <w:rFonts w:ascii="新細明體" w:eastAsia="新細明體" w:hAnsi="新細明體" w:cs="新細明體" w:hint="eastAsia"/>
                  <w:b/>
                  <w:bCs/>
                  <w:sz w:val="24"/>
                  <w:szCs w:val="24"/>
                </w:rPr>
                <w:t>聯絡人</w:t>
              </w:r>
            </w:ins>
          </w:p>
        </w:tc>
        <w:tc>
          <w:tcPr>
            <w:tcW w:w="1509" w:type="dxa"/>
            <w:shd w:val="clear" w:color="auto" w:fill="EEECE1" w:themeFill="background2"/>
            <w:vAlign w:val="center"/>
            <w:hideMark/>
            <w:tcPrChange w:id="993" w:author="總公司 李曉娟 Hsiaochuan.Li" w:date="2024-01-18T16:58:00Z">
              <w:tcPr>
                <w:tcW w:w="1324"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481C16CC" w14:textId="77777777" w:rsidR="000B430B" w:rsidRPr="000B430B" w:rsidRDefault="000B430B" w:rsidP="000B430B">
            <w:pPr>
              <w:widowControl/>
              <w:autoSpaceDE/>
              <w:autoSpaceDN/>
              <w:jc w:val="center"/>
              <w:rPr>
                <w:ins w:id="994" w:author="總公司 李曉娟 Hsiaochuan.Li" w:date="2024-01-18T16:51:00Z"/>
                <w:rFonts w:ascii="新細明體" w:eastAsia="新細明體" w:hAnsi="新細明體" w:cs="新細明體"/>
                <w:b/>
                <w:bCs/>
                <w:sz w:val="24"/>
                <w:szCs w:val="24"/>
              </w:rPr>
            </w:pPr>
            <w:ins w:id="995" w:author="總公司 李曉娟 Hsiaochuan.Li" w:date="2024-01-18T16:51:00Z">
              <w:r w:rsidRPr="000B430B">
                <w:rPr>
                  <w:rFonts w:ascii="新細明體" w:eastAsia="新細明體" w:hAnsi="新細明體" w:cs="新細明體" w:hint="eastAsia"/>
                  <w:b/>
                  <w:bCs/>
                  <w:sz w:val="24"/>
                  <w:szCs w:val="24"/>
                </w:rPr>
                <w:t>手機</w:t>
              </w:r>
            </w:ins>
          </w:p>
        </w:tc>
        <w:tc>
          <w:tcPr>
            <w:tcW w:w="1654" w:type="dxa"/>
            <w:shd w:val="clear" w:color="auto" w:fill="EEECE1" w:themeFill="background2"/>
            <w:vAlign w:val="center"/>
            <w:hideMark/>
            <w:tcPrChange w:id="996" w:author="總公司 李曉娟 Hsiaochuan.Li" w:date="2024-01-18T16:58:00Z">
              <w:tcPr>
                <w:tcW w:w="1839"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78A37D80" w14:textId="77777777" w:rsidR="000B430B" w:rsidRPr="000B430B" w:rsidRDefault="000B430B" w:rsidP="000B430B">
            <w:pPr>
              <w:widowControl/>
              <w:autoSpaceDE/>
              <w:autoSpaceDN/>
              <w:jc w:val="center"/>
              <w:rPr>
                <w:ins w:id="997" w:author="總公司 李曉娟 Hsiaochuan.Li" w:date="2024-01-18T16:51:00Z"/>
                <w:rFonts w:ascii="新細明體" w:eastAsia="新細明體" w:hAnsi="新細明體" w:cs="新細明體"/>
                <w:b/>
                <w:bCs/>
                <w:sz w:val="24"/>
                <w:szCs w:val="24"/>
              </w:rPr>
            </w:pPr>
            <w:ins w:id="998" w:author="總公司 李曉娟 Hsiaochuan.Li" w:date="2024-01-18T16:51:00Z">
              <w:r w:rsidRPr="000B430B">
                <w:rPr>
                  <w:rFonts w:ascii="新細明體" w:eastAsia="新細明體" w:hAnsi="新細明體" w:cs="新細明體" w:hint="eastAsia"/>
                  <w:b/>
                  <w:bCs/>
                  <w:sz w:val="24"/>
                  <w:szCs w:val="24"/>
                </w:rPr>
                <w:t>公司電話</w:t>
              </w:r>
            </w:ins>
          </w:p>
        </w:tc>
        <w:tc>
          <w:tcPr>
            <w:tcW w:w="3140" w:type="dxa"/>
            <w:shd w:val="clear" w:color="auto" w:fill="EEECE1" w:themeFill="background2"/>
            <w:noWrap/>
            <w:vAlign w:val="center"/>
            <w:hideMark/>
            <w:tcPrChange w:id="999" w:author="總公司 李曉娟 Hsiaochuan.Li" w:date="2024-01-18T16:58:00Z">
              <w:tcPr>
                <w:tcW w:w="314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33129F32" w14:textId="77777777" w:rsidR="000B430B" w:rsidRPr="000B430B" w:rsidRDefault="000B430B" w:rsidP="000B430B">
            <w:pPr>
              <w:widowControl/>
              <w:autoSpaceDE/>
              <w:autoSpaceDN/>
              <w:jc w:val="center"/>
              <w:rPr>
                <w:ins w:id="1000" w:author="總公司 李曉娟 Hsiaochuan.Li" w:date="2024-01-18T16:51:00Z"/>
                <w:rFonts w:ascii="新細明體" w:eastAsia="新細明體" w:hAnsi="新細明體" w:cs="新細明體"/>
                <w:b/>
                <w:bCs/>
                <w:sz w:val="24"/>
                <w:szCs w:val="24"/>
              </w:rPr>
            </w:pPr>
            <w:ins w:id="1001" w:author="總公司 李曉娟 Hsiaochuan.Li" w:date="2024-01-18T16:51:00Z">
              <w:r w:rsidRPr="000B430B">
                <w:rPr>
                  <w:rFonts w:ascii="新細明體" w:eastAsia="新細明體" w:hAnsi="新細明體" w:cs="新細明體" w:hint="eastAsia"/>
                  <w:b/>
                  <w:bCs/>
                  <w:sz w:val="24"/>
                  <w:szCs w:val="24"/>
                </w:rPr>
                <w:t>E-Mail</w:t>
              </w:r>
            </w:ins>
          </w:p>
        </w:tc>
      </w:tr>
      <w:tr w:rsidR="000B430B" w:rsidRPr="000B430B" w14:paraId="46AF9187" w14:textId="77777777" w:rsidTr="00E25164">
        <w:trPr>
          <w:trHeight w:val="420"/>
          <w:ins w:id="1002" w:author="總公司 李曉娟 Hsiaochuan.Li" w:date="2024-01-18T16:51:00Z"/>
          <w:trPrChange w:id="1003" w:author="總公司 李曉娟 Hsiaochuan.Li" w:date="2024-01-18T16:58:00Z">
            <w:trPr>
              <w:trHeight w:val="420"/>
            </w:trPr>
          </w:trPrChange>
        </w:trPr>
        <w:tc>
          <w:tcPr>
            <w:tcW w:w="700" w:type="dxa"/>
            <w:shd w:val="clear" w:color="auto" w:fill="auto"/>
            <w:noWrap/>
            <w:vAlign w:val="center"/>
            <w:hideMark/>
            <w:tcPrChange w:id="1004" w:author="總公司 李曉娟 Hsiaochuan.Li" w:date="2024-01-18T16:58: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E7D65CA" w14:textId="451373A7" w:rsidR="000B430B" w:rsidRPr="000B430B" w:rsidRDefault="000B430B" w:rsidP="000B430B">
            <w:pPr>
              <w:widowControl/>
              <w:autoSpaceDE/>
              <w:autoSpaceDN/>
              <w:jc w:val="center"/>
              <w:rPr>
                <w:ins w:id="1005" w:author="總公司 李曉娟 Hsiaochuan.Li" w:date="2024-01-18T16:51:00Z"/>
                <w:rFonts w:ascii="新細明體" w:eastAsia="新細明體" w:hAnsi="新細明體" w:cs="新細明體"/>
                <w:color w:val="000000"/>
                <w:sz w:val="24"/>
                <w:szCs w:val="24"/>
              </w:rPr>
            </w:pPr>
            <w:ins w:id="1006" w:author="總公司 李曉娟 Hsiaochuan.Li" w:date="2024-01-18T16:51:00Z">
              <w:r w:rsidRPr="000B430B">
                <w:rPr>
                  <w:rFonts w:ascii="新細明體" w:eastAsia="新細明體" w:hAnsi="新細明體" w:cs="新細明體" w:hint="eastAsia"/>
                  <w:color w:val="000000"/>
                  <w:sz w:val="24"/>
                  <w:szCs w:val="24"/>
                </w:rPr>
                <w:t>1</w:t>
              </w:r>
            </w:ins>
          </w:p>
        </w:tc>
        <w:tc>
          <w:tcPr>
            <w:tcW w:w="1600" w:type="dxa"/>
            <w:shd w:val="clear" w:color="auto" w:fill="auto"/>
            <w:noWrap/>
            <w:vAlign w:val="center"/>
            <w:hideMark/>
            <w:tcPrChange w:id="1007" w:author="總公司 李曉娟 Hsiaochuan.Li" w:date="2024-01-18T16:58:00Z">
              <w:tcPr>
                <w:tcW w:w="1600" w:type="dxa"/>
                <w:tcBorders>
                  <w:top w:val="nil"/>
                  <w:left w:val="nil"/>
                  <w:bottom w:val="single" w:sz="8" w:space="0" w:color="auto"/>
                  <w:right w:val="single" w:sz="8" w:space="0" w:color="auto"/>
                </w:tcBorders>
                <w:shd w:val="clear" w:color="auto" w:fill="auto"/>
                <w:noWrap/>
                <w:vAlign w:val="center"/>
                <w:hideMark/>
              </w:tcPr>
            </w:tcPrChange>
          </w:tcPr>
          <w:p w14:paraId="0BB6E368" w14:textId="77777777" w:rsidR="000B430B" w:rsidRPr="000B430B" w:rsidRDefault="000B430B" w:rsidP="000B430B">
            <w:pPr>
              <w:widowControl/>
              <w:autoSpaceDE/>
              <w:autoSpaceDN/>
              <w:jc w:val="both"/>
              <w:rPr>
                <w:ins w:id="1008" w:author="總公司 李曉娟 Hsiaochuan.Li" w:date="2024-01-18T16:51:00Z"/>
                <w:rFonts w:ascii="新細明體" w:eastAsia="新細明體" w:hAnsi="新細明體" w:cs="新細明體"/>
                <w:color w:val="000000"/>
                <w:sz w:val="24"/>
                <w:szCs w:val="24"/>
              </w:rPr>
            </w:pPr>
            <w:ins w:id="1009" w:author="總公司 李曉娟 Hsiaochuan.Li" w:date="2024-01-18T16:51:00Z">
              <w:r w:rsidRPr="000B430B">
                <w:rPr>
                  <w:rFonts w:ascii="新細明體" w:eastAsia="新細明體" w:hAnsi="新細明體" w:cs="新細明體" w:hint="eastAsia"/>
                  <w:color w:val="000000"/>
                  <w:sz w:val="24"/>
                  <w:szCs w:val="24"/>
                </w:rPr>
                <w:t>八里焚化廠</w:t>
              </w:r>
            </w:ins>
          </w:p>
        </w:tc>
        <w:tc>
          <w:tcPr>
            <w:tcW w:w="4374" w:type="dxa"/>
            <w:shd w:val="clear" w:color="auto" w:fill="auto"/>
            <w:noWrap/>
            <w:vAlign w:val="center"/>
            <w:hideMark/>
            <w:tcPrChange w:id="1010" w:author="總公司 李曉娟 Hsiaochuan.Li" w:date="2024-01-18T16:58:00Z">
              <w:tcPr>
                <w:tcW w:w="4374" w:type="dxa"/>
                <w:tcBorders>
                  <w:top w:val="nil"/>
                  <w:left w:val="nil"/>
                  <w:bottom w:val="single" w:sz="8" w:space="0" w:color="auto"/>
                  <w:right w:val="single" w:sz="8" w:space="0" w:color="auto"/>
                </w:tcBorders>
                <w:shd w:val="clear" w:color="auto" w:fill="auto"/>
                <w:noWrap/>
                <w:vAlign w:val="center"/>
                <w:hideMark/>
              </w:tcPr>
            </w:tcPrChange>
          </w:tcPr>
          <w:p w14:paraId="023ECB47" w14:textId="77777777" w:rsidR="000B430B" w:rsidRPr="000B430B" w:rsidRDefault="000B430B" w:rsidP="000B430B">
            <w:pPr>
              <w:widowControl/>
              <w:autoSpaceDE/>
              <w:autoSpaceDN/>
              <w:jc w:val="both"/>
              <w:rPr>
                <w:ins w:id="1011" w:author="總公司 李曉娟 Hsiaochuan.Li" w:date="2024-01-18T16:51:00Z"/>
                <w:rFonts w:ascii="新細明體" w:eastAsia="新細明體" w:hAnsi="新細明體" w:cs="新細明體"/>
                <w:color w:val="000000"/>
                <w:sz w:val="24"/>
                <w:szCs w:val="24"/>
              </w:rPr>
            </w:pPr>
            <w:ins w:id="1012" w:author="總公司 李曉娟 Hsiaochuan.Li" w:date="2024-01-18T16:51:00Z">
              <w:r w:rsidRPr="000B430B">
                <w:rPr>
                  <w:rFonts w:ascii="新細明體" w:eastAsia="新細明體" w:hAnsi="新細明體" w:cs="新細明體" w:hint="eastAsia"/>
                  <w:color w:val="000000"/>
                  <w:sz w:val="24"/>
                  <w:szCs w:val="24"/>
                </w:rPr>
                <w:t>249新北市八里區中山路三段409號</w:t>
              </w:r>
            </w:ins>
          </w:p>
        </w:tc>
        <w:tc>
          <w:tcPr>
            <w:tcW w:w="1163" w:type="dxa"/>
            <w:shd w:val="clear" w:color="auto" w:fill="auto"/>
            <w:noWrap/>
            <w:vAlign w:val="center"/>
            <w:hideMark/>
            <w:tcPrChange w:id="1013" w:author="總公司 李曉娟 Hsiaochuan.Li" w:date="2024-01-18T16:58:00Z">
              <w:tcPr>
                <w:tcW w:w="1163" w:type="dxa"/>
                <w:tcBorders>
                  <w:top w:val="nil"/>
                  <w:left w:val="nil"/>
                  <w:bottom w:val="single" w:sz="8" w:space="0" w:color="auto"/>
                  <w:right w:val="single" w:sz="8" w:space="0" w:color="auto"/>
                </w:tcBorders>
                <w:shd w:val="clear" w:color="auto" w:fill="auto"/>
                <w:noWrap/>
                <w:vAlign w:val="center"/>
                <w:hideMark/>
              </w:tcPr>
            </w:tcPrChange>
          </w:tcPr>
          <w:p w14:paraId="3E0902A3" w14:textId="77777777" w:rsidR="000B430B" w:rsidRPr="000B430B" w:rsidRDefault="000B430B" w:rsidP="000B430B">
            <w:pPr>
              <w:widowControl/>
              <w:autoSpaceDE/>
              <w:autoSpaceDN/>
              <w:jc w:val="center"/>
              <w:rPr>
                <w:ins w:id="1014" w:author="總公司 李曉娟 Hsiaochuan.Li" w:date="2024-01-18T16:51:00Z"/>
                <w:rFonts w:ascii="新細明體" w:eastAsia="新細明體" w:hAnsi="新細明體" w:cs="新細明體"/>
                <w:color w:val="000000"/>
                <w:sz w:val="24"/>
                <w:szCs w:val="24"/>
              </w:rPr>
            </w:pPr>
            <w:ins w:id="1015" w:author="總公司 李曉娟 Hsiaochuan.Li" w:date="2024-01-18T16:51:00Z">
              <w:r w:rsidRPr="000B430B">
                <w:rPr>
                  <w:rFonts w:ascii="新細明體" w:eastAsia="新細明體" w:hAnsi="新細明體" w:cs="新細明體" w:hint="eastAsia"/>
                  <w:color w:val="000000"/>
                  <w:sz w:val="24"/>
                  <w:szCs w:val="24"/>
                </w:rPr>
                <w:t>林谷穎</w:t>
              </w:r>
            </w:ins>
          </w:p>
        </w:tc>
        <w:tc>
          <w:tcPr>
            <w:tcW w:w="1509" w:type="dxa"/>
            <w:shd w:val="clear" w:color="auto" w:fill="auto"/>
            <w:noWrap/>
            <w:vAlign w:val="center"/>
            <w:hideMark/>
            <w:tcPrChange w:id="1016" w:author="總公司 李曉娟 Hsiaochuan.Li" w:date="2024-01-18T16:58:00Z">
              <w:tcPr>
                <w:tcW w:w="1324" w:type="dxa"/>
                <w:tcBorders>
                  <w:top w:val="nil"/>
                  <w:left w:val="nil"/>
                  <w:bottom w:val="single" w:sz="8" w:space="0" w:color="auto"/>
                  <w:right w:val="single" w:sz="8" w:space="0" w:color="auto"/>
                </w:tcBorders>
                <w:shd w:val="clear" w:color="auto" w:fill="auto"/>
                <w:noWrap/>
                <w:vAlign w:val="center"/>
                <w:hideMark/>
              </w:tcPr>
            </w:tcPrChange>
          </w:tcPr>
          <w:p w14:paraId="7AB7089F" w14:textId="77777777" w:rsidR="000B430B" w:rsidRPr="000B430B" w:rsidRDefault="000B430B" w:rsidP="000B430B">
            <w:pPr>
              <w:widowControl/>
              <w:autoSpaceDE/>
              <w:autoSpaceDN/>
              <w:rPr>
                <w:ins w:id="1017" w:author="總公司 李曉娟 Hsiaochuan.Li" w:date="2024-01-18T16:51:00Z"/>
                <w:rFonts w:ascii="新細明體" w:eastAsia="新細明體" w:hAnsi="新細明體" w:cs="新細明體"/>
                <w:color w:val="000000"/>
                <w:sz w:val="24"/>
                <w:szCs w:val="24"/>
              </w:rPr>
            </w:pPr>
            <w:ins w:id="1018" w:author="總公司 李曉娟 Hsiaochuan.Li" w:date="2024-01-18T16:51:00Z">
              <w:r w:rsidRPr="000B430B">
                <w:rPr>
                  <w:rFonts w:ascii="新細明體" w:eastAsia="新細明體" w:hAnsi="新細明體" w:cs="新細明體" w:hint="eastAsia"/>
                  <w:color w:val="000000"/>
                  <w:sz w:val="24"/>
                  <w:szCs w:val="24"/>
                </w:rPr>
                <w:t>0975-326-889</w:t>
              </w:r>
            </w:ins>
          </w:p>
        </w:tc>
        <w:tc>
          <w:tcPr>
            <w:tcW w:w="1654" w:type="dxa"/>
            <w:shd w:val="clear" w:color="auto" w:fill="auto"/>
            <w:vAlign w:val="center"/>
            <w:hideMark/>
            <w:tcPrChange w:id="1019" w:author="總公司 李曉娟 Hsiaochuan.Li" w:date="2024-01-18T16:58:00Z">
              <w:tcPr>
                <w:tcW w:w="1839" w:type="dxa"/>
                <w:tcBorders>
                  <w:top w:val="nil"/>
                  <w:left w:val="nil"/>
                  <w:bottom w:val="single" w:sz="8" w:space="0" w:color="auto"/>
                  <w:right w:val="single" w:sz="8" w:space="0" w:color="auto"/>
                </w:tcBorders>
                <w:shd w:val="clear" w:color="auto" w:fill="auto"/>
                <w:vAlign w:val="center"/>
                <w:hideMark/>
              </w:tcPr>
            </w:tcPrChange>
          </w:tcPr>
          <w:p w14:paraId="5AD2B1B3" w14:textId="77777777" w:rsidR="000B430B" w:rsidRPr="000B430B" w:rsidRDefault="000B430B" w:rsidP="000B430B">
            <w:pPr>
              <w:widowControl/>
              <w:autoSpaceDE/>
              <w:autoSpaceDN/>
              <w:rPr>
                <w:ins w:id="1020" w:author="總公司 李曉娟 Hsiaochuan.Li" w:date="2024-01-18T16:51:00Z"/>
                <w:rFonts w:ascii="新細明體" w:eastAsia="新細明體" w:hAnsi="新細明體" w:cs="新細明體"/>
                <w:color w:val="000000"/>
                <w:sz w:val="24"/>
                <w:szCs w:val="24"/>
              </w:rPr>
            </w:pPr>
            <w:ins w:id="1021" w:author="總公司 李曉娟 Hsiaochuan.Li" w:date="2024-01-18T16:51:00Z">
              <w:r w:rsidRPr="000B430B">
                <w:rPr>
                  <w:rFonts w:ascii="新細明體" w:eastAsia="新細明體" w:hAnsi="新細明體" w:cs="新細明體" w:hint="eastAsia"/>
                  <w:color w:val="000000"/>
                  <w:sz w:val="24"/>
                  <w:szCs w:val="24"/>
                </w:rPr>
                <w:t>02-2619-5111#228</w:t>
              </w:r>
            </w:ins>
          </w:p>
        </w:tc>
        <w:tc>
          <w:tcPr>
            <w:tcW w:w="3140" w:type="dxa"/>
            <w:shd w:val="clear" w:color="auto" w:fill="auto"/>
            <w:vAlign w:val="center"/>
            <w:hideMark/>
            <w:tcPrChange w:id="1022" w:author="總公司 李曉娟 Hsiaochuan.Li" w:date="2024-01-18T16:58:00Z">
              <w:tcPr>
                <w:tcW w:w="3140" w:type="dxa"/>
                <w:tcBorders>
                  <w:top w:val="nil"/>
                  <w:left w:val="nil"/>
                  <w:bottom w:val="single" w:sz="8" w:space="0" w:color="auto"/>
                  <w:right w:val="single" w:sz="8" w:space="0" w:color="auto"/>
                </w:tcBorders>
                <w:shd w:val="clear" w:color="auto" w:fill="auto"/>
                <w:vAlign w:val="center"/>
                <w:hideMark/>
              </w:tcPr>
            </w:tcPrChange>
          </w:tcPr>
          <w:p w14:paraId="5FF7F645" w14:textId="77777777" w:rsidR="000B430B" w:rsidRPr="000B430B" w:rsidRDefault="000B430B" w:rsidP="000B430B">
            <w:pPr>
              <w:widowControl/>
              <w:autoSpaceDE/>
              <w:autoSpaceDN/>
              <w:rPr>
                <w:ins w:id="1023" w:author="總公司 李曉娟 Hsiaochuan.Li" w:date="2024-01-18T16:51:00Z"/>
                <w:rFonts w:ascii="新細明體" w:eastAsia="新細明體" w:hAnsi="新細明體" w:cs="新細明體"/>
                <w:color w:val="0563C1"/>
                <w:sz w:val="24"/>
                <w:szCs w:val="24"/>
                <w:u w:val="single"/>
              </w:rPr>
            </w:pPr>
            <w:ins w:id="1024" w:author="總公司 李曉娟 Hsiaochuan.Li" w:date="2024-01-18T16:51:00Z">
              <w:r w:rsidRPr="000B430B">
                <w:rPr>
                  <w:rFonts w:ascii="新細明體" w:eastAsia="新細明體" w:hAnsi="新細明體" w:cs="新細明體"/>
                  <w:color w:val="0563C1"/>
                  <w:sz w:val="24"/>
                  <w:szCs w:val="24"/>
                  <w:u w:val="single"/>
                </w:rPr>
                <w:fldChar w:fldCharType="begin"/>
              </w:r>
              <w:r w:rsidRPr="000B430B">
                <w:rPr>
                  <w:rFonts w:ascii="新細明體" w:eastAsia="新細明體" w:hAnsi="新細明體" w:cs="新細明體"/>
                  <w:color w:val="0563C1"/>
                  <w:sz w:val="24"/>
                  <w:szCs w:val="24"/>
                  <w:u w:val="single"/>
                </w:rPr>
                <w:instrText>HYPERLINK "mailto:guying.lin@tahoho.com.tw"</w:instrText>
              </w:r>
              <w:r w:rsidRPr="000B430B">
                <w:rPr>
                  <w:rFonts w:ascii="新細明體" w:eastAsia="新細明體" w:hAnsi="新細明體" w:cs="新細明體"/>
                  <w:color w:val="0563C1"/>
                  <w:sz w:val="24"/>
                  <w:szCs w:val="24"/>
                  <w:u w:val="single"/>
                </w:rPr>
              </w:r>
              <w:r w:rsidRPr="000B430B">
                <w:rPr>
                  <w:rFonts w:ascii="新細明體" w:eastAsia="新細明體" w:hAnsi="新細明體" w:cs="新細明體"/>
                  <w:color w:val="0563C1"/>
                  <w:sz w:val="24"/>
                  <w:szCs w:val="24"/>
                  <w:u w:val="single"/>
                </w:rPr>
                <w:fldChar w:fldCharType="separate"/>
              </w:r>
              <w:r w:rsidRPr="000B430B">
                <w:rPr>
                  <w:rFonts w:ascii="新細明體" w:eastAsia="新細明體" w:hAnsi="新細明體" w:cs="新細明體" w:hint="eastAsia"/>
                  <w:color w:val="0563C1"/>
                  <w:sz w:val="24"/>
                  <w:szCs w:val="24"/>
                  <w:u w:val="single"/>
                </w:rPr>
                <w:t>guying.lin@tahoho.com.tw</w:t>
              </w:r>
              <w:r w:rsidRPr="000B430B">
                <w:rPr>
                  <w:rFonts w:ascii="新細明體" w:eastAsia="新細明體" w:hAnsi="新細明體" w:cs="新細明體"/>
                  <w:color w:val="0563C1"/>
                  <w:sz w:val="24"/>
                  <w:szCs w:val="24"/>
                  <w:u w:val="single"/>
                </w:rPr>
                <w:fldChar w:fldCharType="end"/>
              </w:r>
            </w:ins>
          </w:p>
        </w:tc>
      </w:tr>
    </w:tbl>
    <w:p w14:paraId="1A447BDD" w14:textId="77777777" w:rsidR="000B430B" w:rsidRPr="000B430B" w:rsidRDefault="000B430B">
      <w:pPr>
        <w:pStyle w:val="a3"/>
        <w:tabs>
          <w:tab w:val="left" w:pos="2327"/>
          <w:tab w:val="left" w:pos="3135"/>
          <w:tab w:val="left" w:pos="3944"/>
          <w:tab w:val="left" w:pos="4887"/>
          <w:tab w:val="left" w:pos="5823"/>
          <w:tab w:val="left" w:pos="6726"/>
          <w:tab w:val="left" w:pos="7662"/>
          <w:tab w:val="left" w:pos="8564"/>
        </w:tabs>
        <w:spacing w:line="400" w:lineRule="exact"/>
        <w:ind w:left="719"/>
        <w:rPr>
          <w:ins w:id="1025" w:author="總公司 李曉娟 Hsiaochuan.Li" w:date="2024-01-18T16:35:00Z"/>
          <w:rFonts w:ascii="標楷體" w:eastAsia="標楷體" w:hAnsi="標楷體"/>
        </w:rPr>
        <w:pPrChange w:id="1026" w:author="總公司 李曉娟 Hsiaochuan.Li" w:date="2024-01-18T16:49:00Z">
          <w:pPr>
            <w:pStyle w:val="a3"/>
            <w:numPr>
              <w:numId w:val="1"/>
            </w:numPr>
            <w:tabs>
              <w:tab w:val="left" w:pos="2327"/>
              <w:tab w:val="left" w:pos="3135"/>
              <w:tab w:val="left" w:pos="3944"/>
              <w:tab w:val="left" w:pos="4887"/>
              <w:tab w:val="left" w:pos="5823"/>
              <w:tab w:val="left" w:pos="6726"/>
              <w:tab w:val="left" w:pos="7662"/>
              <w:tab w:val="left" w:pos="8564"/>
            </w:tabs>
            <w:spacing w:line="400" w:lineRule="exact"/>
            <w:ind w:left="719" w:hanging="720"/>
          </w:pPr>
        </w:pPrChange>
      </w:pPr>
    </w:p>
    <w:p w14:paraId="3560FC8D" w14:textId="606B774E" w:rsidR="00531EEF" w:rsidRPr="000B430B" w:rsidRDefault="00531EEF" w:rsidP="00531EEF">
      <w:pPr>
        <w:pStyle w:val="a3"/>
        <w:numPr>
          <w:ilvl w:val="0"/>
          <w:numId w:val="1"/>
        </w:numPr>
        <w:tabs>
          <w:tab w:val="left" w:pos="2327"/>
          <w:tab w:val="left" w:pos="3135"/>
          <w:tab w:val="left" w:pos="3944"/>
          <w:tab w:val="left" w:pos="4887"/>
          <w:tab w:val="left" w:pos="5823"/>
          <w:tab w:val="left" w:pos="6726"/>
          <w:tab w:val="left" w:pos="7662"/>
          <w:tab w:val="left" w:pos="8564"/>
        </w:tabs>
        <w:spacing w:line="400" w:lineRule="exact"/>
        <w:rPr>
          <w:ins w:id="1027" w:author="總公司 李曉娟 Hsiaochuan.Li" w:date="2024-01-18T16:52:00Z"/>
          <w:rFonts w:ascii="標楷體" w:eastAsia="標楷體" w:hAnsi="標楷體"/>
          <w:rPrChange w:id="1028" w:author="總公司 李曉娟 Hsiaochuan.Li" w:date="2024-01-18T16:52:00Z">
            <w:rPr>
              <w:ins w:id="1029" w:author="總公司 李曉娟 Hsiaochuan.Li" w:date="2024-01-18T16:52:00Z"/>
              <w:rFonts w:ascii="標楷體" w:eastAsia="標楷體" w:hAnsi="標楷體"/>
              <w:spacing w:val="21"/>
            </w:rPr>
          </w:rPrChange>
        </w:rPr>
      </w:pPr>
      <w:ins w:id="1030" w:author="總公司 李曉娟 Hsiaochuan.Li" w:date="2024-01-18T16:35:00Z">
        <w:r>
          <w:rPr>
            <w:rFonts w:ascii="標楷體" w:eastAsia="標楷體" w:hAnsi="標楷體" w:hint="eastAsia"/>
          </w:rPr>
          <w:t>達和環保服務股份有限公司新店分公司</w:t>
        </w:r>
      </w:ins>
      <w:ins w:id="1031" w:author="總公司 李曉娟 Hsiaochuan.Li" w:date="2024-01-18T16:46:00Z">
        <w:r w:rsidR="00FB6331">
          <w:rPr>
            <w:rFonts w:ascii="標楷體" w:eastAsia="標楷體" w:hAnsi="標楷體" w:hint="eastAsia"/>
            <w:lang w:eastAsia="zh-HK"/>
          </w:rPr>
          <w:t>(</w:t>
        </w:r>
        <w:r w:rsidR="00FB6331">
          <w:rPr>
            <w:rFonts w:ascii="標楷體" w:eastAsia="標楷體" w:hAnsi="標楷體" w:hint="eastAsia"/>
          </w:rPr>
          <w:t>訂貨單號</w:t>
        </w:r>
      </w:ins>
      <w:ins w:id="1032" w:author="總公司 李曉娟 Hsiaochuan.Li" w:date="2024-01-18T16:48:00Z">
        <w:r w:rsidR="000B430B">
          <w:rPr>
            <w:rFonts w:ascii="標楷體" w:eastAsia="標楷體" w:hAnsi="標楷體" w:hint="eastAsia"/>
          </w:rPr>
          <w:t>XD-112-002</w:t>
        </w:r>
      </w:ins>
      <w:ins w:id="1033" w:author="總公司 李曉娟 Hsiaochuan.Li" w:date="2024-01-18T16:46:00Z">
        <w:r w:rsidR="00FB6331">
          <w:rPr>
            <w:rFonts w:ascii="標楷體" w:eastAsia="標楷體" w:hAnsi="標楷體" w:hint="eastAsia"/>
          </w:rPr>
          <w:t>，設備</w:t>
        </w:r>
        <w:proofErr w:type="spellStart"/>
        <w:r w:rsidR="00FB6331" w:rsidRPr="003F41B9">
          <w:rPr>
            <w:rFonts w:ascii="標楷體" w:eastAsia="標楷體" w:hAnsi="標楷體"/>
            <w:spacing w:val="21"/>
          </w:rPr>
          <w:t>Fortigate</w:t>
        </w:r>
        <w:proofErr w:type="spellEnd"/>
        <w:r w:rsidR="00FB6331" w:rsidRPr="003F41B9">
          <w:rPr>
            <w:rFonts w:ascii="標楷體" w:eastAsia="標楷體" w:hAnsi="標楷體"/>
            <w:spacing w:val="21"/>
          </w:rPr>
          <w:t xml:space="preserve"> 40F </w:t>
        </w:r>
        <w:r w:rsidR="00FB6331">
          <w:rPr>
            <w:rFonts w:ascii="標楷體" w:eastAsia="標楷體" w:hAnsi="標楷體" w:hint="eastAsia"/>
            <w:spacing w:val="21"/>
          </w:rPr>
          <w:t>1</w:t>
        </w:r>
        <w:r w:rsidR="00FB6331" w:rsidRPr="003F41B9">
          <w:rPr>
            <w:rFonts w:ascii="標楷體" w:eastAsia="標楷體" w:hAnsi="標楷體"/>
            <w:spacing w:val="21"/>
          </w:rPr>
          <w:t>台</w:t>
        </w:r>
        <w:r w:rsidR="00FB6331">
          <w:rPr>
            <w:rFonts w:ascii="標楷體" w:eastAsia="標楷體" w:hAnsi="標楷體" w:hint="eastAsia"/>
            <w:spacing w:val="21"/>
          </w:rPr>
          <w:t>)</w:t>
        </w:r>
      </w:ins>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Change w:id="1034" w:author="總公司 李曉娟 Hsiaochuan.Li" w:date="2024-01-18T16:58:00Z">
          <w:tblPr>
            <w:tblW w:w="14140" w:type="dxa"/>
            <w:tblCellMar>
              <w:left w:w="28" w:type="dxa"/>
              <w:right w:w="28" w:type="dxa"/>
            </w:tblCellMar>
            <w:tblLook w:val="04A0" w:firstRow="1" w:lastRow="0" w:firstColumn="1" w:lastColumn="0" w:noHBand="0" w:noVBand="1"/>
          </w:tblPr>
        </w:tblPrChange>
      </w:tblPr>
      <w:tblGrid>
        <w:gridCol w:w="700"/>
        <w:gridCol w:w="1600"/>
        <w:gridCol w:w="4374"/>
        <w:gridCol w:w="1163"/>
        <w:gridCol w:w="1509"/>
        <w:gridCol w:w="1654"/>
        <w:gridCol w:w="3140"/>
        <w:tblGridChange w:id="1035">
          <w:tblGrid>
            <w:gridCol w:w="700"/>
            <w:gridCol w:w="1600"/>
            <w:gridCol w:w="4374"/>
            <w:gridCol w:w="1163"/>
            <w:gridCol w:w="1324"/>
            <w:gridCol w:w="1839"/>
            <w:gridCol w:w="3140"/>
          </w:tblGrid>
        </w:tblGridChange>
      </w:tblGrid>
      <w:tr w:rsidR="000B430B" w:rsidRPr="000B430B" w14:paraId="1C99EF9B" w14:textId="77777777" w:rsidTr="00E25164">
        <w:trPr>
          <w:trHeight w:val="405"/>
          <w:ins w:id="1036" w:author="總公司 李曉娟 Hsiaochuan.Li" w:date="2024-01-18T16:52:00Z"/>
          <w:trPrChange w:id="1037" w:author="總公司 李曉娟 Hsiaochuan.Li" w:date="2024-01-18T16:58:00Z">
            <w:trPr>
              <w:trHeight w:val="405"/>
            </w:trPr>
          </w:trPrChange>
        </w:trPr>
        <w:tc>
          <w:tcPr>
            <w:tcW w:w="700" w:type="dxa"/>
            <w:shd w:val="clear" w:color="auto" w:fill="EEECE1" w:themeFill="background2"/>
            <w:noWrap/>
            <w:vAlign w:val="center"/>
            <w:hideMark/>
            <w:tcPrChange w:id="1038" w:author="總公司 李曉娟 Hsiaochuan.Li" w:date="2024-01-18T16:58:00Z">
              <w:tcPr>
                <w:tcW w:w="700" w:type="dxa"/>
                <w:tcBorders>
                  <w:top w:val="single" w:sz="8" w:space="0" w:color="auto"/>
                  <w:left w:val="single" w:sz="8" w:space="0" w:color="auto"/>
                  <w:bottom w:val="single" w:sz="8" w:space="0" w:color="auto"/>
                  <w:right w:val="single" w:sz="8" w:space="0" w:color="auto"/>
                </w:tcBorders>
                <w:shd w:val="clear" w:color="auto" w:fill="EEECE1" w:themeFill="background2"/>
                <w:noWrap/>
                <w:vAlign w:val="center"/>
                <w:hideMark/>
              </w:tcPr>
            </w:tcPrChange>
          </w:tcPr>
          <w:p w14:paraId="599D1D4C" w14:textId="77777777" w:rsidR="000B430B" w:rsidRPr="000B430B" w:rsidRDefault="000B430B" w:rsidP="00EA58C5">
            <w:pPr>
              <w:widowControl/>
              <w:autoSpaceDE/>
              <w:autoSpaceDN/>
              <w:jc w:val="center"/>
              <w:rPr>
                <w:ins w:id="1039" w:author="總公司 李曉娟 Hsiaochuan.Li" w:date="2024-01-18T16:52:00Z"/>
                <w:rFonts w:ascii="新細明體" w:eastAsia="新細明體" w:hAnsi="新細明體" w:cs="新細明體"/>
                <w:b/>
                <w:bCs/>
                <w:sz w:val="24"/>
                <w:szCs w:val="24"/>
              </w:rPr>
            </w:pPr>
            <w:ins w:id="1040" w:author="總公司 李曉娟 Hsiaochuan.Li" w:date="2024-01-18T16:52:00Z">
              <w:r w:rsidRPr="000B430B">
                <w:rPr>
                  <w:rFonts w:ascii="新細明體" w:eastAsia="新細明體" w:hAnsi="新細明體" w:cs="新細明體" w:hint="eastAsia"/>
                  <w:b/>
                  <w:bCs/>
                  <w:sz w:val="24"/>
                  <w:szCs w:val="24"/>
                </w:rPr>
                <w:t>序號</w:t>
              </w:r>
            </w:ins>
          </w:p>
        </w:tc>
        <w:tc>
          <w:tcPr>
            <w:tcW w:w="1600" w:type="dxa"/>
            <w:shd w:val="clear" w:color="auto" w:fill="EEECE1" w:themeFill="background2"/>
            <w:noWrap/>
            <w:vAlign w:val="center"/>
            <w:hideMark/>
            <w:tcPrChange w:id="1041" w:author="總公司 李曉娟 Hsiaochuan.Li" w:date="2024-01-18T16:58:00Z">
              <w:tcPr>
                <w:tcW w:w="160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7B79C5C5" w14:textId="77777777" w:rsidR="000B430B" w:rsidRPr="000B430B" w:rsidRDefault="000B430B" w:rsidP="00EA58C5">
            <w:pPr>
              <w:widowControl/>
              <w:autoSpaceDE/>
              <w:autoSpaceDN/>
              <w:jc w:val="center"/>
              <w:rPr>
                <w:ins w:id="1042" w:author="總公司 李曉娟 Hsiaochuan.Li" w:date="2024-01-18T16:52:00Z"/>
                <w:rFonts w:ascii="新細明體" w:eastAsia="新細明體" w:hAnsi="新細明體" w:cs="新細明體"/>
                <w:b/>
                <w:bCs/>
                <w:sz w:val="24"/>
                <w:szCs w:val="24"/>
              </w:rPr>
            </w:pPr>
            <w:ins w:id="1043" w:author="總公司 李曉娟 Hsiaochuan.Li" w:date="2024-01-18T16:52:00Z">
              <w:r w:rsidRPr="000B430B">
                <w:rPr>
                  <w:rFonts w:ascii="新細明體" w:eastAsia="新細明體" w:hAnsi="新細明體" w:cs="新細明體" w:hint="eastAsia"/>
                  <w:b/>
                  <w:bCs/>
                  <w:sz w:val="24"/>
                  <w:szCs w:val="24"/>
                </w:rPr>
                <w:t>安裝單位別</w:t>
              </w:r>
            </w:ins>
          </w:p>
        </w:tc>
        <w:tc>
          <w:tcPr>
            <w:tcW w:w="4374" w:type="dxa"/>
            <w:shd w:val="clear" w:color="auto" w:fill="EEECE1" w:themeFill="background2"/>
            <w:noWrap/>
            <w:vAlign w:val="center"/>
            <w:hideMark/>
            <w:tcPrChange w:id="1044" w:author="總公司 李曉娟 Hsiaochuan.Li" w:date="2024-01-18T16:58:00Z">
              <w:tcPr>
                <w:tcW w:w="4374"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09A51C9E" w14:textId="77777777" w:rsidR="000B430B" w:rsidRPr="000B430B" w:rsidRDefault="000B430B" w:rsidP="00EA58C5">
            <w:pPr>
              <w:widowControl/>
              <w:autoSpaceDE/>
              <w:autoSpaceDN/>
              <w:jc w:val="center"/>
              <w:rPr>
                <w:ins w:id="1045" w:author="總公司 李曉娟 Hsiaochuan.Li" w:date="2024-01-18T16:52:00Z"/>
                <w:rFonts w:ascii="新細明體" w:eastAsia="新細明體" w:hAnsi="新細明體" w:cs="新細明體"/>
                <w:b/>
                <w:bCs/>
                <w:sz w:val="24"/>
                <w:szCs w:val="24"/>
              </w:rPr>
            </w:pPr>
            <w:ins w:id="1046" w:author="總公司 李曉娟 Hsiaochuan.Li" w:date="2024-01-18T16:52:00Z">
              <w:r w:rsidRPr="000B430B">
                <w:rPr>
                  <w:rFonts w:ascii="新細明體" w:eastAsia="新細明體" w:hAnsi="新細明體" w:cs="新細明體" w:hint="eastAsia"/>
                  <w:b/>
                  <w:bCs/>
                  <w:sz w:val="24"/>
                  <w:szCs w:val="24"/>
                </w:rPr>
                <w:t>地址</w:t>
              </w:r>
            </w:ins>
          </w:p>
        </w:tc>
        <w:tc>
          <w:tcPr>
            <w:tcW w:w="1163" w:type="dxa"/>
            <w:shd w:val="clear" w:color="auto" w:fill="EEECE1" w:themeFill="background2"/>
            <w:vAlign w:val="center"/>
            <w:hideMark/>
            <w:tcPrChange w:id="1047" w:author="總公司 李曉娟 Hsiaochuan.Li" w:date="2024-01-18T16:58:00Z">
              <w:tcPr>
                <w:tcW w:w="1163"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1E478B3A" w14:textId="77777777" w:rsidR="000B430B" w:rsidRPr="000B430B" w:rsidRDefault="000B430B" w:rsidP="00EA58C5">
            <w:pPr>
              <w:widowControl/>
              <w:autoSpaceDE/>
              <w:autoSpaceDN/>
              <w:jc w:val="center"/>
              <w:rPr>
                <w:ins w:id="1048" w:author="總公司 李曉娟 Hsiaochuan.Li" w:date="2024-01-18T16:52:00Z"/>
                <w:rFonts w:ascii="新細明體" w:eastAsia="新細明體" w:hAnsi="新細明體" w:cs="新細明體"/>
                <w:b/>
                <w:bCs/>
                <w:sz w:val="24"/>
                <w:szCs w:val="24"/>
              </w:rPr>
            </w:pPr>
            <w:ins w:id="1049" w:author="總公司 李曉娟 Hsiaochuan.Li" w:date="2024-01-18T16:52:00Z">
              <w:r w:rsidRPr="000B430B">
                <w:rPr>
                  <w:rFonts w:ascii="新細明體" w:eastAsia="新細明體" w:hAnsi="新細明體" w:cs="新細明體" w:hint="eastAsia"/>
                  <w:b/>
                  <w:bCs/>
                  <w:sz w:val="24"/>
                  <w:szCs w:val="24"/>
                </w:rPr>
                <w:t>聯絡人</w:t>
              </w:r>
            </w:ins>
          </w:p>
        </w:tc>
        <w:tc>
          <w:tcPr>
            <w:tcW w:w="1509" w:type="dxa"/>
            <w:shd w:val="clear" w:color="auto" w:fill="EEECE1" w:themeFill="background2"/>
            <w:vAlign w:val="center"/>
            <w:hideMark/>
            <w:tcPrChange w:id="1050" w:author="總公司 李曉娟 Hsiaochuan.Li" w:date="2024-01-18T16:58:00Z">
              <w:tcPr>
                <w:tcW w:w="1324"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39B501E5" w14:textId="77777777" w:rsidR="000B430B" w:rsidRPr="000B430B" w:rsidRDefault="000B430B" w:rsidP="00EA58C5">
            <w:pPr>
              <w:widowControl/>
              <w:autoSpaceDE/>
              <w:autoSpaceDN/>
              <w:jc w:val="center"/>
              <w:rPr>
                <w:ins w:id="1051" w:author="總公司 李曉娟 Hsiaochuan.Li" w:date="2024-01-18T16:52:00Z"/>
                <w:rFonts w:ascii="新細明體" w:eastAsia="新細明體" w:hAnsi="新細明體" w:cs="新細明體"/>
                <w:b/>
                <w:bCs/>
                <w:sz w:val="24"/>
                <w:szCs w:val="24"/>
              </w:rPr>
            </w:pPr>
            <w:ins w:id="1052" w:author="總公司 李曉娟 Hsiaochuan.Li" w:date="2024-01-18T16:52:00Z">
              <w:r w:rsidRPr="000B430B">
                <w:rPr>
                  <w:rFonts w:ascii="新細明體" w:eastAsia="新細明體" w:hAnsi="新細明體" w:cs="新細明體" w:hint="eastAsia"/>
                  <w:b/>
                  <w:bCs/>
                  <w:sz w:val="24"/>
                  <w:szCs w:val="24"/>
                </w:rPr>
                <w:t>手機</w:t>
              </w:r>
            </w:ins>
          </w:p>
        </w:tc>
        <w:tc>
          <w:tcPr>
            <w:tcW w:w="1654" w:type="dxa"/>
            <w:shd w:val="clear" w:color="auto" w:fill="EEECE1" w:themeFill="background2"/>
            <w:vAlign w:val="center"/>
            <w:hideMark/>
            <w:tcPrChange w:id="1053" w:author="總公司 李曉娟 Hsiaochuan.Li" w:date="2024-01-18T16:58:00Z">
              <w:tcPr>
                <w:tcW w:w="1839"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70166F27" w14:textId="77777777" w:rsidR="000B430B" w:rsidRPr="000B430B" w:rsidRDefault="000B430B" w:rsidP="00EA58C5">
            <w:pPr>
              <w:widowControl/>
              <w:autoSpaceDE/>
              <w:autoSpaceDN/>
              <w:jc w:val="center"/>
              <w:rPr>
                <w:ins w:id="1054" w:author="總公司 李曉娟 Hsiaochuan.Li" w:date="2024-01-18T16:52:00Z"/>
                <w:rFonts w:ascii="新細明體" w:eastAsia="新細明體" w:hAnsi="新細明體" w:cs="新細明體"/>
                <w:b/>
                <w:bCs/>
                <w:sz w:val="24"/>
                <w:szCs w:val="24"/>
              </w:rPr>
            </w:pPr>
            <w:ins w:id="1055" w:author="總公司 李曉娟 Hsiaochuan.Li" w:date="2024-01-18T16:52:00Z">
              <w:r w:rsidRPr="000B430B">
                <w:rPr>
                  <w:rFonts w:ascii="新細明體" w:eastAsia="新細明體" w:hAnsi="新細明體" w:cs="新細明體" w:hint="eastAsia"/>
                  <w:b/>
                  <w:bCs/>
                  <w:sz w:val="24"/>
                  <w:szCs w:val="24"/>
                </w:rPr>
                <w:t>公司電話</w:t>
              </w:r>
            </w:ins>
          </w:p>
        </w:tc>
        <w:tc>
          <w:tcPr>
            <w:tcW w:w="3140" w:type="dxa"/>
            <w:shd w:val="clear" w:color="auto" w:fill="EEECE1" w:themeFill="background2"/>
            <w:noWrap/>
            <w:vAlign w:val="center"/>
            <w:hideMark/>
            <w:tcPrChange w:id="1056" w:author="總公司 李曉娟 Hsiaochuan.Li" w:date="2024-01-18T16:58:00Z">
              <w:tcPr>
                <w:tcW w:w="314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27B31784" w14:textId="77777777" w:rsidR="000B430B" w:rsidRPr="000B430B" w:rsidRDefault="000B430B" w:rsidP="00EA58C5">
            <w:pPr>
              <w:widowControl/>
              <w:autoSpaceDE/>
              <w:autoSpaceDN/>
              <w:jc w:val="center"/>
              <w:rPr>
                <w:ins w:id="1057" w:author="總公司 李曉娟 Hsiaochuan.Li" w:date="2024-01-18T16:52:00Z"/>
                <w:rFonts w:ascii="新細明體" w:eastAsia="新細明體" w:hAnsi="新細明體" w:cs="新細明體"/>
                <w:b/>
                <w:bCs/>
                <w:sz w:val="24"/>
                <w:szCs w:val="24"/>
              </w:rPr>
            </w:pPr>
            <w:ins w:id="1058" w:author="總公司 李曉娟 Hsiaochuan.Li" w:date="2024-01-18T16:52:00Z">
              <w:r w:rsidRPr="000B430B">
                <w:rPr>
                  <w:rFonts w:ascii="新細明體" w:eastAsia="新細明體" w:hAnsi="新細明體" w:cs="新細明體" w:hint="eastAsia"/>
                  <w:b/>
                  <w:bCs/>
                  <w:sz w:val="24"/>
                  <w:szCs w:val="24"/>
                </w:rPr>
                <w:t>E-Mail</w:t>
              </w:r>
            </w:ins>
          </w:p>
        </w:tc>
      </w:tr>
      <w:tr w:rsidR="000B430B" w:rsidRPr="000B430B" w14:paraId="0FE30BAD" w14:textId="77777777" w:rsidTr="00E25164">
        <w:trPr>
          <w:trHeight w:val="420"/>
          <w:ins w:id="1059" w:author="總公司 李曉娟 Hsiaochuan.Li" w:date="2024-01-18T16:52:00Z"/>
          <w:trPrChange w:id="1060" w:author="總公司 李曉娟 Hsiaochuan.Li" w:date="2024-01-18T16:58:00Z">
            <w:trPr>
              <w:trHeight w:val="420"/>
            </w:trPr>
          </w:trPrChange>
        </w:trPr>
        <w:tc>
          <w:tcPr>
            <w:tcW w:w="700" w:type="dxa"/>
            <w:shd w:val="clear" w:color="auto" w:fill="auto"/>
            <w:noWrap/>
            <w:vAlign w:val="center"/>
            <w:hideMark/>
            <w:tcPrChange w:id="1061" w:author="總公司 李曉娟 Hsiaochuan.Li" w:date="2024-01-18T16:58: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889E02E" w14:textId="420BC4F7" w:rsidR="000B430B" w:rsidRPr="000B430B" w:rsidRDefault="000B430B" w:rsidP="00EA58C5">
            <w:pPr>
              <w:widowControl/>
              <w:autoSpaceDE/>
              <w:autoSpaceDN/>
              <w:jc w:val="center"/>
              <w:rPr>
                <w:ins w:id="1062" w:author="總公司 李曉娟 Hsiaochuan.Li" w:date="2024-01-18T16:52:00Z"/>
                <w:rFonts w:ascii="新細明體" w:eastAsia="新細明體" w:hAnsi="新細明體" w:cs="新細明體"/>
                <w:color w:val="000000"/>
                <w:sz w:val="24"/>
                <w:szCs w:val="24"/>
              </w:rPr>
            </w:pPr>
            <w:ins w:id="1063" w:author="總公司 李曉娟 Hsiaochuan.Li" w:date="2024-01-18T16:52:00Z">
              <w:r w:rsidRPr="000B430B">
                <w:rPr>
                  <w:rFonts w:ascii="新細明體" w:eastAsia="新細明體" w:hAnsi="新細明體" w:cs="新細明體" w:hint="eastAsia"/>
                  <w:color w:val="000000"/>
                  <w:sz w:val="24"/>
                  <w:szCs w:val="24"/>
                </w:rPr>
                <w:t>1</w:t>
              </w:r>
            </w:ins>
          </w:p>
        </w:tc>
        <w:tc>
          <w:tcPr>
            <w:tcW w:w="1600" w:type="dxa"/>
            <w:shd w:val="clear" w:color="auto" w:fill="auto"/>
            <w:noWrap/>
            <w:vAlign w:val="center"/>
            <w:hideMark/>
            <w:tcPrChange w:id="1064" w:author="總公司 李曉娟 Hsiaochuan.Li" w:date="2024-01-18T16:58:00Z">
              <w:tcPr>
                <w:tcW w:w="1600" w:type="dxa"/>
                <w:tcBorders>
                  <w:top w:val="nil"/>
                  <w:left w:val="nil"/>
                  <w:bottom w:val="single" w:sz="8" w:space="0" w:color="auto"/>
                  <w:right w:val="single" w:sz="8" w:space="0" w:color="auto"/>
                </w:tcBorders>
                <w:shd w:val="clear" w:color="auto" w:fill="auto"/>
                <w:noWrap/>
                <w:vAlign w:val="center"/>
                <w:hideMark/>
              </w:tcPr>
            </w:tcPrChange>
          </w:tcPr>
          <w:p w14:paraId="3C6A1A81" w14:textId="77777777" w:rsidR="000B430B" w:rsidRPr="000B430B" w:rsidRDefault="000B430B" w:rsidP="00EA58C5">
            <w:pPr>
              <w:widowControl/>
              <w:autoSpaceDE/>
              <w:autoSpaceDN/>
              <w:jc w:val="both"/>
              <w:rPr>
                <w:ins w:id="1065" w:author="總公司 李曉娟 Hsiaochuan.Li" w:date="2024-01-18T16:52:00Z"/>
                <w:rFonts w:ascii="新細明體" w:eastAsia="新細明體" w:hAnsi="新細明體" w:cs="新細明體"/>
                <w:color w:val="000000"/>
                <w:sz w:val="24"/>
                <w:szCs w:val="24"/>
              </w:rPr>
            </w:pPr>
            <w:ins w:id="1066" w:author="總公司 李曉娟 Hsiaochuan.Li" w:date="2024-01-18T16:52:00Z">
              <w:r w:rsidRPr="000B430B">
                <w:rPr>
                  <w:rFonts w:ascii="新細明體" w:eastAsia="新細明體" w:hAnsi="新細明體" w:cs="新細明體" w:hint="eastAsia"/>
                  <w:color w:val="000000"/>
                  <w:sz w:val="24"/>
                  <w:szCs w:val="24"/>
                </w:rPr>
                <w:t>新店焚化廠</w:t>
              </w:r>
            </w:ins>
          </w:p>
        </w:tc>
        <w:tc>
          <w:tcPr>
            <w:tcW w:w="4374" w:type="dxa"/>
            <w:shd w:val="clear" w:color="auto" w:fill="auto"/>
            <w:noWrap/>
            <w:vAlign w:val="center"/>
            <w:hideMark/>
            <w:tcPrChange w:id="1067" w:author="總公司 李曉娟 Hsiaochuan.Li" w:date="2024-01-18T16:58:00Z">
              <w:tcPr>
                <w:tcW w:w="4374" w:type="dxa"/>
                <w:tcBorders>
                  <w:top w:val="nil"/>
                  <w:left w:val="nil"/>
                  <w:bottom w:val="single" w:sz="8" w:space="0" w:color="auto"/>
                  <w:right w:val="single" w:sz="8" w:space="0" w:color="auto"/>
                </w:tcBorders>
                <w:shd w:val="clear" w:color="auto" w:fill="auto"/>
                <w:noWrap/>
                <w:vAlign w:val="center"/>
                <w:hideMark/>
              </w:tcPr>
            </w:tcPrChange>
          </w:tcPr>
          <w:p w14:paraId="4D879FE1" w14:textId="77777777" w:rsidR="000B430B" w:rsidRPr="000B430B" w:rsidRDefault="000B430B" w:rsidP="00EA58C5">
            <w:pPr>
              <w:widowControl/>
              <w:autoSpaceDE/>
              <w:autoSpaceDN/>
              <w:jc w:val="both"/>
              <w:rPr>
                <w:ins w:id="1068" w:author="總公司 李曉娟 Hsiaochuan.Li" w:date="2024-01-18T16:52:00Z"/>
                <w:rFonts w:ascii="新細明體" w:eastAsia="新細明體" w:hAnsi="新細明體" w:cs="新細明體"/>
                <w:color w:val="202124"/>
                <w:sz w:val="24"/>
                <w:szCs w:val="24"/>
              </w:rPr>
            </w:pPr>
            <w:ins w:id="1069" w:author="總公司 李曉娟 Hsiaochuan.Li" w:date="2024-01-18T16:52:00Z">
              <w:r w:rsidRPr="000B430B">
                <w:rPr>
                  <w:rFonts w:ascii="新細明體" w:eastAsia="新細明體" w:hAnsi="新細明體" w:cs="新細明體" w:hint="eastAsia"/>
                  <w:color w:val="202124"/>
                  <w:sz w:val="24"/>
                  <w:szCs w:val="24"/>
                </w:rPr>
                <w:t>231新北市新店區薏仁坑路自強巷1號</w:t>
              </w:r>
            </w:ins>
          </w:p>
        </w:tc>
        <w:tc>
          <w:tcPr>
            <w:tcW w:w="1163" w:type="dxa"/>
            <w:shd w:val="clear" w:color="auto" w:fill="auto"/>
            <w:noWrap/>
            <w:vAlign w:val="center"/>
            <w:hideMark/>
            <w:tcPrChange w:id="1070" w:author="總公司 李曉娟 Hsiaochuan.Li" w:date="2024-01-18T16:58:00Z">
              <w:tcPr>
                <w:tcW w:w="1163" w:type="dxa"/>
                <w:tcBorders>
                  <w:top w:val="nil"/>
                  <w:left w:val="nil"/>
                  <w:bottom w:val="single" w:sz="8" w:space="0" w:color="auto"/>
                  <w:right w:val="single" w:sz="8" w:space="0" w:color="auto"/>
                </w:tcBorders>
                <w:shd w:val="clear" w:color="auto" w:fill="auto"/>
                <w:noWrap/>
                <w:vAlign w:val="center"/>
                <w:hideMark/>
              </w:tcPr>
            </w:tcPrChange>
          </w:tcPr>
          <w:p w14:paraId="670D4C7C" w14:textId="77777777" w:rsidR="000B430B" w:rsidRPr="000B430B" w:rsidRDefault="000B430B" w:rsidP="00EA58C5">
            <w:pPr>
              <w:widowControl/>
              <w:autoSpaceDE/>
              <w:autoSpaceDN/>
              <w:jc w:val="center"/>
              <w:rPr>
                <w:ins w:id="1071" w:author="總公司 李曉娟 Hsiaochuan.Li" w:date="2024-01-18T16:52:00Z"/>
                <w:rFonts w:ascii="新細明體" w:eastAsia="新細明體" w:hAnsi="新細明體" w:cs="新細明體"/>
                <w:color w:val="000000"/>
                <w:sz w:val="24"/>
                <w:szCs w:val="24"/>
              </w:rPr>
            </w:pPr>
            <w:proofErr w:type="gramStart"/>
            <w:ins w:id="1072" w:author="總公司 李曉娟 Hsiaochuan.Li" w:date="2024-01-18T16:52:00Z">
              <w:r w:rsidRPr="000B430B">
                <w:rPr>
                  <w:rFonts w:ascii="新細明體" w:eastAsia="新細明體" w:hAnsi="新細明體" w:cs="新細明體" w:hint="eastAsia"/>
                  <w:color w:val="000000"/>
                  <w:sz w:val="24"/>
                  <w:szCs w:val="24"/>
                </w:rPr>
                <w:t>曾仰正</w:t>
              </w:r>
              <w:proofErr w:type="gramEnd"/>
            </w:ins>
          </w:p>
        </w:tc>
        <w:tc>
          <w:tcPr>
            <w:tcW w:w="1509" w:type="dxa"/>
            <w:shd w:val="clear" w:color="auto" w:fill="auto"/>
            <w:noWrap/>
            <w:vAlign w:val="center"/>
            <w:hideMark/>
            <w:tcPrChange w:id="1073" w:author="總公司 李曉娟 Hsiaochuan.Li" w:date="2024-01-18T16:58:00Z">
              <w:tcPr>
                <w:tcW w:w="1324" w:type="dxa"/>
                <w:tcBorders>
                  <w:top w:val="nil"/>
                  <w:left w:val="nil"/>
                  <w:bottom w:val="single" w:sz="8" w:space="0" w:color="auto"/>
                  <w:right w:val="single" w:sz="8" w:space="0" w:color="auto"/>
                </w:tcBorders>
                <w:shd w:val="clear" w:color="auto" w:fill="auto"/>
                <w:noWrap/>
                <w:vAlign w:val="center"/>
                <w:hideMark/>
              </w:tcPr>
            </w:tcPrChange>
          </w:tcPr>
          <w:p w14:paraId="043C1169" w14:textId="77777777" w:rsidR="000B430B" w:rsidRPr="000B430B" w:rsidRDefault="000B430B" w:rsidP="00EA58C5">
            <w:pPr>
              <w:widowControl/>
              <w:autoSpaceDE/>
              <w:autoSpaceDN/>
              <w:rPr>
                <w:ins w:id="1074" w:author="總公司 李曉娟 Hsiaochuan.Li" w:date="2024-01-18T16:52:00Z"/>
                <w:rFonts w:ascii="新細明體" w:eastAsia="新細明體" w:hAnsi="新細明體" w:cs="新細明體"/>
                <w:color w:val="000000"/>
                <w:sz w:val="24"/>
                <w:szCs w:val="24"/>
              </w:rPr>
            </w:pPr>
            <w:ins w:id="1075" w:author="總公司 李曉娟 Hsiaochuan.Li" w:date="2024-01-18T16:52:00Z">
              <w:r w:rsidRPr="000B430B">
                <w:rPr>
                  <w:rFonts w:ascii="新細明體" w:eastAsia="新細明體" w:hAnsi="新細明體" w:cs="新細明體" w:hint="eastAsia"/>
                  <w:color w:val="000000"/>
                  <w:sz w:val="24"/>
                  <w:szCs w:val="24"/>
                </w:rPr>
                <w:t>0937-099-050</w:t>
              </w:r>
            </w:ins>
          </w:p>
        </w:tc>
        <w:tc>
          <w:tcPr>
            <w:tcW w:w="1654" w:type="dxa"/>
            <w:shd w:val="clear" w:color="auto" w:fill="auto"/>
            <w:noWrap/>
            <w:vAlign w:val="center"/>
            <w:hideMark/>
            <w:tcPrChange w:id="1076" w:author="總公司 李曉娟 Hsiaochuan.Li" w:date="2024-01-18T16:58:00Z">
              <w:tcPr>
                <w:tcW w:w="1839" w:type="dxa"/>
                <w:tcBorders>
                  <w:top w:val="nil"/>
                  <w:left w:val="nil"/>
                  <w:bottom w:val="single" w:sz="8" w:space="0" w:color="auto"/>
                  <w:right w:val="single" w:sz="8" w:space="0" w:color="auto"/>
                </w:tcBorders>
                <w:shd w:val="clear" w:color="auto" w:fill="auto"/>
                <w:noWrap/>
                <w:vAlign w:val="center"/>
                <w:hideMark/>
              </w:tcPr>
            </w:tcPrChange>
          </w:tcPr>
          <w:p w14:paraId="0F748CE3" w14:textId="77777777" w:rsidR="000B430B" w:rsidRPr="000B430B" w:rsidRDefault="000B430B" w:rsidP="00EA58C5">
            <w:pPr>
              <w:widowControl/>
              <w:autoSpaceDE/>
              <w:autoSpaceDN/>
              <w:rPr>
                <w:ins w:id="1077" w:author="總公司 李曉娟 Hsiaochuan.Li" w:date="2024-01-18T16:52:00Z"/>
                <w:rFonts w:ascii="新細明體" w:eastAsia="新細明體" w:hAnsi="新細明體" w:cs="新細明體"/>
                <w:color w:val="000000"/>
                <w:sz w:val="24"/>
                <w:szCs w:val="24"/>
              </w:rPr>
            </w:pPr>
            <w:ins w:id="1078" w:author="總公司 李曉娟 Hsiaochuan.Li" w:date="2024-01-18T16:52:00Z">
              <w:r w:rsidRPr="000B430B">
                <w:rPr>
                  <w:rFonts w:ascii="新細明體" w:eastAsia="新細明體" w:hAnsi="新細明體" w:cs="新細明體" w:hint="eastAsia"/>
                  <w:color w:val="000000"/>
                  <w:sz w:val="24"/>
                  <w:szCs w:val="24"/>
                </w:rPr>
                <w:t>02-2214-2022</w:t>
              </w:r>
            </w:ins>
          </w:p>
        </w:tc>
        <w:tc>
          <w:tcPr>
            <w:tcW w:w="3140" w:type="dxa"/>
            <w:shd w:val="clear" w:color="auto" w:fill="auto"/>
            <w:noWrap/>
            <w:vAlign w:val="center"/>
            <w:hideMark/>
            <w:tcPrChange w:id="1079" w:author="總公司 李曉娟 Hsiaochuan.Li" w:date="2024-01-18T16:58:00Z">
              <w:tcPr>
                <w:tcW w:w="3140" w:type="dxa"/>
                <w:tcBorders>
                  <w:top w:val="nil"/>
                  <w:left w:val="nil"/>
                  <w:bottom w:val="single" w:sz="8" w:space="0" w:color="auto"/>
                  <w:right w:val="single" w:sz="8" w:space="0" w:color="auto"/>
                </w:tcBorders>
                <w:shd w:val="clear" w:color="auto" w:fill="auto"/>
                <w:noWrap/>
                <w:vAlign w:val="center"/>
                <w:hideMark/>
              </w:tcPr>
            </w:tcPrChange>
          </w:tcPr>
          <w:p w14:paraId="054DAC99" w14:textId="77777777" w:rsidR="000B430B" w:rsidRPr="000B430B" w:rsidRDefault="000B430B" w:rsidP="00EA58C5">
            <w:pPr>
              <w:widowControl/>
              <w:autoSpaceDE/>
              <w:autoSpaceDN/>
              <w:rPr>
                <w:ins w:id="1080" w:author="總公司 李曉娟 Hsiaochuan.Li" w:date="2024-01-18T16:52:00Z"/>
                <w:rFonts w:ascii="新細明體" w:eastAsia="新細明體" w:hAnsi="新細明體" w:cs="新細明體"/>
                <w:color w:val="000000"/>
                <w:sz w:val="24"/>
                <w:szCs w:val="24"/>
              </w:rPr>
            </w:pPr>
            <w:ins w:id="1081" w:author="總公司 李曉娟 Hsiaochuan.Li" w:date="2024-01-18T16:52:00Z">
              <w:r w:rsidRPr="000B430B">
                <w:rPr>
                  <w:rFonts w:ascii="新細明體" w:eastAsia="新細明體" w:hAnsi="新細明體" w:cs="新細明體" w:hint="eastAsia"/>
                  <w:color w:val="000000"/>
                  <w:sz w:val="24"/>
                  <w:szCs w:val="24"/>
                </w:rPr>
                <w:t>yangcheng.tseng@tahoho.com.tw</w:t>
              </w:r>
            </w:ins>
          </w:p>
        </w:tc>
      </w:tr>
    </w:tbl>
    <w:p w14:paraId="6122214A" w14:textId="77777777" w:rsidR="000B430B" w:rsidRDefault="000B430B">
      <w:pPr>
        <w:pStyle w:val="a3"/>
        <w:tabs>
          <w:tab w:val="left" w:pos="2327"/>
          <w:tab w:val="left" w:pos="3135"/>
          <w:tab w:val="left" w:pos="3944"/>
          <w:tab w:val="left" w:pos="4887"/>
          <w:tab w:val="left" w:pos="5823"/>
          <w:tab w:val="left" w:pos="6726"/>
          <w:tab w:val="left" w:pos="7662"/>
          <w:tab w:val="left" w:pos="8564"/>
        </w:tabs>
        <w:spacing w:line="400" w:lineRule="exact"/>
        <w:ind w:left="719"/>
        <w:rPr>
          <w:ins w:id="1082" w:author="總公司 李曉娟 Hsiaochuan.Li" w:date="2024-01-18T16:35:00Z"/>
          <w:rFonts w:ascii="標楷體" w:eastAsia="標楷體" w:hAnsi="標楷體"/>
        </w:rPr>
        <w:pPrChange w:id="1083" w:author="總公司 李曉娟 Hsiaochuan.Li" w:date="2024-01-18T16:53:00Z">
          <w:pPr>
            <w:pStyle w:val="a3"/>
            <w:numPr>
              <w:numId w:val="1"/>
            </w:numPr>
            <w:tabs>
              <w:tab w:val="left" w:pos="2327"/>
              <w:tab w:val="left" w:pos="3135"/>
              <w:tab w:val="left" w:pos="3944"/>
              <w:tab w:val="left" w:pos="4887"/>
              <w:tab w:val="left" w:pos="5823"/>
              <w:tab w:val="left" w:pos="6726"/>
              <w:tab w:val="left" w:pos="7662"/>
              <w:tab w:val="left" w:pos="8564"/>
            </w:tabs>
            <w:spacing w:line="400" w:lineRule="exact"/>
            <w:ind w:left="719" w:hanging="720"/>
          </w:pPr>
        </w:pPrChange>
      </w:pPr>
    </w:p>
    <w:p w14:paraId="3949BE1A" w14:textId="0E425438" w:rsidR="00531EEF" w:rsidRPr="000B430B" w:rsidRDefault="00531EEF" w:rsidP="00531EEF">
      <w:pPr>
        <w:pStyle w:val="a3"/>
        <w:numPr>
          <w:ilvl w:val="0"/>
          <w:numId w:val="1"/>
        </w:numPr>
        <w:tabs>
          <w:tab w:val="left" w:pos="2327"/>
          <w:tab w:val="left" w:pos="3135"/>
          <w:tab w:val="left" w:pos="3944"/>
          <w:tab w:val="left" w:pos="4887"/>
          <w:tab w:val="left" w:pos="5823"/>
          <w:tab w:val="left" w:pos="6726"/>
          <w:tab w:val="left" w:pos="7662"/>
          <w:tab w:val="left" w:pos="8564"/>
        </w:tabs>
        <w:spacing w:line="400" w:lineRule="exact"/>
        <w:rPr>
          <w:ins w:id="1084" w:author="總公司 李曉娟 Hsiaochuan.Li" w:date="2024-01-18T16:52:00Z"/>
          <w:rFonts w:ascii="標楷體" w:eastAsia="標楷體" w:hAnsi="標楷體"/>
          <w:rPrChange w:id="1085" w:author="總公司 李曉娟 Hsiaochuan.Li" w:date="2024-01-18T16:52:00Z">
            <w:rPr>
              <w:ins w:id="1086" w:author="總公司 李曉娟 Hsiaochuan.Li" w:date="2024-01-18T16:52:00Z"/>
              <w:rFonts w:ascii="標楷體" w:eastAsia="標楷體" w:hAnsi="標楷體"/>
              <w:spacing w:val="21"/>
            </w:rPr>
          </w:rPrChange>
        </w:rPr>
      </w:pPr>
      <w:ins w:id="1087" w:author="總公司 李曉娟 Hsiaochuan.Li" w:date="2024-01-18T16:35:00Z">
        <w:r>
          <w:rPr>
            <w:rFonts w:ascii="標楷體" w:eastAsia="標楷體" w:hAnsi="標楷體" w:hint="eastAsia"/>
          </w:rPr>
          <w:t>達和環保服務股份有限公司樹林分公司</w:t>
        </w:r>
      </w:ins>
      <w:ins w:id="1088" w:author="總公司 李曉娟 Hsiaochuan.Li" w:date="2024-01-18T16:46:00Z">
        <w:r w:rsidR="00FB6331">
          <w:rPr>
            <w:rFonts w:ascii="標楷體" w:eastAsia="標楷體" w:hAnsi="標楷體" w:hint="eastAsia"/>
            <w:lang w:eastAsia="zh-HK"/>
          </w:rPr>
          <w:t>(</w:t>
        </w:r>
        <w:r w:rsidR="00FB6331">
          <w:rPr>
            <w:rFonts w:ascii="標楷體" w:eastAsia="標楷體" w:hAnsi="標楷體" w:hint="eastAsia"/>
          </w:rPr>
          <w:t>訂貨單號</w:t>
        </w:r>
      </w:ins>
      <w:ins w:id="1089" w:author="總公司 李曉娟 Hsiaochuan.Li" w:date="2024-01-18T16:47:00Z">
        <w:r w:rsidR="00FB6331">
          <w:rPr>
            <w:rFonts w:ascii="標楷體" w:eastAsia="標楷體" w:hAnsi="標楷體" w:hint="eastAsia"/>
          </w:rPr>
          <w:t>TSL20230300</w:t>
        </w:r>
      </w:ins>
      <w:ins w:id="1090" w:author="總公司 李曉娟 Hsiaochuan.Li" w:date="2024-01-18T16:46:00Z">
        <w:r w:rsidR="00FB6331">
          <w:rPr>
            <w:rFonts w:ascii="標楷體" w:eastAsia="標楷體" w:hAnsi="標楷體" w:hint="eastAsia"/>
          </w:rPr>
          <w:t>，設備</w:t>
        </w:r>
        <w:proofErr w:type="spellStart"/>
        <w:r w:rsidR="00FB6331" w:rsidRPr="003F41B9">
          <w:rPr>
            <w:rFonts w:ascii="標楷體" w:eastAsia="標楷體" w:hAnsi="標楷體"/>
            <w:spacing w:val="21"/>
          </w:rPr>
          <w:t>Fortigate</w:t>
        </w:r>
        <w:proofErr w:type="spellEnd"/>
        <w:r w:rsidR="00FB6331" w:rsidRPr="003F41B9">
          <w:rPr>
            <w:rFonts w:ascii="標楷體" w:eastAsia="標楷體" w:hAnsi="標楷體"/>
            <w:spacing w:val="21"/>
          </w:rPr>
          <w:t xml:space="preserve"> 40F </w:t>
        </w:r>
        <w:r w:rsidR="00FB6331">
          <w:rPr>
            <w:rFonts w:ascii="標楷體" w:eastAsia="標楷體" w:hAnsi="標楷體" w:hint="eastAsia"/>
            <w:spacing w:val="21"/>
          </w:rPr>
          <w:t>1</w:t>
        </w:r>
        <w:r w:rsidR="00FB6331" w:rsidRPr="003F41B9">
          <w:rPr>
            <w:rFonts w:ascii="標楷體" w:eastAsia="標楷體" w:hAnsi="標楷體"/>
            <w:spacing w:val="21"/>
          </w:rPr>
          <w:t>台</w:t>
        </w:r>
        <w:r w:rsidR="00FB6331">
          <w:rPr>
            <w:rFonts w:ascii="標楷體" w:eastAsia="標楷體" w:hAnsi="標楷體" w:hint="eastAsia"/>
            <w:spacing w:val="21"/>
          </w:rPr>
          <w:t>)</w:t>
        </w:r>
      </w:ins>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Change w:id="1091" w:author="總公司 李曉娟 Hsiaochuan.Li" w:date="2024-01-18T16:58:00Z">
          <w:tblPr>
            <w:tblW w:w="14140" w:type="dxa"/>
            <w:tblCellMar>
              <w:left w:w="28" w:type="dxa"/>
              <w:right w:w="28" w:type="dxa"/>
            </w:tblCellMar>
            <w:tblLook w:val="04A0" w:firstRow="1" w:lastRow="0" w:firstColumn="1" w:lastColumn="0" w:noHBand="0" w:noVBand="1"/>
          </w:tblPr>
        </w:tblPrChange>
      </w:tblPr>
      <w:tblGrid>
        <w:gridCol w:w="700"/>
        <w:gridCol w:w="1600"/>
        <w:gridCol w:w="4374"/>
        <w:gridCol w:w="1163"/>
        <w:gridCol w:w="1509"/>
        <w:gridCol w:w="1654"/>
        <w:gridCol w:w="3140"/>
        <w:tblGridChange w:id="1092">
          <w:tblGrid>
            <w:gridCol w:w="700"/>
            <w:gridCol w:w="1600"/>
            <w:gridCol w:w="4374"/>
            <w:gridCol w:w="1163"/>
            <w:gridCol w:w="1324"/>
            <w:gridCol w:w="1839"/>
            <w:gridCol w:w="3140"/>
          </w:tblGrid>
        </w:tblGridChange>
      </w:tblGrid>
      <w:tr w:rsidR="000B430B" w:rsidRPr="000B430B" w14:paraId="6534FB0D" w14:textId="77777777" w:rsidTr="00E25164">
        <w:trPr>
          <w:trHeight w:val="405"/>
          <w:ins w:id="1093" w:author="總公司 李曉娟 Hsiaochuan.Li" w:date="2024-01-18T16:52:00Z"/>
          <w:trPrChange w:id="1094" w:author="總公司 李曉娟 Hsiaochuan.Li" w:date="2024-01-18T16:58:00Z">
            <w:trPr>
              <w:trHeight w:val="405"/>
            </w:trPr>
          </w:trPrChange>
        </w:trPr>
        <w:tc>
          <w:tcPr>
            <w:tcW w:w="700" w:type="dxa"/>
            <w:shd w:val="clear" w:color="auto" w:fill="EEECE1" w:themeFill="background2"/>
            <w:noWrap/>
            <w:vAlign w:val="center"/>
            <w:hideMark/>
            <w:tcPrChange w:id="1095" w:author="總公司 李曉娟 Hsiaochuan.Li" w:date="2024-01-18T16:58:00Z">
              <w:tcPr>
                <w:tcW w:w="700" w:type="dxa"/>
                <w:tcBorders>
                  <w:top w:val="single" w:sz="8" w:space="0" w:color="auto"/>
                  <w:left w:val="single" w:sz="8" w:space="0" w:color="auto"/>
                  <w:bottom w:val="single" w:sz="8" w:space="0" w:color="auto"/>
                  <w:right w:val="single" w:sz="8" w:space="0" w:color="auto"/>
                </w:tcBorders>
                <w:shd w:val="clear" w:color="auto" w:fill="EEECE1" w:themeFill="background2"/>
                <w:noWrap/>
                <w:vAlign w:val="center"/>
                <w:hideMark/>
              </w:tcPr>
            </w:tcPrChange>
          </w:tcPr>
          <w:p w14:paraId="38C7138F" w14:textId="77777777" w:rsidR="000B430B" w:rsidRPr="000B430B" w:rsidRDefault="000B430B" w:rsidP="00EA58C5">
            <w:pPr>
              <w:widowControl/>
              <w:autoSpaceDE/>
              <w:autoSpaceDN/>
              <w:jc w:val="center"/>
              <w:rPr>
                <w:ins w:id="1096" w:author="總公司 李曉娟 Hsiaochuan.Li" w:date="2024-01-18T16:52:00Z"/>
                <w:rFonts w:ascii="新細明體" w:eastAsia="新細明體" w:hAnsi="新細明體" w:cs="新細明體"/>
                <w:b/>
                <w:bCs/>
                <w:sz w:val="24"/>
                <w:szCs w:val="24"/>
              </w:rPr>
            </w:pPr>
            <w:ins w:id="1097" w:author="總公司 李曉娟 Hsiaochuan.Li" w:date="2024-01-18T16:52:00Z">
              <w:r w:rsidRPr="000B430B">
                <w:rPr>
                  <w:rFonts w:ascii="新細明體" w:eastAsia="新細明體" w:hAnsi="新細明體" w:cs="新細明體" w:hint="eastAsia"/>
                  <w:b/>
                  <w:bCs/>
                  <w:sz w:val="24"/>
                  <w:szCs w:val="24"/>
                </w:rPr>
                <w:t>序號</w:t>
              </w:r>
            </w:ins>
          </w:p>
        </w:tc>
        <w:tc>
          <w:tcPr>
            <w:tcW w:w="1600" w:type="dxa"/>
            <w:shd w:val="clear" w:color="auto" w:fill="EEECE1" w:themeFill="background2"/>
            <w:noWrap/>
            <w:vAlign w:val="center"/>
            <w:hideMark/>
            <w:tcPrChange w:id="1098" w:author="總公司 李曉娟 Hsiaochuan.Li" w:date="2024-01-18T16:58:00Z">
              <w:tcPr>
                <w:tcW w:w="160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48462F50" w14:textId="77777777" w:rsidR="000B430B" w:rsidRPr="000B430B" w:rsidRDefault="000B430B" w:rsidP="00EA58C5">
            <w:pPr>
              <w:widowControl/>
              <w:autoSpaceDE/>
              <w:autoSpaceDN/>
              <w:jc w:val="center"/>
              <w:rPr>
                <w:ins w:id="1099" w:author="總公司 李曉娟 Hsiaochuan.Li" w:date="2024-01-18T16:52:00Z"/>
                <w:rFonts w:ascii="新細明體" w:eastAsia="新細明體" w:hAnsi="新細明體" w:cs="新細明體"/>
                <w:b/>
                <w:bCs/>
                <w:sz w:val="24"/>
                <w:szCs w:val="24"/>
              </w:rPr>
            </w:pPr>
            <w:ins w:id="1100" w:author="總公司 李曉娟 Hsiaochuan.Li" w:date="2024-01-18T16:52:00Z">
              <w:r w:rsidRPr="000B430B">
                <w:rPr>
                  <w:rFonts w:ascii="新細明體" w:eastAsia="新細明體" w:hAnsi="新細明體" w:cs="新細明體" w:hint="eastAsia"/>
                  <w:b/>
                  <w:bCs/>
                  <w:sz w:val="24"/>
                  <w:szCs w:val="24"/>
                </w:rPr>
                <w:t>安裝單位別</w:t>
              </w:r>
            </w:ins>
          </w:p>
        </w:tc>
        <w:tc>
          <w:tcPr>
            <w:tcW w:w="4374" w:type="dxa"/>
            <w:shd w:val="clear" w:color="auto" w:fill="EEECE1" w:themeFill="background2"/>
            <w:noWrap/>
            <w:vAlign w:val="center"/>
            <w:hideMark/>
            <w:tcPrChange w:id="1101" w:author="總公司 李曉娟 Hsiaochuan.Li" w:date="2024-01-18T16:58:00Z">
              <w:tcPr>
                <w:tcW w:w="4374"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4791EC26" w14:textId="77777777" w:rsidR="000B430B" w:rsidRPr="000B430B" w:rsidRDefault="000B430B" w:rsidP="00EA58C5">
            <w:pPr>
              <w:widowControl/>
              <w:autoSpaceDE/>
              <w:autoSpaceDN/>
              <w:jc w:val="center"/>
              <w:rPr>
                <w:ins w:id="1102" w:author="總公司 李曉娟 Hsiaochuan.Li" w:date="2024-01-18T16:52:00Z"/>
                <w:rFonts w:ascii="新細明體" w:eastAsia="新細明體" w:hAnsi="新細明體" w:cs="新細明體"/>
                <w:b/>
                <w:bCs/>
                <w:sz w:val="24"/>
                <w:szCs w:val="24"/>
              </w:rPr>
            </w:pPr>
            <w:ins w:id="1103" w:author="總公司 李曉娟 Hsiaochuan.Li" w:date="2024-01-18T16:52:00Z">
              <w:r w:rsidRPr="000B430B">
                <w:rPr>
                  <w:rFonts w:ascii="新細明體" w:eastAsia="新細明體" w:hAnsi="新細明體" w:cs="新細明體" w:hint="eastAsia"/>
                  <w:b/>
                  <w:bCs/>
                  <w:sz w:val="24"/>
                  <w:szCs w:val="24"/>
                </w:rPr>
                <w:t>地址</w:t>
              </w:r>
            </w:ins>
          </w:p>
        </w:tc>
        <w:tc>
          <w:tcPr>
            <w:tcW w:w="1163" w:type="dxa"/>
            <w:shd w:val="clear" w:color="auto" w:fill="EEECE1" w:themeFill="background2"/>
            <w:vAlign w:val="center"/>
            <w:hideMark/>
            <w:tcPrChange w:id="1104" w:author="總公司 李曉娟 Hsiaochuan.Li" w:date="2024-01-18T16:58:00Z">
              <w:tcPr>
                <w:tcW w:w="1163"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441D50B6" w14:textId="77777777" w:rsidR="000B430B" w:rsidRPr="000B430B" w:rsidRDefault="000B430B" w:rsidP="00EA58C5">
            <w:pPr>
              <w:widowControl/>
              <w:autoSpaceDE/>
              <w:autoSpaceDN/>
              <w:jc w:val="center"/>
              <w:rPr>
                <w:ins w:id="1105" w:author="總公司 李曉娟 Hsiaochuan.Li" w:date="2024-01-18T16:52:00Z"/>
                <w:rFonts w:ascii="新細明體" w:eastAsia="新細明體" w:hAnsi="新細明體" w:cs="新細明體"/>
                <w:b/>
                <w:bCs/>
                <w:sz w:val="24"/>
                <w:szCs w:val="24"/>
              </w:rPr>
            </w:pPr>
            <w:ins w:id="1106" w:author="總公司 李曉娟 Hsiaochuan.Li" w:date="2024-01-18T16:52:00Z">
              <w:r w:rsidRPr="000B430B">
                <w:rPr>
                  <w:rFonts w:ascii="新細明體" w:eastAsia="新細明體" w:hAnsi="新細明體" w:cs="新細明體" w:hint="eastAsia"/>
                  <w:b/>
                  <w:bCs/>
                  <w:sz w:val="24"/>
                  <w:szCs w:val="24"/>
                </w:rPr>
                <w:t>聯絡人</w:t>
              </w:r>
            </w:ins>
          </w:p>
        </w:tc>
        <w:tc>
          <w:tcPr>
            <w:tcW w:w="1509" w:type="dxa"/>
            <w:shd w:val="clear" w:color="auto" w:fill="EEECE1" w:themeFill="background2"/>
            <w:vAlign w:val="center"/>
            <w:hideMark/>
            <w:tcPrChange w:id="1107" w:author="總公司 李曉娟 Hsiaochuan.Li" w:date="2024-01-18T16:58:00Z">
              <w:tcPr>
                <w:tcW w:w="1324"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33AE26F7" w14:textId="77777777" w:rsidR="000B430B" w:rsidRPr="000B430B" w:rsidRDefault="000B430B" w:rsidP="00EA58C5">
            <w:pPr>
              <w:widowControl/>
              <w:autoSpaceDE/>
              <w:autoSpaceDN/>
              <w:jc w:val="center"/>
              <w:rPr>
                <w:ins w:id="1108" w:author="總公司 李曉娟 Hsiaochuan.Li" w:date="2024-01-18T16:52:00Z"/>
                <w:rFonts w:ascii="新細明體" w:eastAsia="新細明體" w:hAnsi="新細明體" w:cs="新細明體"/>
                <w:b/>
                <w:bCs/>
                <w:sz w:val="24"/>
                <w:szCs w:val="24"/>
              </w:rPr>
            </w:pPr>
            <w:ins w:id="1109" w:author="總公司 李曉娟 Hsiaochuan.Li" w:date="2024-01-18T16:52:00Z">
              <w:r w:rsidRPr="000B430B">
                <w:rPr>
                  <w:rFonts w:ascii="新細明體" w:eastAsia="新細明體" w:hAnsi="新細明體" w:cs="新細明體" w:hint="eastAsia"/>
                  <w:b/>
                  <w:bCs/>
                  <w:sz w:val="24"/>
                  <w:szCs w:val="24"/>
                </w:rPr>
                <w:t>手機</w:t>
              </w:r>
            </w:ins>
          </w:p>
        </w:tc>
        <w:tc>
          <w:tcPr>
            <w:tcW w:w="1654" w:type="dxa"/>
            <w:shd w:val="clear" w:color="auto" w:fill="EEECE1" w:themeFill="background2"/>
            <w:vAlign w:val="center"/>
            <w:hideMark/>
            <w:tcPrChange w:id="1110" w:author="總公司 李曉娟 Hsiaochuan.Li" w:date="2024-01-18T16:58:00Z">
              <w:tcPr>
                <w:tcW w:w="1839"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3B19AB32" w14:textId="77777777" w:rsidR="000B430B" w:rsidRPr="000B430B" w:rsidRDefault="000B430B" w:rsidP="00EA58C5">
            <w:pPr>
              <w:widowControl/>
              <w:autoSpaceDE/>
              <w:autoSpaceDN/>
              <w:jc w:val="center"/>
              <w:rPr>
                <w:ins w:id="1111" w:author="總公司 李曉娟 Hsiaochuan.Li" w:date="2024-01-18T16:52:00Z"/>
                <w:rFonts w:ascii="新細明體" w:eastAsia="新細明體" w:hAnsi="新細明體" w:cs="新細明體"/>
                <w:b/>
                <w:bCs/>
                <w:sz w:val="24"/>
                <w:szCs w:val="24"/>
              </w:rPr>
            </w:pPr>
            <w:ins w:id="1112" w:author="總公司 李曉娟 Hsiaochuan.Li" w:date="2024-01-18T16:52:00Z">
              <w:r w:rsidRPr="000B430B">
                <w:rPr>
                  <w:rFonts w:ascii="新細明體" w:eastAsia="新細明體" w:hAnsi="新細明體" w:cs="新細明體" w:hint="eastAsia"/>
                  <w:b/>
                  <w:bCs/>
                  <w:sz w:val="24"/>
                  <w:szCs w:val="24"/>
                </w:rPr>
                <w:t>公司電話</w:t>
              </w:r>
            </w:ins>
          </w:p>
        </w:tc>
        <w:tc>
          <w:tcPr>
            <w:tcW w:w="3140" w:type="dxa"/>
            <w:shd w:val="clear" w:color="auto" w:fill="EEECE1" w:themeFill="background2"/>
            <w:noWrap/>
            <w:vAlign w:val="center"/>
            <w:hideMark/>
            <w:tcPrChange w:id="1113" w:author="總公司 李曉娟 Hsiaochuan.Li" w:date="2024-01-18T16:58:00Z">
              <w:tcPr>
                <w:tcW w:w="314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62C9725B" w14:textId="77777777" w:rsidR="000B430B" w:rsidRPr="000B430B" w:rsidRDefault="000B430B" w:rsidP="00EA58C5">
            <w:pPr>
              <w:widowControl/>
              <w:autoSpaceDE/>
              <w:autoSpaceDN/>
              <w:jc w:val="center"/>
              <w:rPr>
                <w:ins w:id="1114" w:author="總公司 李曉娟 Hsiaochuan.Li" w:date="2024-01-18T16:52:00Z"/>
                <w:rFonts w:ascii="新細明體" w:eastAsia="新細明體" w:hAnsi="新細明體" w:cs="新細明體"/>
                <w:b/>
                <w:bCs/>
                <w:sz w:val="24"/>
                <w:szCs w:val="24"/>
              </w:rPr>
            </w:pPr>
            <w:ins w:id="1115" w:author="總公司 李曉娟 Hsiaochuan.Li" w:date="2024-01-18T16:52:00Z">
              <w:r w:rsidRPr="000B430B">
                <w:rPr>
                  <w:rFonts w:ascii="新細明體" w:eastAsia="新細明體" w:hAnsi="新細明體" w:cs="新細明體" w:hint="eastAsia"/>
                  <w:b/>
                  <w:bCs/>
                  <w:sz w:val="24"/>
                  <w:szCs w:val="24"/>
                </w:rPr>
                <w:t>E-Mail</w:t>
              </w:r>
            </w:ins>
          </w:p>
        </w:tc>
      </w:tr>
      <w:tr w:rsidR="000B430B" w:rsidRPr="000B430B" w14:paraId="3072E73E" w14:textId="77777777" w:rsidTr="00E25164">
        <w:trPr>
          <w:trHeight w:val="420"/>
          <w:ins w:id="1116" w:author="總公司 李曉娟 Hsiaochuan.Li" w:date="2024-01-18T16:52:00Z"/>
          <w:trPrChange w:id="1117" w:author="總公司 李曉娟 Hsiaochuan.Li" w:date="2024-01-18T16:58:00Z">
            <w:trPr>
              <w:trHeight w:val="420"/>
            </w:trPr>
          </w:trPrChange>
        </w:trPr>
        <w:tc>
          <w:tcPr>
            <w:tcW w:w="700" w:type="dxa"/>
            <w:shd w:val="clear" w:color="auto" w:fill="auto"/>
            <w:noWrap/>
            <w:vAlign w:val="center"/>
            <w:hideMark/>
            <w:tcPrChange w:id="1118" w:author="總公司 李曉娟 Hsiaochuan.Li" w:date="2024-01-18T16:58: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6C9C1C6" w14:textId="375E3F75" w:rsidR="000B430B" w:rsidRPr="000B430B" w:rsidRDefault="000B430B" w:rsidP="00EA58C5">
            <w:pPr>
              <w:widowControl/>
              <w:autoSpaceDE/>
              <w:autoSpaceDN/>
              <w:jc w:val="center"/>
              <w:rPr>
                <w:ins w:id="1119" w:author="總公司 李曉娟 Hsiaochuan.Li" w:date="2024-01-18T16:52:00Z"/>
                <w:rFonts w:ascii="新細明體" w:eastAsia="新細明體" w:hAnsi="新細明體" w:cs="新細明體"/>
                <w:color w:val="000000"/>
                <w:sz w:val="24"/>
                <w:szCs w:val="24"/>
              </w:rPr>
            </w:pPr>
            <w:ins w:id="1120" w:author="總公司 李曉娟 Hsiaochuan.Li" w:date="2024-01-18T16:52:00Z">
              <w:r w:rsidRPr="000B430B">
                <w:rPr>
                  <w:rFonts w:ascii="新細明體" w:eastAsia="新細明體" w:hAnsi="新細明體" w:cs="新細明體" w:hint="eastAsia"/>
                  <w:color w:val="000000"/>
                  <w:sz w:val="24"/>
                  <w:szCs w:val="24"/>
                </w:rPr>
                <w:t>1</w:t>
              </w:r>
            </w:ins>
          </w:p>
        </w:tc>
        <w:tc>
          <w:tcPr>
            <w:tcW w:w="1600" w:type="dxa"/>
            <w:shd w:val="clear" w:color="auto" w:fill="auto"/>
            <w:noWrap/>
            <w:vAlign w:val="center"/>
            <w:hideMark/>
            <w:tcPrChange w:id="1121" w:author="總公司 李曉娟 Hsiaochuan.Li" w:date="2024-01-18T16:58:00Z">
              <w:tcPr>
                <w:tcW w:w="1600" w:type="dxa"/>
                <w:tcBorders>
                  <w:top w:val="nil"/>
                  <w:left w:val="nil"/>
                  <w:bottom w:val="single" w:sz="8" w:space="0" w:color="auto"/>
                  <w:right w:val="single" w:sz="8" w:space="0" w:color="auto"/>
                </w:tcBorders>
                <w:shd w:val="clear" w:color="auto" w:fill="auto"/>
                <w:noWrap/>
                <w:vAlign w:val="center"/>
                <w:hideMark/>
              </w:tcPr>
            </w:tcPrChange>
          </w:tcPr>
          <w:p w14:paraId="451B97FB" w14:textId="77777777" w:rsidR="000B430B" w:rsidRPr="000B430B" w:rsidRDefault="000B430B" w:rsidP="00EA58C5">
            <w:pPr>
              <w:widowControl/>
              <w:autoSpaceDE/>
              <w:autoSpaceDN/>
              <w:jc w:val="both"/>
              <w:rPr>
                <w:ins w:id="1122" w:author="總公司 李曉娟 Hsiaochuan.Li" w:date="2024-01-18T16:52:00Z"/>
                <w:rFonts w:ascii="新細明體" w:eastAsia="新細明體" w:hAnsi="新細明體" w:cs="新細明體"/>
                <w:color w:val="000000"/>
                <w:sz w:val="24"/>
                <w:szCs w:val="24"/>
              </w:rPr>
            </w:pPr>
            <w:ins w:id="1123" w:author="總公司 李曉娟 Hsiaochuan.Li" w:date="2024-01-18T16:52:00Z">
              <w:r w:rsidRPr="000B430B">
                <w:rPr>
                  <w:rFonts w:ascii="新細明體" w:eastAsia="新細明體" w:hAnsi="新細明體" w:cs="新細明體" w:hint="eastAsia"/>
                  <w:color w:val="000000"/>
                  <w:sz w:val="24"/>
                  <w:szCs w:val="24"/>
                </w:rPr>
                <w:t>樹林焚化廠</w:t>
              </w:r>
            </w:ins>
          </w:p>
        </w:tc>
        <w:tc>
          <w:tcPr>
            <w:tcW w:w="4374" w:type="dxa"/>
            <w:shd w:val="clear" w:color="auto" w:fill="auto"/>
            <w:noWrap/>
            <w:vAlign w:val="center"/>
            <w:hideMark/>
            <w:tcPrChange w:id="1124" w:author="總公司 李曉娟 Hsiaochuan.Li" w:date="2024-01-18T16:58:00Z">
              <w:tcPr>
                <w:tcW w:w="4374" w:type="dxa"/>
                <w:tcBorders>
                  <w:top w:val="nil"/>
                  <w:left w:val="nil"/>
                  <w:bottom w:val="single" w:sz="8" w:space="0" w:color="auto"/>
                  <w:right w:val="single" w:sz="8" w:space="0" w:color="auto"/>
                </w:tcBorders>
                <w:shd w:val="clear" w:color="auto" w:fill="auto"/>
                <w:noWrap/>
                <w:vAlign w:val="center"/>
                <w:hideMark/>
              </w:tcPr>
            </w:tcPrChange>
          </w:tcPr>
          <w:p w14:paraId="4EA243DC" w14:textId="77777777" w:rsidR="000B430B" w:rsidRPr="000B430B" w:rsidRDefault="000B430B" w:rsidP="00EA58C5">
            <w:pPr>
              <w:widowControl/>
              <w:autoSpaceDE/>
              <w:autoSpaceDN/>
              <w:jc w:val="both"/>
              <w:rPr>
                <w:ins w:id="1125" w:author="總公司 李曉娟 Hsiaochuan.Li" w:date="2024-01-18T16:52:00Z"/>
                <w:rFonts w:ascii="新細明體" w:eastAsia="新細明體" w:hAnsi="新細明體" w:cs="新細明體"/>
                <w:color w:val="000000"/>
                <w:sz w:val="24"/>
                <w:szCs w:val="24"/>
              </w:rPr>
            </w:pPr>
            <w:ins w:id="1126" w:author="總公司 李曉娟 Hsiaochuan.Li" w:date="2024-01-18T16:52:00Z">
              <w:r w:rsidRPr="000B430B">
                <w:rPr>
                  <w:rFonts w:ascii="新細明體" w:eastAsia="新細明體" w:hAnsi="新細明體" w:cs="新細明體" w:hint="eastAsia"/>
                  <w:color w:val="000000"/>
                  <w:sz w:val="24"/>
                  <w:szCs w:val="24"/>
                </w:rPr>
                <w:t>238新北市樹林區中山路三段212號</w:t>
              </w:r>
            </w:ins>
          </w:p>
        </w:tc>
        <w:tc>
          <w:tcPr>
            <w:tcW w:w="1163" w:type="dxa"/>
            <w:shd w:val="clear" w:color="auto" w:fill="auto"/>
            <w:noWrap/>
            <w:vAlign w:val="center"/>
            <w:hideMark/>
            <w:tcPrChange w:id="1127" w:author="總公司 李曉娟 Hsiaochuan.Li" w:date="2024-01-18T16:58:00Z">
              <w:tcPr>
                <w:tcW w:w="1163" w:type="dxa"/>
                <w:tcBorders>
                  <w:top w:val="nil"/>
                  <w:left w:val="nil"/>
                  <w:bottom w:val="single" w:sz="8" w:space="0" w:color="auto"/>
                  <w:right w:val="single" w:sz="8" w:space="0" w:color="auto"/>
                </w:tcBorders>
                <w:shd w:val="clear" w:color="auto" w:fill="auto"/>
                <w:noWrap/>
                <w:vAlign w:val="center"/>
                <w:hideMark/>
              </w:tcPr>
            </w:tcPrChange>
          </w:tcPr>
          <w:p w14:paraId="42123A4B" w14:textId="77777777" w:rsidR="000B430B" w:rsidRPr="000B430B" w:rsidRDefault="000B430B" w:rsidP="00EA58C5">
            <w:pPr>
              <w:widowControl/>
              <w:autoSpaceDE/>
              <w:autoSpaceDN/>
              <w:jc w:val="center"/>
              <w:rPr>
                <w:ins w:id="1128" w:author="總公司 李曉娟 Hsiaochuan.Li" w:date="2024-01-18T16:52:00Z"/>
                <w:rFonts w:ascii="新細明體" w:eastAsia="新細明體" w:hAnsi="新細明體" w:cs="新細明體"/>
                <w:color w:val="000000"/>
                <w:sz w:val="24"/>
                <w:szCs w:val="24"/>
              </w:rPr>
            </w:pPr>
            <w:ins w:id="1129" w:author="總公司 李曉娟 Hsiaochuan.Li" w:date="2024-01-18T16:52:00Z">
              <w:r w:rsidRPr="000B430B">
                <w:rPr>
                  <w:rFonts w:ascii="新細明體" w:eastAsia="新細明體" w:hAnsi="新細明體" w:cs="新細明體" w:hint="eastAsia"/>
                  <w:color w:val="000000"/>
                  <w:sz w:val="24"/>
                  <w:szCs w:val="24"/>
                </w:rPr>
                <w:t>謝尚谷</w:t>
              </w:r>
            </w:ins>
          </w:p>
        </w:tc>
        <w:tc>
          <w:tcPr>
            <w:tcW w:w="1509" w:type="dxa"/>
            <w:shd w:val="clear" w:color="auto" w:fill="auto"/>
            <w:noWrap/>
            <w:vAlign w:val="center"/>
            <w:hideMark/>
            <w:tcPrChange w:id="1130" w:author="總公司 李曉娟 Hsiaochuan.Li" w:date="2024-01-18T16:58:00Z">
              <w:tcPr>
                <w:tcW w:w="1324" w:type="dxa"/>
                <w:tcBorders>
                  <w:top w:val="nil"/>
                  <w:left w:val="nil"/>
                  <w:bottom w:val="single" w:sz="8" w:space="0" w:color="auto"/>
                  <w:right w:val="single" w:sz="8" w:space="0" w:color="auto"/>
                </w:tcBorders>
                <w:shd w:val="clear" w:color="auto" w:fill="auto"/>
                <w:noWrap/>
                <w:vAlign w:val="center"/>
                <w:hideMark/>
              </w:tcPr>
            </w:tcPrChange>
          </w:tcPr>
          <w:p w14:paraId="50533440" w14:textId="77777777" w:rsidR="000B430B" w:rsidRPr="000B430B" w:rsidRDefault="000B430B" w:rsidP="00EA58C5">
            <w:pPr>
              <w:widowControl/>
              <w:autoSpaceDE/>
              <w:autoSpaceDN/>
              <w:rPr>
                <w:ins w:id="1131" w:author="總公司 李曉娟 Hsiaochuan.Li" w:date="2024-01-18T16:52:00Z"/>
                <w:rFonts w:ascii="新細明體" w:eastAsia="新細明體" w:hAnsi="新細明體" w:cs="新細明體"/>
                <w:color w:val="000000"/>
                <w:sz w:val="24"/>
                <w:szCs w:val="24"/>
              </w:rPr>
            </w:pPr>
            <w:ins w:id="1132" w:author="總公司 李曉娟 Hsiaochuan.Li" w:date="2024-01-18T16:52:00Z">
              <w:r w:rsidRPr="000B430B">
                <w:rPr>
                  <w:rFonts w:ascii="新細明體" w:eastAsia="新細明體" w:hAnsi="新細明體" w:cs="新細明體" w:hint="eastAsia"/>
                  <w:color w:val="000000"/>
                  <w:sz w:val="24"/>
                  <w:szCs w:val="24"/>
                </w:rPr>
                <w:t>0960-000-460</w:t>
              </w:r>
            </w:ins>
          </w:p>
        </w:tc>
        <w:tc>
          <w:tcPr>
            <w:tcW w:w="1654" w:type="dxa"/>
            <w:shd w:val="clear" w:color="auto" w:fill="auto"/>
            <w:noWrap/>
            <w:vAlign w:val="center"/>
            <w:hideMark/>
            <w:tcPrChange w:id="1133" w:author="總公司 李曉娟 Hsiaochuan.Li" w:date="2024-01-18T16:58:00Z">
              <w:tcPr>
                <w:tcW w:w="1839" w:type="dxa"/>
                <w:tcBorders>
                  <w:top w:val="nil"/>
                  <w:left w:val="nil"/>
                  <w:bottom w:val="single" w:sz="8" w:space="0" w:color="auto"/>
                  <w:right w:val="single" w:sz="8" w:space="0" w:color="auto"/>
                </w:tcBorders>
                <w:shd w:val="clear" w:color="auto" w:fill="auto"/>
                <w:noWrap/>
                <w:vAlign w:val="center"/>
                <w:hideMark/>
              </w:tcPr>
            </w:tcPrChange>
          </w:tcPr>
          <w:p w14:paraId="23084F66" w14:textId="77777777" w:rsidR="000B430B" w:rsidRPr="000B430B" w:rsidRDefault="000B430B" w:rsidP="00EA58C5">
            <w:pPr>
              <w:widowControl/>
              <w:autoSpaceDE/>
              <w:autoSpaceDN/>
              <w:rPr>
                <w:ins w:id="1134" w:author="總公司 李曉娟 Hsiaochuan.Li" w:date="2024-01-18T16:52:00Z"/>
                <w:rFonts w:ascii="新細明體" w:eastAsia="新細明體" w:hAnsi="新細明體" w:cs="新細明體"/>
                <w:color w:val="000000"/>
                <w:sz w:val="24"/>
                <w:szCs w:val="24"/>
              </w:rPr>
            </w:pPr>
            <w:ins w:id="1135" w:author="總公司 李曉娟 Hsiaochuan.Li" w:date="2024-01-18T16:52:00Z">
              <w:r w:rsidRPr="000B430B">
                <w:rPr>
                  <w:rFonts w:ascii="新細明體" w:eastAsia="新細明體" w:hAnsi="新細明體" w:cs="新細明體" w:hint="eastAsia"/>
                  <w:color w:val="000000"/>
                  <w:sz w:val="24"/>
                  <w:szCs w:val="24"/>
                </w:rPr>
                <w:t>02-2680-8217#526</w:t>
              </w:r>
            </w:ins>
          </w:p>
        </w:tc>
        <w:tc>
          <w:tcPr>
            <w:tcW w:w="3140" w:type="dxa"/>
            <w:shd w:val="clear" w:color="auto" w:fill="auto"/>
            <w:noWrap/>
            <w:vAlign w:val="center"/>
            <w:hideMark/>
            <w:tcPrChange w:id="1136" w:author="總公司 李曉娟 Hsiaochuan.Li" w:date="2024-01-18T16:58:00Z">
              <w:tcPr>
                <w:tcW w:w="3140" w:type="dxa"/>
                <w:tcBorders>
                  <w:top w:val="nil"/>
                  <w:left w:val="nil"/>
                  <w:bottom w:val="single" w:sz="8" w:space="0" w:color="auto"/>
                  <w:right w:val="single" w:sz="8" w:space="0" w:color="auto"/>
                </w:tcBorders>
                <w:shd w:val="clear" w:color="auto" w:fill="auto"/>
                <w:noWrap/>
                <w:vAlign w:val="center"/>
                <w:hideMark/>
              </w:tcPr>
            </w:tcPrChange>
          </w:tcPr>
          <w:p w14:paraId="10DAAEDC" w14:textId="77777777" w:rsidR="000B430B" w:rsidRPr="000B430B" w:rsidRDefault="000B430B" w:rsidP="00EA58C5">
            <w:pPr>
              <w:widowControl/>
              <w:autoSpaceDE/>
              <w:autoSpaceDN/>
              <w:rPr>
                <w:ins w:id="1137" w:author="總公司 李曉娟 Hsiaochuan.Li" w:date="2024-01-18T16:52:00Z"/>
                <w:rFonts w:ascii="新細明體" w:eastAsia="新細明體" w:hAnsi="新細明體" w:cs="新細明體"/>
                <w:color w:val="0563C1"/>
                <w:sz w:val="24"/>
                <w:szCs w:val="24"/>
                <w:u w:val="single"/>
              </w:rPr>
            </w:pPr>
            <w:ins w:id="1138" w:author="總公司 李曉娟 Hsiaochuan.Li" w:date="2024-01-18T16:52:00Z">
              <w:r w:rsidRPr="000B430B">
                <w:rPr>
                  <w:rFonts w:ascii="新細明體" w:eastAsia="新細明體" w:hAnsi="新細明體" w:cs="新細明體"/>
                  <w:color w:val="0563C1"/>
                  <w:sz w:val="24"/>
                  <w:szCs w:val="24"/>
                  <w:u w:val="single"/>
                </w:rPr>
                <w:fldChar w:fldCharType="begin"/>
              </w:r>
              <w:r w:rsidRPr="000B430B">
                <w:rPr>
                  <w:rFonts w:ascii="新細明體" w:eastAsia="新細明體" w:hAnsi="新細明體" w:cs="新細明體"/>
                  <w:color w:val="0563C1"/>
                  <w:sz w:val="24"/>
                  <w:szCs w:val="24"/>
                  <w:u w:val="single"/>
                </w:rPr>
                <w:instrText>HYPERLINK "mailto:jashwa.hsieh@tahoho.com.tw"</w:instrText>
              </w:r>
              <w:r w:rsidRPr="000B430B">
                <w:rPr>
                  <w:rFonts w:ascii="新細明體" w:eastAsia="新細明體" w:hAnsi="新細明體" w:cs="新細明體"/>
                  <w:color w:val="0563C1"/>
                  <w:sz w:val="24"/>
                  <w:szCs w:val="24"/>
                  <w:u w:val="single"/>
                </w:rPr>
              </w:r>
              <w:r w:rsidRPr="000B430B">
                <w:rPr>
                  <w:rFonts w:ascii="新細明體" w:eastAsia="新細明體" w:hAnsi="新細明體" w:cs="新細明體"/>
                  <w:color w:val="0563C1"/>
                  <w:sz w:val="24"/>
                  <w:szCs w:val="24"/>
                  <w:u w:val="single"/>
                </w:rPr>
                <w:fldChar w:fldCharType="separate"/>
              </w:r>
              <w:r w:rsidRPr="000B430B">
                <w:rPr>
                  <w:rFonts w:ascii="新細明體" w:eastAsia="新細明體" w:hAnsi="新細明體" w:cs="新細明體" w:hint="eastAsia"/>
                  <w:color w:val="0563C1"/>
                  <w:sz w:val="24"/>
                  <w:szCs w:val="24"/>
                  <w:u w:val="single"/>
                </w:rPr>
                <w:t>jashwa.hsieh@tahoho.com.tw</w:t>
              </w:r>
              <w:r w:rsidRPr="000B430B">
                <w:rPr>
                  <w:rFonts w:ascii="新細明體" w:eastAsia="新細明體" w:hAnsi="新細明體" w:cs="新細明體"/>
                  <w:color w:val="0563C1"/>
                  <w:sz w:val="24"/>
                  <w:szCs w:val="24"/>
                  <w:u w:val="single"/>
                </w:rPr>
                <w:fldChar w:fldCharType="end"/>
              </w:r>
            </w:ins>
          </w:p>
        </w:tc>
      </w:tr>
    </w:tbl>
    <w:p w14:paraId="14C9B8B9" w14:textId="4405AC98" w:rsidR="00727CF2" w:rsidRDefault="00727CF2">
      <w:pPr>
        <w:pStyle w:val="a3"/>
        <w:tabs>
          <w:tab w:val="left" w:pos="2327"/>
          <w:tab w:val="left" w:pos="3135"/>
          <w:tab w:val="left" w:pos="3944"/>
          <w:tab w:val="left" w:pos="4887"/>
          <w:tab w:val="left" w:pos="5823"/>
          <w:tab w:val="left" w:pos="6726"/>
          <w:tab w:val="left" w:pos="7662"/>
          <w:tab w:val="left" w:pos="8564"/>
        </w:tabs>
        <w:spacing w:line="400" w:lineRule="exact"/>
        <w:ind w:left="719"/>
        <w:rPr>
          <w:ins w:id="1139" w:author="總公司 駱正達 Chengta.Lo" w:date="2024-01-23T15:32:00Z"/>
          <w:rFonts w:ascii="標楷體" w:eastAsia="標楷體" w:hAnsi="標楷體"/>
        </w:rPr>
      </w:pPr>
    </w:p>
    <w:p w14:paraId="28BB2587" w14:textId="77777777" w:rsidR="00727CF2" w:rsidRDefault="00727CF2">
      <w:pPr>
        <w:rPr>
          <w:ins w:id="1140" w:author="總公司 駱正達 Chengta.Lo" w:date="2024-01-23T15:32:00Z"/>
          <w:rFonts w:ascii="標楷體" w:eastAsia="標楷體" w:hAnsi="標楷體"/>
          <w:sz w:val="28"/>
          <w:szCs w:val="28"/>
        </w:rPr>
      </w:pPr>
      <w:ins w:id="1141" w:author="總公司 駱正達 Chengta.Lo" w:date="2024-01-23T15:32:00Z">
        <w:r>
          <w:rPr>
            <w:rFonts w:ascii="標楷體" w:eastAsia="標楷體" w:hAnsi="標楷體"/>
          </w:rPr>
          <w:br w:type="page"/>
        </w:r>
      </w:ins>
    </w:p>
    <w:p w14:paraId="51123EF2" w14:textId="7495881E" w:rsidR="000B430B" w:rsidDel="00727CF2" w:rsidRDefault="000B430B">
      <w:pPr>
        <w:pStyle w:val="a3"/>
        <w:tabs>
          <w:tab w:val="left" w:pos="2327"/>
          <w:tab w:val="left" w:pos="3135"/>
          <w:tab w:val="left" w:pos="3944"/>
          <w:tab w:val="left" w:pos="4887"/>
          <w:tab w:val="left" w:pos="5823"/>
          <w:tab w:val="left" w:pos="6726"/>
          <w:tab w:val="left" w:pos="7662"/>
          <w:tab w:val="left" w:pos="8564"/>
        </w:tabs>
        <w:spacing w:line="400" w:lineRule="exact"/>
        <w:ind w:left="719"/>
        <w:rPr>
          <w:ins w:id="1142" w:author="總公司 李曉娟 Hsiaochuan.Li" w:date="2024-01-18T16:35:00Z"/>
          <w:del w:id="1143" w:author="總公司 駱正達 Chengta.Lo" w:date="2024-01-23T15:32:00Z"/>
          <w:rFonts w:ascii="標楷體" w:eastAsia="標楷體" w:hAnsi="標楷體"/>
        </w:rPr>
        <w:pPrChange w:id="1144" w:author="總公司 李曉娟 Hsiaochuan.Li" w:date="2024-01-18T16:53:00Z">
          <w:pPr>
            <w:pStyle w:val="a3"/>
            <w:numPr>
              <w:numId w:val="1"/>
            </w:numPr>
            <w:tabs>
              <w:tab w:val="left" w:pos="2327"/>
              <w:tab w:val="left" w:pos="3135"/>
              <w:tab w:val="left" w:pos="3944"/>
              <w:tab w:val="left" w:pos="4887"/>
              <w:tab w:val="left" w:pos="5823"/>
              <w:tab w:val="left" w:pos="6726"/>
              <w:tab w:val="left" w:pos="7662"/>
              <w:tab w:val="left" w:pos="8564"/>
            </w:tabs>
            <w:spacing w:line="400" w:lineRule="exact"/>
            <w:ind w:left="719" w:hanging="720"/>
          </w:pPr>
        </w:pPrChange>
      </w:pPr>
    </w:p>
    <w:p w14:paraId="01EB159A" w14:textId="03B8D03D" w:rsidR="00531EEF" w:rsidRPr="000B430B" w:rsidRDefault="00531EEF" w:rsidP="00531EEF">
      <w:pPr>
        <w:pStyle w:val="a3"/>
        <w:numPr>
          <w:ilvl w:val="0"/>
          <w:numId w:val="1"/>
        </w:numPr>
        <w:tabs>
          <w:tab w:val="left" w:pos="2327"/>
          <w:tab w:val="left" w:pos="3135"/>
          <w:tab w:val="left" w:pos="3944"/>
          <w:tab w:val="left" w:pos="4887"/>
          <w:tab w:val="left" w:pos="5823"/>
          <w:tab w:val="left" w:pos="6726"/>
          <w:tab w:val="left" w:pos="7662"/>
          <w:tab w:val="left" w:pos="8564"/>
        </w:tabs>
        <w:spacing w:line="400" w:lineRule="exact"/>
        <w:rPr>
          <w:ins w:id="1145" w:author="總公司 李曉娟 Hsiaochuan.Li" w:date="2024-01-18T16:52:00Z"/>
          <w:rFonts w:ascii="標楷體" w:eastAsia="標楷體" w:hAnsi="標楷體"/>
          <w:rPrChange w:id="1146" w:author="總公司 李曉娟 Hsiaochuan.Li" w:date="2024-01-18T16:52:00Z">
            <w:rPr>
              <w:ins w:id="1147" w:author="總公司 李曉娟 Hsiaochuan.Li" w:date="2024-01-18T16:52:00Z"/>
              <w:rFonts w:ascii="標楷體" w:eastAsia="標楷體" w:hAnsi="標楷體"/>
              <w:spacing w:val="21"/>
            </w:rPr>
          </w:rPrChange>
        </w:rPr>
      </w:pPr>
      <w:ins w:id="1148" w:author="總公司 李曉娟 Hsiaochuan.Li" w:date="2024-01-18T16:35:00Z">
        <w:r>
          <w:rPr>
            <w:rFonts w:ascii="標楷體" w:eastAsia="標楷體" w:hAnsi="標楷體" w:hint="eastAsia"/>
          </w:rPr>
          <w:t>達和環保服務股份有限公司仁武分公司</w:t>
        </w:r>
      </w:ins>
      <w:ins w:id="1149" w:author="總公司 李曉娟 Hsiaochuan.Li" w:date="2024-01-18T16:47:00Z">
        <w:r w:rsidR="00FB6331">
          <w:rPr>
            <w:rFonts w:ascii="標楷體" w:eastAsia="標楷體" w:hAnsi="標楷體" w:hint="eastAsia"/>
            <w:lang w:eastAsia="zh-HK"/>
          </w:rPr>
          <w:t>(</w:t>
        </w:r>
        <w:r w:rsidR="00FB6331">
          <w:rPr>
            <w:rFonts w:ascii="標楷體" w:eastAsia="標楷體" w:hAnsi="標楷體" w:hint="eastAsia"/>
          </w:rPr>
          <w:t>訂貨單號TRW20230248，設備</w:t>
        </w:r>
        <w:proofErr w:type="spellStart"/>
        <w:r w:rsidR="00FB6331" w:rsidRPr="003F41B9">
          <w:rPr>
            <w:rFonts w:ascii="標楷體" w:eastAsia="標楷體" w:hAnsi="標楷體"/>
            <w:spacing w:val="21"/>
          </w:rPr>
          <w:t>Fortigate</w:t>
        </w:r>
        <w:proofErr w:type="spellEnd"/>
        <w:r w:rsidR="00FB6331" w:rsidRPr="003F41B9">
          <w:rPr>
            <w:rFonts w:ascii="標楷體" w:eastAsia="標楷體" w:hAnsi="標楷體"/>
            <w:spacing w:val="21"/>
          </w:rPr>
          <w:t xml:space="preserve"> 40F </w:t>
        </w:r>
        <w:r w:rsidR="00FB6331">
          <w:rPr>
            <w:rFonts w:ascii="標楷體" w:eastAsia="標楷體" w:hAnsi="標楷體" w:hint="eastAsia"/>
            <w:spacing w:val="21"/>
          </w:rPr>
          <w:t>1</w:t>
        </w:r>
        <w:r w:rsidR="00FB6331" w:rsidRPr="003F41B9">
          <w:rPr>
            <w:rFonts w:ascii="標楷體" w:eastAsia="標楷體" w:hAnsi="標楷體"/>
            <w:spacing w:val="21"/>
          </w:rPr>
          <w:t>台</w:t>
        </w:r>
        <w:r w:rsidR="00FB6331">
          <w:rPr>
            <w:rFonts w:ascii="標楷體" w:eastAsia="標楷體" w:hAnsi="標楷體" w:hint="eastAsia"/>
            <w:spacing w:val="21"/>
          </w:rPr>
          <w:t>)</w:t>
        </w:r>
      </w:ins>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Change w:id="1150" w:author="總公司 李曉娟 Hsiaochuan.Li" w:date="2024-01-18T16:58:00Z">
          <w:tblPr>
            <w:tblW w:w="14140" w:type="dxa"/>
            <w:tblCellMar>
              <w:left w:w="28" w:type="dxa"/>
              <w:right w:w="28" w:type="dxa"/>
            </w:tblCellMar>
            <w:tblLook w:val="04A0" w:firstRow="1" w:lastRow="0" w:firstColumn="1" w:lastColumn="0" w:noHBand="0" w:noVBand="1"/>
          </w:tblPr>
        </w:tblPrChange>
      </w:tblPr>
      <w:tblGrid>
        <w:gridCol w:w="700"/>
        <w:gridCol w:w="1600"/>
        <w:gridCol w:w="4374"/>
        <w:gridCol w:w="1163"/>
        <w:gridCol w:w="1324"/>
        <w:gridCol w:w="1839"/>
        <w:gridCol w:w="3140"/>
        <w:tblGridChange w:id="1151">
          <w:tblGrid>
            <w:gridCol w:w="700"/>
            <w:gridCol w:w="1600"/>
            <w:gridCol w:w="4374"/>
            <w:gridCol w:w="1163"/>
            <w:gridCol w:w="1324"/>
            <w:gridCol w:w="1839"/>
            <w:gridCol w:w="3140"/>
          </w:tblGrid>
        </w:tblGridChange>
      </w:tblGrid>
      <w:tr w:rsidR="000B430B" w:rsidRPr="000B430B" w14:paraId="0DF0F914" w14:textId="77777777" w:rsidTr="00E25164">
        <w:trPr>
          <w:trHeight w:val="405"/>
          <w:ins w:id="1152" w:author="總公司 李曉娟 Hsiaochuan.Li" w:date="2024-01-18T16:52:00Z"/>
          <w:trPrChange w:id="1153" w:author="總公司 李曉娟 Hsiaochuan.Li" w:date="2024-01-18T16:58:00Z">
            <w:trPr>
              <w:trHeight w:val="405"/>
            </w:trPr>
          </w:trPrChange>
        </w:trPr>
        <w:tc>
          <w:tcPr>
            <w:tcW w:w="700" w:type="dxa"/>
            <w:shd w:val="clear" w:color="auto" w:fill="EEECE1" w:themeFill="background2"/>
            <w:noWrap/>
            <w:vAlign w:val="center"/>
            <w:hideMark/>
            <w:tcPrChange w:id="1154" w:author="總公司 李曉娟 Hsiaochuan.Li" w:date="2024-01-18T16:58:00Z">
              <w:tcPr>
                <w:tcW w:w="700" w:type="dxa"/>
                <w:tcBorders>
                  <w:top w:val="single" w:sz="8" w:space="0" w:color="auto"/>
                  <w:left w:val="single" w:sz="8" w:space="0" w:color="auto"/>
                  <w:bottom w:val="single" w:sz="8" w:space="0" w:color="auto"/>
                  <w:right w:val="single" w:sz="8" w:space="0" w:color="auto"/>
                </w:tcBorders>
                <w:shd w:val="clear" w:color="auto" w:fill="EEECE1" w:themeFill="background2"/>
                <w:noWrap/>
                <w:vAlign w:val="center"/>
                <w:hideMark/>
              </w:tcPr>
            </w:tcPrChange>
          </w:tcPr>
          <w:p w14:paraId="3ADF78DA" w14:textId="77777777" w:rsidR="000B430B" w:rsidRPr="000B430B" w:rsidRDefault="000B430B" w:rsidP="00EA58C5">
            <w:pPr>
              <w:widowControl/>
              <w:autoSpaceDE/>
              <w:autoSpaceDN/>
              <w:jc w:val="center"/>
              <w:rPr>
                <w:ins w:id="1155" w:author="總公司 李曉娟 Hsiaochuan.Li" w:date="2024-01-18T16:52:00Z"/>
                <w:rFonts w:ascii="新細明體" w:eastAsia="新細明體" w:hAnsi="新細明體" w:cs="新細明體"/>
                <w:b/>
                <w:bCs/>
                <w:sz w:val="24"/>
                <w:szCs w:val="24"/>
              </w:rPr>
            </w:pPr>
            <w:ins w:id="1156" w:author="總公司 李曉娟 Hsiaochuan.Li" w:date="2024-01-18T16:52:00Z">
              <w:r w:rsidRPr="000B430B">
                <w:rPr>
                  <w:rFonts w:ascii="新細明體" w:eastAsia="新細明體" w:hAnsi="新細明體" w:cs="新細明體" w:hint="eastAsia"/>
                  <w:b/>
                  <w:bCs/>
                  <w:sz w:val="24"/>
                  <w:szCs w:val="24"/>
                </w:rPr>
                <w:t>序號</w:t>
              </w:r>
            </w:ins>
          </w:p>
        </w:tc>
        <w:tc>
          <w:tcPr>
            <w:tcW w:w="1600" w:type="dxa"/>
            <w:shd w:val="clear" w:color="auto" w:fill="EEECE1" w:themeFill="background2"/>
            <w:noWrap/>
            <w:vAlign w:val="center"/>
            <w:hideMark/>
            <w:tcPrChange w:id="1157" w:author="總公司 李曉娟 Hsiaochuan.Li" w:date="2024-01-18T16:58:00Z">
              <w:tcPr>
                <w:tcW w:w="160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2A2C1A7D" w14:textId="77777777" w:rsidR="000B430B" w:rsidRPr="000B430B" w:rsidRDefault="000B430B" w:rsidP="00EA58C5">
            <w:pPr>
              <w:widowControl/>
              <w:autoSpaceDE/>
              <w:autoSpaceDN/>
              <w:jc w:val="center"/>
              <w:rPr>
                <w:ins w:id="1158" w:author="總公司 李曉娟 Hsiaochuan.Li" w:date="2024-01-18T16:52:00Z"/>
                <w:rFonts w:ascii="新細明體" w:eastAsia="新細明體" w:hAnsi="新細明體" w:cs="新細明體"/>
                <w:b/>
                <w:bCs/>
                <w:sz w:val="24"/>
                <w:szCs w:val="24"/>
              </w:rPr>
            </w:pPr>
            <w:ins w:id="1159" w:author="總公司 李曉娟 Hsiaochuan.Li" w:date="2024-01-18T16:52:00Z">
              <w:r w:rsidRPr="000B430B">
                <w:rPr>
                  <w:rFonts w:ascii="新細明體" w:eastAsia="新細明體" w:hAnsi="新細明體" w:cs="新細明體" w:hint="eastAsia"/>
                  <w:b/>
                  <w:bCs/>
                  <w:sz w:val="24"/>
                  <w:szCs w:val="24"/>
                </w:rPr>
                <w:t>安裝單位別</w:t>
              </w:r>
            </w:ins>
          </w:p>
        </w:tc>
        <w:tc>
          <w:tcPr>
            <w:tcW w:w="4374" w:type="dxa"/>
            <w:shd w:val="clear" w:color="auto" w:fill="EEECE1" w:themeFill="background2"/>
            <w:noWrap/>
            <w:vAlign w:val="center"/>
            <w:hideMark/>
            <w:tcPrChange w:id="1160" w:author="總公司 李曉娟 Hsiaochuan.Li" w:date="2024-01-18T16:58:00Z">
              <w:tcPr>
                <w:tcW w:w="4374"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7900F856" w14:textId="77777777" w:rsidR="000B430B" w:rsidRPr="000B430B" w:rsidRDefault="000B430B" w:rsidP="00EA58C5">
            <w:pPr>
              <w:widowControl/>
              <w:autoSpaceDE/>
              <w:autoSpaceDN/>
              <w:jc w:val="center"/>
              <w:rPr>
                <w:ins w:id="1161" w:author="總公司 李曉娟 Hsiaochuan.Li" w:date="2024-01-18T16:52:00Z"/>
                <w:rFonts w:ascii="新細明體" w:eastAsia="新細明體" w:hAnsi="新細明體" w:cs="新細明體"/>
                <w:b/>
                <w:bCs/>
                <w:sz w:val="24"/>
                <w:szCs w:val="24"/>
              </w:rPr>
            </w:pPr>
            <w:ins w:id="1162" w:author="總公司 李曉娟 Hsiaochuan.Li" w:date="2024-01-18T16:52:00Z">
              <w:r w:rsidRPr="000B430B">
                <w:rPr>
                  <w:rFonts w:ascii="新細明體" w:eastAsia="新細明體" w:hAnsi="新細明體" w:cs="新細明體" w:hint="eastAsia"/>
                  <w:b/>
                  <w:bCs/>
                  <w:sz w:val="24"/>
                  <w:szCs w:val="24"/>
                </w:rPr>
                <w:t>地址</w:t>
              </w:r>
            </w:ins>
          </w:p>
        </w:tc>
        <w:tc>
          <w:tcPr>
            <w:tcW w:w="1163" w:type="dxa"/>
            <w:shd w:val="clear" w:color="auto" w:fill="EEECE1" w:themeFill="background2"/>
            <w:vAlign w:val="center"/>
            <w:hideMark/>
            <w:tcPrChange w:id="1163" w:author="總公司 李曉娟 Hsiaochuan.Li" w:date="2024-01-18T16:58:00Z">
              <w:tcPr>
                <w:tcW w:w="1163"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3543EDA9" w14:textId="77777777" w:rsidR="000B430B" w:rsidRPr="000B430B" w:rsidRDefault="000B430B" w:rsidP="00EA58C5">
            <w:pPr>
              <w:widowControl/>
              <w:autoSpaceDE/>
              <w:autoSpaceDN/>
              <w:jc w:val="center"/>
              <w:rPr>
                <w:ins w:id="1164" w:author="總公司 李曉娟 Hsiaochuan.Li" w:date="2024-01-18T16:52:00Z"/>
                <w:rFonts w:ascii="新細明體" w:eastAsia="新細明體" w:hAnsi="新細明體" w:cs="新細明體"/>
                <w:b/>
                <w:bCs/>
                <w:sz w:val="24"/>
                <w:szCs w:val="24"/>
              </w:rPr>
            </w:pPr>
            <w:ins w:id="1165" w:author="總公司 李曉娟 Hsiaochuan.Li" w:date="2024-01-18T16:52:00Z">
              <w:r w:rsidRPr="000B430B">
                <w:rPr>
                  <w:rFonts w:ascii="新細明體" w:eastAsia="新細明體" w:hAnsi="新細明體" w:cs="新細明體" w:hint="eastAsia"/>
                  <w:b/>
                  <w:bCs/>
                  <w:sz w:val="24"/>
                  <w:szCs w:val="24"/>
                </w:rPr>
                <w:t>聯絡人</w:t>
              </w:r>
            </w:ins>
          </w:p>
        </w:tc>
        <w:tc>
          <w:tcPr>
            <w:tcW w:w="1324" w:type="dxa"/>
            <w:shd w:val="clear" w:color="auto" w:fill="EEECE1" w:themeFill="background2"/>
            <w:vAlign w:val="center"/>
            <w:hideMark/>
            <w:tcPrChange w:id="1166" w:author="總公司 李曉娟 Hsiaochuan.Li" w:date="2024-01-18T16:58:00Z">
              <w:tcPr>
                <w:tcW w:w="1324"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0A012DF6" w14:textId="77777777" w:rsidR="000B430B" w:rsidRPr="000B430B" w:rsidRDefault="000B430B" w:rsidP="00EA58C5">
            <w:pPr>
              <w:widowControl/>
              <w:autoSpaceDE/>
              <w:autoSpaceDN/>
              <w:jc w:val="center"/>
              <w:rPr>
                <w:ins w:id="1167" w:author="總公司 李曉娟 Hsiaochuan.Li" w:date="2024-01-18T16:52:00Z"/>
                <w:rFonts w:ascii="新細明體" w:eastAsia="新細明體" w:hAnsi="新細明體" w:cs="新細明體"/>
                <w:b/>
                <w:bCs/>
                <w:sz w:val="24"/>
                <w:szCs w:val="24"/>
              </w:rPr>
            </w:pPr>
            <w:ins w:id="1168" w:author="總公司 李曉娟 Hsiaochuan.Li" w:date="2024-01-18T16:52:00Z">
              <w:r w:rsidRPr="000B430B">
                <w:rPr>
                  <w:rFonts w:ascii="新細明體" w:eastAsia="新細明體" w:hAnsi="新細明體" w:cs="新細明體" w:hint="eastAsia"/>
                  <w:b/>
                  <w:bCs/>
                  <w:sz w:val="24"/>
                  <w:szCs w:val="24"/>
                </w:rPr>
                <w:t>手機</w:t>
              </w:r>
            </w:ins>
          </w:p>
        </w:tc>
        <w:tc>
          <w:tcPr>
            <w:tcW w:w="1839" w:type="dxa"/>
            <w:shd w:val="clear" w:color="auto" w:fill="EEECE1" w:themeFill="background2"/>
            <w:vAlign w:val="center"/>
            <w:hideMark/>
            <w:tcPrChange w:id="1169" w:author="總公司 李曉娟 Hsiaochuan.Li" w:date="2024-01-18T16:58:00Z">
              <w:tcPr>
                <w:tcW w:w="1839"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6A4CE75E" w14:textId="77777777" w:rsidR="000B430B" w:rsidRPr="000B430B" w:rsidRDefault="000B430B" w:rsidP="00EA58C5">
            <w:pPr>
              <w:widowControl/>
              <w:autoSpaceDE/>
              <w:autoSpaceDN/>
              <w:jc w:val="center"/>
              <w:rPr>
                <w:ins w:id="1170" w:author="總公司 李曉娟 Hsiaochuan.Li" w:date="2024-01-18T16:52:00Z"/>
                <w:rFonts w:ascii="新細明體" w:eastAsia="新細明體" w:hAnsi="新細明體" w:cs="新細明體"/>
                <w:b/>
                <w:bCs/>
                <w:sz w:val="24"/>
                <w:szCs w:val="24"/>
              </w:rPr>
            </w:pPr>
            <w:ins w:id="1171" w:author="總公司 李曉娟 Hsiaochuan.Li" w:date="2024-01-18T16:52:00Z">
              <w:r w:rsidRPr="000B430B">
                <w:rPr>
                  <w:rFonts w:ascii="新細明體" w:eastAsia="新細明體" w:hAnsi="新細明體" w:cs="新細明體" w:hint="eastAsia"/>
                  <w:b/>
                  <w:bCs/>
                  <w:sz w:val="24"/>
                  <w:szCs w:val="24"/>
                </w:rPr>
                <w:t>公司電話</w:t>
              </w:r>
            </w:ins>
          </w:p>
        </w:tc>
        <w:tc>
          <w:tcPr>
            <w:tcW w:w="3140" w:type="dxa"/>
            <w:shd w:val="clear" w:color="auto" w:fill="EEECE1" w:themeFill="background2"/>
            <w:noWrap/>
            <w:vAlign w:val="center"/>
            <w:hideMark/>
            <w:tcPrChange w:id="1172" w:author="總公司 李曉娟 Hsiaochuan.Li" w:date="2024-01-18T16:58:00Z">
              <w:tcPr>
                <w:tcW w:w="314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2354F969" w14:textId="77777777" w:rsidR="000B430B" w:rsidRPr="000B430B" w:rsidRDefault="000B430B" w:rsidP="00EA58C5">
            <w:pPr>
              <w:widowControl/>
              <w:autoSpaceDE/>
              <w:autoSpaceDN/>
              <w:jc w:val="center"/>
              <w:rPr>
                <w:ins w:id="1173" w:author="總公司 李曉娟 Hsiaochuan.Li" w:date="2024-01-18T16:52:00Z"/>
                <w:rFonts w:ascii="新細明體" w:eastAsia="新細明體" w:hAnsi="新細明體" w:cs="新細明體"/>
                <w:b/>
                <w:bCs/>
                <w:sz w:val="24"/>
                <w:szCs w:val="24"/>
              </w:rPr>
            </w:pPr>
            <w:ins w:id="1174" w:author="總公司 李曉娟 Hsiaochuan.Li" w:date="2024-01-18T16:52:00Z">
              <w:r w:rsidRPr="000B430B">
                <w:rPr>
                  <w:rFonts w:ascii="新細明體" w:eastAsia="新細明體" w:hAnsi="新細明體" w:cs="新細明體" w:hint="eastAsia"/>
                  <w:b/>
                  <w:bCs/>
                  <w:sz w:val="24"/>
                  <w:szCs w:val="24"/>
                </w:rPr>
                <w:t>E-Mail</w:t>
              </w:r>
            </w:ins>
          </w:p>
        </w:tc>
      </w:tr>
      <w:tr w:rsidR="000B430B" w:rsidRPr="000B430B" w14:paraId="78506598" w14:textId="77777777" w:rsidTr="00E25164">
        <w:trPr>
          <w:trHeight w:val="420"/>
          <w:ins w:id="1175" w:author="總公司 李曉娟 Hsiaochuan.Li" w:date="2024-01-18T16:52:00Z"/>
          <w:trPrChange w:id="1176" w:author="總公司 李曉娟 Hsiaochuan.Li" w:date="2024-01-18T16:58:00Z">
            <w:trPr>
              <w:trHeight w:val="420"/>
            </w:trPr>
          </w:trPrChange>
        </w:trPr>
        <w:tc>
          <w:tcPr>
            <w:tcW w:w="700" w:type="dxa"/>
            <w:shd w:val="clear" w:color="auto" w:fill="auto"/>
            <w:noWrap/>
            <w:vAlign w:val="center"/>
            <w:hideMark/>
            <w:tcPrChange w:id="1177" w:author="總公司 李曉娟 Hsiaochuan.Li" w:date="2024-01-18T16:58: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19D1EF3" w14:textId="5934E8BA" w:rsidR="000B430B" w:rsidRPr="000B430B" w:rsidRDefault="000B430B" w:rsidP="00EA58C5">
            <w:pPr>
              <w:widowControl/>
              <w:autoSpaceDE/>
              <w:autoSpaceDN/>
              <w:jc w:val="center"/>
              <w:rPr>
                <w:ins w:id="1178" w:author="總公司 李曉娟 Hsiaochuan.Li" w:date="2024-01-18T16:52:00Z"/>
                <w:rFonts w:ascii="新細明體" w:eastAsia="新細明體" w:hAnsi="新細明體" w:cs="新細明體"/>
                <w:color w:val="000000"/>
                <w:sz w:val="24"/>
                <w:szCs w:val="24"/>
              </w:rPr>
            </w:pPr>
            <w:ins w:id="1179" w:author="總公司 李曉娟 Hsiaochuan.Li" w:date="2024-01-18T16:53:00Z">
              <w:r>
                <w:rPr>
                  <w:rFonts w:ascii="新細明體" w:eastAsia="新細明體" w:hAnsi="新細明體" w:cs="新細明體" w:hint="eastAsia"/>
                  <w:color w:val="000000"/>
                  <w:sz w:val="24"/>
                  <w:szCs w:val="24"/>
                </w:rPr>
                <w:t>1</w:t>
              </w:r>
            </w:ins>
          </w:p>
        </w:tc>
        <w:tc>
          <w:tcPr>
            <w:tcW w:w="1600" w:type="dxa"/>
            <w:shd w:val="clear" w:color="auto" w:fill="auto"/>
            <w:noWrap/>
            <w:vAlign w:val="center"/>
            <w:hideMark/>
            <w:tcPrChange w:id="1180" w:author="總公司 李曉娟 Hsiaochuan.Li" w:date="2024-01-18T16:58:00Z">
              <w:tcPr>
                <w:tcW w:w="1600" w:type="dxa"/>
                <w:tcBorders>
                  <w:top w:val="nil"/>
                  <w:left w:val="nil"/>
                  <w:bottom w:val="single" w:sz="8" w:space="0" w:color="auto"/>
                  <w:right w:val="single" w:sz="8" w:space="0" w:color="auto"/>
                </w:tcBorders>
                <w:shd w:val="clear" w:color="auto" w:fill="auto"/>
                <w:noWrap/>
                <w:vAlign w:val="center"/>
                <w:hideMark/>
              </w:tcPr>
            </w:tcPrChange>
          </w:tcPr>
          <w:p w14:paraId="63B93BA6" w14:textId="77777777" w:rsidR="000B430B" w:rsidRPr="000B430B" w:rsidRDefault="000B430B" w:rsidP="00EA58C5">
            <w:pPr>
              <w:widowControl/>
              <w:autoSpaceDE/>
              <w:autoSpaceDN/>
              <w:jc w:val="both"/>
              <w:rPr>
                <w:ins w:id="1181" w:author="總公司 李曉娟 Hsiaochuan.Li" w:date="2024-01-18T16:52:00Z"/>
                <w:rFonts w:ascii="新細明體" w:eastAsia="新細明體" w:hAnsi="新細明體" w:cs="新細明體"/>
                <w:color w:val="000000"/>
                <w:sz w:val="24"/>
                <w:szCs w:val="24"/>
              </w:rPr>
            </w:pPr>
            <w:ins w:id="1182" w:author="總公司 李曉娟 Hsiaochuan.Li" w:date="2024-01-18T16:52:00Z">
              <w:r w:rsidRPr="000B430B">
                <w:rPr>
                  <w:rFonts w:ascii="新細明體" w:eastAsia="新細明體" w:hAnsi="新細明體" w:cs="新細明體" w:hint="eastAsia"/>
                  <w:color w:val="000000"/>
                  <w:sz w:val="24"/>
                  <w:szCs w:val="24"/>
                </w:rPr>
                <w:t>仁武焚化廠</w:t>
              </w:r>
            </w:ins>
          </w:p>
        </w:tc>
        <w:tc>
          <w:tcPr>
            <w:tcW w:w="4374" w:type="dxa"/>
            <w:shd w:val="clear" w:color="auto" w:fill="auto"/>
            <w:noWrap/>
            <w:vAlign w:val="center"/>
            <w:hideMark/>
            <w:tcPrChange w:id="1183" w:author="總公司 李曉娟 Hsiaochuan.Li" w:date="2024-01-18T16:58:00Z">
              <w:tcPr>
                <w:tcW w:w="4374" w:type="dxa"/>
                <w:tcBorders>
                  <w:top w:val="nil"/>
                  <w:left w:val="nil"/>
                  <w:bottom w:val="single" w:sz="8" w:space="0" w:color="auto"/>
                  <w:right w:val="single" w:sz="8" w:space="0" w:color="auto"/>
                </w:tcBorders>
                <w:shd w:val="clear" w:color="auto" w:fill="auto"/>
                <w:noWrap/>
                <w:vAlign w:val="center"/>
                <w:hideMark/>
              </w:tcPr>
            </w:tcPrChange>
          </w:tcPr>
          <w:p w14:paraId="54324B4F" w14:textId="77777777" w:rsidR="000B430B" w:rsidRPr="000B430B" w:rsidRDefault="000B430B" w:rsidP="00EA58C5">
            <w:pPr>
              <w:widowControl/>
              <w:autoSpaceDE/>
              <w:autoSpaceDN/>
              <w:jc w:val="both"/>
              <w:rPr>
                <w:ins w:id="1184" w:author="總公司 李曉娟 Hsiaochuan.Li" w:date="2024-01-18T16:52:00Z"/>
                <w:rFonts w:ascii="新細明體" w:eastAsia="新細明體" w:hAnsi="新細明體" w:cs="新細明體"/>
                <w:color w:val="000000"/>
                <w:sz w:val="24"/>
                <w:szCs w:val="24"/>
              </w:rPr>
            </w:pPr>
            <w:ins w:id="1185" w:author="總公司 李曉娟 Hsiaochuan.Li" w:date="2024-01-18T16:52:00Z">
              <w:r w:rsidRPr="000B430B">
                <w:rPr>
                  <w:rFonts w:ascii="新細明體" w:eastAsia="新細明體" w:hAnsi="新細明體" w:cs="新細明體" w:hint="eastAsia"/>
                  <w:color w:val="000000"/>
                  <w:sz w:val="24"/>
                  <w:szCs w:val="24"/>
                </w:rPr>
                <w:t>814高雄市仁武區仁安二巷100號</w:t>
              </w:r>
            </w:ins>
          </w:p>
        </w:tc>
        <w:tc>
          <w:tcPr>
            <w:tcW w:w="1163" w:type="dxa"/>
            <w:shd w:val="clear" w:color="auto" w:fill="auto"/>
            <w:noWrap/>
            <w:vAlign w:val="center"/>
            <w:hideMark/>
            <w:tcPrChange w:id="1186" w:author="總公司 李曉娟 Hsiaochuan.Li" w:date="2024-01-18T16:58:00Z">
              <w:tcPr>
                <w:tcW w:w="1163" w:type="dxa"/>
                <w:tcBorders>
                  <w:top w:val="nil"/>
                  <w:left w:val="nil"/>
                  <w:bottom w:val="single" w:sz="8" w:space="0" w:color="auto"/>
                  <w:right w:val="single" w:sz="8" w:space="0" w:color="auto"/>
                </w:tcBorders>
                <w:shd w:val="clear" w:color="auto" w:fill="auto"/>
                <w:noWrap/>
                <w:vAlign w:val="center"/>
                <w:hideMark/>
              </w:tcPr>
            </w:tcPrChange>
          </w:tcPr>
          <w:p w14:paraId="28800724" w14:textId="77777777" w:rsidR="000B430B" w:rsidRPr="000B430B" w:rsidRDefault="000B430B" w:rsidP="00EA58C5">
            <w:pPr>
              <w:widowControl/>
              <w:autoSpaceDE/>
              <w:autoSpaceDN/>
              <w:jc w:val="center"/>
              <w:rPr>
                <w:ins w:id="1187" w:author="總公司 李曉娟 Hsiaochuan.Li" w:date="2024-01-18T16:52:00Z"/>
                <w:rFonts w:ascii="新細明體" w:eastAsia="新細明體" w:hAnsi="新細明體" w:cs="新細明體"/>
                <w:color w:val="000000"/>
                <w:sz w:val="24"/>
                <w:szCs w:val="24"/>
              </w:rPr>
            </w:pPr>
            <w:ins w:id="1188" w:author="總公司 李曉娟 Hsiaochuan.Li" w:date="2024-01-18T16:52:00Z">
              <w:r w:rsidRPr="000B430B">
                <w:rPr>
                  <w:rFonts w:ascii="新細明體" w:eastAsia="新細明體" w:hAnsi="新細明體" w:cs="新細明體" w:hint="eastAsia"/>
                  <w:color w:val="000000"/>
                  <w:sz w:val="24"/>
                  <w:szCs w:val="24"/>
                </w:rPr>
                <w:t>吳振杰</w:t>
              </w:r>
            </w:ins>
          </w:p>
        </w:tc>
        <w:tc>
          <w:tcPr>
            <w:tcW w:w="1324" w:type="dxa"/>
            <w:shd w:val="clear" w:color="auto" w:fill="auto"/>
            <w:noWrap/>
            <w:vAlign w:val="center"/>
            <w:hideMark/>
            <w:tcPrChange w:id="1189" w:author="總公司 李曉娟 Hsiaochuan.Li" w:date="2024-01-18T16:58:00Z">
              <w:tcPr>
                <w:tcW w:w="1324" w:type="dxa"/>
                <w:tcBorders>
                  <w:top w:val="nil"/>
                  <w:left w:val="nil"/>
                  <w:bottom w:val="single" w:sz="8" w:space="0" w:color="auto"/>
                  <w:right w:val="single" w:sz="8" w:space="0" w:color="auto"/>
                </w:tcBorders>
                <w:shd w:val="clear" w:color="auto" w:fill="auto"/>
                <w:noWrap/>
                <w:vAlign w:val="center"/>
                <w:hideMark/>
              </w:tcPr>
            </w:tcPrChange>
          </w:tcPr>
          <w:p w14:paraId="529ECA11" w14:textId="77777777" w:rsidR="000B430B" w:rsidRPr="000B430B" w:rsidRDefault="000B430B" w:rsidP="00EA58C5">
            <w:pPr>
              <w:widowControl/>
              <w:autoSpaceDE/>
              <w:autoSpaceDN/>
              <w:rPr>
                <w:ins w:id="1190" w:author="總公司 李曉娟 Hsiaochuan.Li" w:date="2024-01-18T16:52:00Z"/>
                <w:rFonts w:ascii="新細明體" w:eastAsia="新細明體" w:hAnsi="新細明體" w:cs="新細明體"/>
                <w:color w:val="000000"/>
                <w:sz w:val="24"/>
                <w:szCs w:val="24"/>
              </w:rPr>
            </w:pPr>
            <w:ins w:id="1191" w:author="總公司 李曉娟 Hsiaochuan.Li" w:date="2024-01-18T16:52:00Z">
              <w:r w:rsidRPr="000B430B">
                <w:rPr>
                  <w:rFonts w:ascii="新細明體" w:eastAsia="新細明體" w:hAnsi="新細明體" w:cs="新細明體" w:hint="eastAsia"/>
                  <w:color w:val="000000"/>
                  <w:sz w:val="24"/>
                  <w:szCs w:val="24"/>
                </w:rPr>
                <w:t>0937334377</w:t>
              </w:r>
            </w:ins>
          </w:p>
        </w:tc>
        <w:tc>
          <w:tcPr>
            <w:tcW w:w="1839" w:type="dxa"/>
            <w:shd w:val="clear" w:color="auto" w:fill="auto"/>
            <w:noWrap/>
            <w:vAlign w:val="center"/>
            <w:hideMark/>
            <w:tcPrChange w:id="1192" w:author="總公司 李曉娟 Hsiaochuan.Li" w:date="2024-01-18T16:58:00Z">
              <w:tcPr>
                <w:tcW w:w="1839" w:type="dxa"/>
                <w:tcBorders>
                  <w:top w:val="nil"/>
                  <w:left w:val="nil"/>
                  <w:bottom w:val="single" w:sz="8" w:space="0" w:color="auto"/>
                  <w:right w:val="single" w:sz="8" w:space="0" w:color="auto"/>
                </w:tcBorders>
                <w:shd w:val="clear" w:color="auto" w:fill="auto"/>
                <w:noWrap/>
                <w:vAlign w:val="center"/>
                <w:hideMark/>
              </w:tcPr>
            </w:tcPrChange>
          </w:tcPr>
          <w:p w14:paraId="30BACDC9" w14:textId="77777777" w:rsidR="000B430B" w:rsidRPr="000B430B" w:rsidRDefault="000B430B" w:rsidP="00EA58C5">
            <w:pPr>
              <w:widowControl/>
              <w:autoSpaceDE/>
              <w:autoSpaceDN/>
              <w:rPr>
                <w:ins w:id="1193" w:author="總公司 李曉娟 Hsiaochuan.Li" w:date="2024-01-18T16:52:00Z"/>
                <w:rFonts w:ascii="新細明體" w:eastAsia="新細明體" w:hAnsi="新細明體" w:cs="新細明體"/>
                <w:color w:val="000000"/>
                <w:sz w:val="24"/>
                <w:szCs w:val="24"/>
              </w:rPr>
            </w:pPr>
            <w:ins w:id="1194" w:author="總公司 李曉娟 Hsiaochuan.Li" w:date="2024-01-18T16:52:00Z">
              <w:r w:rsidRPr="000B430B">
                <w:rPr>
                  <w:rFonts w:ascii="新細明體" w:eastAsia="新細明體" w:hAnsi="新細明體" w:cs="新細明體" w:hint="eastAsia"/>
                  <w:color w:val="000000"/>
                  <w:sz w:val="24"/>
                  <w:szCs w:val="24"/>
                </w:rPr>
                <w:t>07-3743855#235</w:t>
              </w:r>
            </w:ins>
          </w:p>
        </w:tc>
        <w:tc>
          <w:tcPr>
            <w:tcW w:w="3140" w:type="dxa"/>
            <w:shd w:val="clear" w:color="auto" w:fill="auto"/>
            <w:noWrap/>
            <w:vAlign w:val="center"/>
            <w:hideMark/>
            <w:tcPrChange w:id="1195" w:author="總公司 李曉娟 Hsiaochuan.Li" w:date="2024-01-18T16:58:00Z">
              <w:tcPr>
                <w:tcW w:w="3140" w:type="dxa"/>
                <w:tcBorders>
                  <w:top w:val="nil"/>
                  <w:left w:val="nil"/>
                  <w:bottom w:val="single" w:sz="8" w:space="0" w:color="auto"/>
                  <w:right w:val="single" w:sz="8" w:space="0" w:color="auto"/>
                </w:tcBorders>
                <w:shd w:val="clear" w:color="auto" w:fill="auto"/>
                <w:noWrap/>
                <w:vAlign w:val="center"/>
                <w:hideMark/>
              </w:tcPr>
            </w:tcPrChange>
          </w:tcPr>
          <w:p w14:paraId="0975692C" w14:textId="77777777" w:rsidR="000B430B" w:rsidRPr="000B430B" w:rsidRDefault="000B430B" w:rsidP="00EA58C5">
            <w:pPr>
              <w:widowControl/>
              <w:autoSpaceDE/>
              <w:autoSpaceDN/>
              <w:rPr>
                <w:ins w:id="1196" w:author="總公司 李曉娟 Hsiaochuan.Li" w:date="2024-01-18T16:52:00Z"/>
                <w:rFonts w:ascii="新細明體" w:eastAsia="新細明體" w:hAnsi="新細明體" w:cs="新細明體"/>
                <w:color w:val="0563C1"/>
                <w:sz w:val="24"/>
                <w:szCs w:val="24"/>
                <w:u w:val="single"/>
              </w:rPr>
            </w:pPr>
            <w:ins w:id="1197" w:author="總公司 李曉娟 Hsiaochuan.Li" w:date="2024-01-18T16:52:00Z">
              <w:r w:rsidRPr="000B430B">
                <w:rPr>
                  <w:rFonts w:ascii="新細明體" w:eastAsia="新細明體" w:hAnsi="新細明體" w:cs="新細明體"/>
                  <w:color w:val="0563C1"/>
                  <w:sz w:val="24"/>
                  <w:szCs w:val="24"/>
                  <w:u w:val="single"/>
                </w:rPr>
                <w:fldChar w:fldCharType="begin"/>
              </w:r>
              <w:r w:rsidRPr="000B430B">
                <w:rPr>
                  <w:rFonts w:ascii="新細明體" w:eastAsia="新細明體" w:hAnsi="新細明體" w:cs="新細明體"/>
                  <w:color w:val="0563C1"/>
                  <w:sz w:val="24"/>
                  <w:szCs w:val="24"/>
                  <w:u w:val="single"/>
                </w:rPr>
                <w:instrText>HYPERLINK "mailto:ricky.wu@tahoho.com.tw"</w:instrText>
              </w:r>
              <w:r w:rsidRPr="000B430B">
                <w:rPr>
                  <w:rFonts w:ascii="新細明體" w:eastAsia="新細明體" w:hAnsi="新細明體" w:cs="新細明體"/>
                  <w:color w:val="0563C1"/>
                  <w:sz w:val="24"/>
                  <w:szCs w:val="24"/>
                  <w:u w:val="single"/>
                </w:rPr>
              </w:r>
              <w:r w:rsidRPr="000B430B">
                <w:rPr>
                  <w:rFonts w:ascii="新細明體" w:eastAsia="新細明體" w:hAnsi="新細明體" w:cs="新細明體"/>
                  <w:color w:val="0563C1"/>
                  <w:sz w:val="24"/>
                  <w:szCs w:val="24"/>
                  <w:u w:val="single"/>
                </w:rPr>
                <w:fldChar w:fldCharType="separate"/>
              </w:r>
              <w:r w:rsidRPr="000B430B">
                <w:rPr>
                  <w:rFonts w:ascii="新細明體" w:eastAsia="新細明體" w:hAnsi="新細明體" w:cs="新細明體" w:hint="eastAsia"/>
                  <w:color w:val="0563C1"/>
                  <w:sz w:val="24"/>
                  <w:szCs w:val="24"/>
                  <w:u w:val="single"/>
                </w:rPr>
                <w:t>ricky.wu@tahoho.com.tw</w:t>
              </w:r>
              <w:r w:rsidRPr="000B430B">
                <w:rPr>
                  <w:rFonts w:ascii="新細明體" w:eastAsia="新細明體" w:hAnsi="新細明體" w:cs="新細明體"/>
                  <w:color w:val="0563C1"/>
                  <w:sz w:val="24"/>
                  <w:szCs w:val="24"/>
                  <w:u w:val="single"/>
                </w:rPr>
                <w:fldChar w:fldCharType="end"/>
              </w:r>
            </w:ins>
          </w:p>
        </w:tc>
      </w:tr>
    </w:tbl>
    <w:p w14:paraId="5CCA7617" w14:textId="77777777" w:rsidR="000B430B" w:rsidRDefault="000B430B">
      <w:pPr>
        <w:pStyle w:val="a3"/>
        <w:tabs>
          <w:tab w:val="left" w:pos="2327"/>
          <w:tab w:val="left" w:pos="3135"/>
          <w:tab w:val="left" w:pos="3944"/>
          <w:tab w:val="left" w:pos="4887"/>
          <w:tab w:val="left" w:pos="5823"/>
          <w:tab w:val="left" w:pos="6726"/>
          <w:tab w:val="left" w:pos="7662"/>
          <w:tab w:val="left" w:pos="8564"/>
        </w:tabs>
        <w:spacing w:line="400" w:lineRule="exact"/>
        <w:ind w:left="719"/>
        <w:rPr>
          <w:ins w:id="1198" w:author="總公司 李曉娟 Hsiaochuan.Li" w:date="2024-01-18T16:35:00Z"/>
          <w:rFonts w:ascii="標楷體" w:eastAsia="標楷體" w:hAnsi="標楷體"/>
        </w:rPr>
        <w:pPrChange w:id="1199" w:author="總公司 李曉娟 Hsiaochuan.Li" w:date="2024-01-18T16:54:00Z">
          <w:pPr>
            <w:pStyle w:val="a3"/>
            <w:numPr>
              <w:numId w:val="1"/>
            </w:numPr>
            <w:tabs>
              <w:tab w:val="left" w:pos="2327"/>
              <w:tab w:val="left" w:pos="3135"/>
              <w:tab w:val="left" w:pos="3944"/>
              <w:tab w:val="left" w:pos="4887"/>
              <w:tab w:val="left" w:pos="5823"/>
              <w:tab w:val="left" w:pos="6726"/>
              <w:tab w:val="left" w:pos="7662"/>
              <w:tab w:val="left" w:pos="8564"/>
            </w:tabs>
            <w:spacing w:line="400" w:lineRule="exact"/>
            <w:ind w:left="719" w:hanging="720"/>
          </w:pPr>
        </w:pPrChange>
      </w:pPr>
    </w:p>
    <w:p w14:paraId="1BB6546D" w14:textId="49CF8B52" w:rsidR="00531EEF" w:rsidRPr="000B430B" w:rsidRDefault="00531EEF" w:rsidP="00531EEF">
      <w:pPr>
        <w:pStyle w:val="a3"/>
        <w:numPr>
          <w:ilvl w:val="0"/>
          <w:numId w:val="1"/>
        </w:numPr>
        <w:tabs>
          <w:tab w:val="left" w:pos="2327"/>
          <w:tab w:val="left" w:pos="3135"/>
          <w:tab w:val="left" w:pos="3944"/>
          <w:tab w:val="left" w:pos="4887"/>
          <w:tab w:val="left" w:pos="5823"/>
          <w:tab w:val="left" w:pos="6726"/>
          <w:tab w:val="left" w:pos="7662"/>
          <w:tab w:val="left" w:pos="8564"/>
        </w:tabs>
        <w:spacing w:line="400" w:lineRule="exact"/>
        <w:rPr>
          <w:ins w:id="1200" w:author="總公司 李曉娟 Hsiaochuan.Li" w:date="2024-01-18T16:52:00Z"/>
          <w:rFonts w:ascii="標楷體" w:eastAsia="標楷體" w:hAnsi="標楷體"/>
          <w:rPrChange w:id="1201" w:author="總公司 李曉娟 Hsiaochuan.Li" w:date="2024-01-18T16:52:00Z">
            <w:rPr>
              <w:ins w:id="1202" w:author="總公司 李曉娟 Hsiaochuan.Li" w:date="2024-01-18T16:52:00Z"/>
              <w:rFonts w:ascii="標楷體" w:eastAsia="標楷體" w:hAnsi="標楷體"/>
              <w:spacing w:val="21"/>
            </w:rPr>
          </w:rPrChange>
        </w:rPr>
      </w:pPr>
      <w:ins w:id="1203" w:author="總公司 李曉娟 Hsiaochuan.Li" w:date="2024-01-18T16:35:00Z">
        <w:r>
          <w:rPr>
            <w:rFonts w:ascii="標楷體" w:eastAsia="標楷體" w:hAnsi="標楷體" w:hint="eastAsia"/>
          </w:rPr>
          <w:t>達和鹿草</w:t>
        </w:r>
      </w:ins>
      <w:ins w:id="1204" w:author="總公司 李曉娟 Hsiaochuan.Li" w:date="2024-01-18T16:48:00Z">
        <w:r w:rsidR="000B430B">
          <w:rPr>
            <w:rFonts w:ascii="標楷體" w:eastAsia="標楷體" w:hAnsi="標楷體" w:hint="eastAsia"/>
          </w:rPr>
          <w:t>環保</w:t>
        </w:r>
      </w:ins>
      <w:ins w:id="1205" w:author="總公司 李曉娟 Hsiaochuan.Li" w:date="2024-01-18T16:35:00Z">
        <w:r>
          <w:rPr>
            <w:rFonts w:ascii="標楷體" w:eastAsia="標楷體" w:hAnsi="標楷體" w:hint="eastAsia"/>
          </w:rPr>
          <w:t>股份</w:t>
        </w:r>
      </w:ins>
      <w:ins w:id="1206" w:author="總公司 李曉娟 Hsiaochuan.Li" w:date="2024-01-18T16:36:00Z">
        <w:r>
          <w:rPr>
            <w:rFonts w:ascii="標楷體" w:eastAsia="標楷體" w:hAnsi="標楷體" w:hint="eastAsia"/>
          </w:rPr>
          <w:t>有限公司</w:t>
        </w:r>
      </w:ins>
      <w:ins w:id="1207" w:author="總公司 李曉娟 Hsiaochuan.Li" w:date="2024-01-18T16:46:00Z">
        <w:r w:rsidR="00FB6331">
          <w:rPr>
            <w:rFonts w:ascii="標楷體" w:eastAsia="標楷體" w:hAnsi="標楷體" w:hint="eastAsia"/>
            <w:lang w:eastAsia="zh-HK"/>
          </w:rPr>
          <w:t>(</w:t>
        </w:r>
        <w:r w:rsidR="00FB6331">
          <w:rPr>
            <w:rFonts w:ascii="標楷體" w:eastAsia="標楷體" w:hAnsi="標楷體" w:hint="eastAsia"/>
          </w:rPr>
          <w:t>訂貨單號TLU</w:t>
        </w:r>
      </w:ins>
      <w:ins w:id="1208" w:author="總公司 李曉娟 Hsiaochuan.Li" w:date="2024-01-18T16:47:00Z">
        <w:r w:rsidR="00FB6331">
          <w:rPr>
            <w:rFonts w:ascii="標楷體" w:eastAsia="標楷體" w:hAnsi="標楷體" w:hint="eastAsia"/>
          </w:rPr>
          <w:t>20230195</w:t>
        </w:r>
      </w:ins>
      <w:ins w:id="1209" w:author="總公司 李曉娟 Hsiaochuan.Li" w:date="2024-01-18T16:46:00Z">
        <w:r w:rsidR="00FB6331">
          <w:rPr>
            <w:rFonts w:ascii="標楷體" w:eastAsia="標楷體" w:hAnsi="標楷體" w:hint="eastAsia"/>
          </w:rPr>
          <w:t>，設備</w:t>
        </w:r>
        <w:proofErr w:type="spellStart"/>
        <w:r w:rsidR="00FB6331" w:rsidRPr="003F41B9">
          <w:rPr>
            <w:rFonts w:ascii="標楷體" w:eastAsia="標楷體" w:hAnsi="標楷體"/>
            <w:spacing w:val="21"/>
          </w:rPr>
          <w:t>Fortigate</w:t>
        </w:r>
        <w:proofErr w:type="spellEnd"/>
        <w:r w:rsidR="00FB6331" w:rsidRPr="003F41B9">
          <w:rPr>
            <w:rFonts w:ascii="標楷體" w:eastAsia="標楷體" w:hAnsi="標楷體"/>
            <w:spacing w:val="21"/>
          </w:rPr>
          <w:t xml:space="preserve"> 40F </w:t>
        </w:r>
        <w:r w:rsidR="00FB6331">
          <w:rPr>
            <w:rFonts w:ascii="標楷體" w:eastAsia="標楷體" w:hAnsi="標楷體" w:hint="eastAsia"/>
            <w:spacing w:val="21"/>
          </w:rPr>
          <w:t>1</w:t>
        </w:r>
        <w:r w:rsidR="00FB6331" w:rsidRPr="003F41B9">
          <w:rPr>
            <w:rFonts w:ascii="標楷體" w:eastAsia="標楷體" w:hAnsi="標楷體"/>
            <w:spacing w:val="21"/>
          </w:rPr>
          <w:t>台</w:t>
        </w:r>
        <w:r w:rsidR="00FB6331">
          <w:rPr>
            <w:rFonts w:ascii="標楷體" w:eastAsia="標楷體" w:hAnsi="標楷體" w:hint="eastAsia"/>
            <w:spacing w:val="21"/>
          </w:rPr>
          <w:t>)</w:t>
        </w:r>
      </w:ins>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Change w:id="1210" w:author="總公司 李曉娟 Hsiaochuan.Li" w:date="2024-01-18T16:59:00Z">
          <w:tblPr>
            <w:tblW w:w="14140" w:type="dxa"/>
            <w:tblCellMar>
              <w:left w:w="28" w:type="dxa"/>
              <w:right w:w="28" w:type="dxa"/>
            </w:tblCellMar>
            <w:tblLook w:val="04A0" w:firstRow="1" w:lastRow="0" w:firstColumn="1" w:lastColumn="0" w:noHBand="0" w:noVBand="1"/>
          </w:tblPr>
        </w:tblPrChange>
      </w:tblPr>
      <w:tblGrid>
        <w:gridCol w:w="700"/>
        <w:gridCol w:w="1600"/>
        <w:gridCol w:w="4374"/>
        <w:gridCol w:w="1163"/>
        <w:gridCol w:w="1509"/>
        <w:gridCol w:w="1654"/>
        <w:gridCol w:w="3140"/>
        <w:tblGridChange w:id="1211">
          <w:tblGrid>
            <w:gridCol w:w="700"/>
            <w:gridCol w:w="1600"/>
            <w:gridCol w:w="4374"/>
            <w:gridCol w:w="1163"/>
            <w:gridCol w:w="1324"/>
            <w:gridCol w:w="1839"/>
            <w:gridCol w:w="3140"/>
          </w:tblGrid>
        </w:tblGridChange>
      </w:tblGrid>
      <w:tr w:rsidR="000B430B" w:rsidRPr="000B430B" w14:paraId="57BAEAA6" w14:textId="77777777" w:rsidTr="00E25164">
        <w:trPr>
          <w:trHeight w:val="405"/>
          <w:ins w:id="1212" w:author="總公司 李曉娟 Hsiaochuan.Li" w:date="2024-01-18T16:52:00Z"/>
          <w:trPrChange w:id="1213" w:author="總公司 李曉娟 Hsiaochuan.Li" w:date="2024-01-18T16:59:00Z">
            <w:trPr>
              <w:trHeight w:val="405"/>
            </w:trPr>
          </w:trPrChange>
        </w:trPr>
        <w:tc>
          <w:tcPr>
            <w:tcW w:w="700" w:type="dxa"/>
            <w:shd w:val="clear" w:color="auto" w:fill="EEECE1" w:themeFill="background2"/>
            <w:noWrap/>
            <w:vAlign w:val="center"/>
            <w:hideMark/>
            <w:tcPrChange w:id="1214" w:author="總公司 李曉娟 Hsiaochuan.Li" w:date="2024-01-18T16:59:00Z">
              <w:tcPr>
                <w:tcW w:w="700" w:type="dxa"/>
                <w:tcBorders>
                  <w:top w:val="single" w:sz="8" w:space="0" w:color="auto"/>
                  <w:left w:val="single" w:sz="8" w:space="0" w:color="auto"/>
                  <w:bottom w:val="single" w:sz="8" w:space="0" w:color="auto"/>
                  <w:right w:val="single" w:sz="8" w:space="0" w:color="auto"/>
                </w:tcBorders>
                <w:shd w:val="clear" w:color="auto" w:fill="EEECE1" w:themeFill="background2"/>
                <w:noWrap/>
                <w:vAlign w:val="center"/>
                <w:hideMark/>
              </w:tcPr>
            </w:tcPrChange>
          </w:tcPr>
          <w:p w14:paraId="4690D986" w14:textId="77777777" w:rsidR="000B430B" w:rsidRPr="000B430B" w:rsidRDefault="000B430B" w:rsidP="00EA58C5">
            <w:pPr>
              <w:widowControl/>
              <w:autoSpaceDE/>
              <w:autoSpaceDN/>
              <w:jc w:val="center"/>
              <w:rPr>
                <w:ins w:id="1215" w:author="總公司 李曉娟 Hsiaochuan.Li" w:date="2024-01-18T16:52:00Z"/>
                <w:rFonts w:ascii="新細明體" w:eastAsia="新細明體" w:hAnsi="新細明體" w:cs="新細明體"/>
                <w:b/>
                <w:bCs/>
                <w:sz w:val="24"/>
                <w:szCs w:val="24"/>
              </w:rPr>
            </w:pPr>
            <w:ins w:id="1216" w:author="總公司 李曉娟 Hsiaochuan.Li" w:date="2024-01-18T16:52:00Z">
              <w:r w:rsidRPr="000B430B">
                <w:rPr>
                  <w:rFonts w:ascii="新細明體" w:eastAsia="新細明體" w:hAnsi="新細明體" w:cs="新細明體" w:hint="eastAsia"/>
                  <w:b/>
                  <w:bCs/>
                  <w:sz w:val="24"/>
                  <w:szCs w:val="24"/>
                </w:rPr>
                <w:t>序號</w:t>
              </w:r>
            </w:ins>
          </w:p>
        </w:tc>
        <w:tc>
          <w:tcPr>
            <w:tcW w:w="1600" w:type="dxa"/>
            <w:shd w:val="clear" w:color="auto" w:fill="EEECE1" w:themeFill="background2"/>
            <w:noWrap/>
            <w:vAlign w:val="center"/>
            <w:hideMark/>
            <w:tcPrChange w:id="1217" w:author="總公司 李曉娟 Hsiaochuan.Li" w:date="2024-01-18T16:59:00Z">
              <w:tcPr>
                <w:tcW w:w="160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3DF5CB89" w14:textId="77777777" w:rsidR="000B430B" w:rsidRPr="000B430B" w:rsidRDefault="000B430B" w:rsidP="00EA58C5">
            <w:pPr>
              <w:widowControl/>
              <w:autoSpaceDE/>
              <w:autoSpaceDN/>
              <w:jc w:val="center"/>
              <w:rPr>
                <w:ins w:id="1218" w:author="總公司 李曉娟 Hsiaochuan.Li" w:date="2024-01-18T16:52:00Z"/>
                <w:rFonts w:ascii="新細明體" w:eastAsia="新細明體" w:hAnsi="新細明體" w:cs="新細明體"/>
                <w:b/>
                <w:bCs/>
                <w:sz w:val="24"/>
                <w:szCs w:val="24"/>
              </w:rPr>
            </w:pPr>
            <w:ins w:id="1219" w:author="總公司 李曉娟 Hsiaochuan.Li" w:date="2024-01-18T16:52:00Z">
              <w:r w:rsidRPr="000B430B">
                <w:rPr>
                  <w:rFonts w:ascii="新細明體" w:eastAsia="新細明體" w:hAnsi="新細明體" w:cs="新細明體" w:hint="eastAsia"/>
                  <w:b/>
                  <w:bCs/>
                  <w:sz w:val="24"/>
                  <w:szCs w:val="24"/>
                </w:rPr>
                <w:t>安裝單位別</w:t>
              </w:r>
            </w:ins>
          </w:p>
        </w:tc>
        <w:tc>
          <w:tcPr>
            <w:tcW w:w="4374" w:type="dxa"/>
            <w:shd w:val="clear" w:color="auto" w:fill="EEECE1" w:themeFill="background2"/>
            <w:noWrap/>
            <w:vAlign w:val="center"/>
            <w:hideMark/>
            <w:tcPrChange w:id="1220" w:author="總公司 李曉娟 Hsiaochuan.Li" w:date="2024-01-18T16:59:00Z">
              <w:tcPr>
                <w:tcW w:w="4374"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198E2927" w14:textId="77777777" w:rsidR="000B430B" w:rsidRPr="000B430B" w:rsidRDefault="000B430B" w:rsidP="00EA58C5">
            <w:pPr>
              <w:widowControl/>
              <w:autoSpaceDE/>
              <w:autoSpaceDN/>
              <w:jc w:val="center"/>
              <w:rPr>
                <w:ins w:id="1221" w:author="總公司 李曉娟 Hsiaochuan.Li" w:date="2024-01-18T16:52:00Z"/>
                <w:rFonts w:ascii="新細明體" w:eastAsia="新細明體" w:hAnsi="新細明體" w:cs="新細明體"/>
                <w:b/>
                <w:bCs/>
                <w:sz w:val="24"/>
                <w:szCs w:val="24"/>
              </w:rPr>
            </w:pPr>
            <w:ins w:id="1222" w:author="總公司 李曉娟 Hsiaochuan.Li" w:date="2024-01-18T16:52:00Z">
              <w:r w:rsidRPr="000B430B">
                <w:rPr>
                  <w:rFonts w:ascii="新細明體" w:eastAsia="新細明體" w:hAnsi="新細明體" w:cs="新細明體" w:hint="eastAsia"/>
                  <w:b/>
                  <w:bCs/>
                  <w:sz w:val="24"/>
                  <w:szCs w:val="24"/>
                </w:rPr>
                <w:t>地址</w:t>
              </w:r>
            </w:ins>
          </w:p>
        </w:tc>
        <w:tc>
          <w:tcPr>
            <w:tcW w:w="1163" w:type="dxa"/>
            <w:shd w:val="clear" w:color="auto" w:fill="EEECE1" w:themeFill="background2"/>
            <w:vAlign w:val="center"/>
            <w:hideMark/>
            <w:tcPrChange w:id="1223" w:author="總公司 李曉娟 Hsiaochuan.Li" w:date="2024-01-18T16:59:00Z">
              <w:tcPr>
                <w:tcW w:w="1163"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7DCD8399" w14:textId="77777777" w:rsidR="000B430B" w:rsidRPr="000B430B" w:rsidRDefault="000B430B" w:rsidP="00EA58C5">
            <w:pPr>
              <w:widowControl/>
              <w:autoSpaceDE/>
              <w:autoSpaceDN/>
              <w:jc w:val="center"/>
              <w:rPr>
                <w:ins w:id="1224" w:author="總公司 李曉娟 Hsiaochuan.Li" w:date="2024-01-18T16:52:00Z"/>
                <w:rFonts w:ascii="新細明體" w:eastAsia="新細明體" w:hAnsi="新細明體" w:cs="新細明體"/>
                <w:b/>
                <w:bCs/>
                <w:sz w:val="24"/>
                <w:szCs w:val="24"/>
              </w:rPr>
            </w:pPr>
            <w:ins w:id="1225" w:author="總公司 李曉娟 Hsiaochuan.Li" w:date="2024-01-18T16:52:00Z">
              <w:r w:rsidRPr="000B430B">
                <w:rPr>
                  <w:rFonts w:ascii="新細明體" w:eastAsia="新細明體" w:hAnsi="新細明體" w:cs="新細明體" w:hint="eastAsia"/>
                  <w:b/>
                  <w:bCs/>
                  <w:sz w:val="24"/>
                  <w:szCs w:val="24"/>
                </w:rPr>
                <w:t>聯絡人</w:t>
              </w:r>
            </w:ins>
          </w:p>
        </w:tc>
        <w:tc>
          <w:tcPr>
            <w:tcW w:w="1509" w:type="dxa"/>
            <w:shd w:val="clear" w:color="auto" w:fill="EEECE1" w:themeFill="background2"/>
            <w:vAlign w:val="center"/>
            <w:hideMark/>
            <w:tcPrChange w:id="1226" w:author="總公司 李曉娟 Hsiaochuan.Li" w:date="2024-01-18T16:59:00Z">
              <w:tcPr>
                <w:tcW w:w="1324"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503E7AE5" w14:textId="77777777" w:rsidR="000B430B" w:rsidRPr="000B430B" w:rsidRDefault="000B430B" w:rsidP="00EA58C5">
            <w:pPr>
              <w:widowControl/>
              <w:autoSpaceDE/>
              <w:autoSpaceDN/>
              <w:jc w:val="center"/>
              <w:rPr>
                <w:ins w:id="1227" w:author="總公司 李曉娟 Hsiaochuan.Li" w:date="2024-01-18T16:52:00Z"/>
                <w:rFonts w:ascii="新細明體" w:eastAsia="新細明體" w:hAnsi="新細明體" w:cs="新細明體"/>
                <w:b/>
                <w:bCs/>
                <w:sz w:val="24"/>
                <w:szCs w:val="24"/>
              </w:rPr>
            </w:pPr>
            <w:ins w:id="1228" w:author="總公司 李曉娟 Hsiaochuan.Li" w:date="2024-01-18T16:52:00Z">
              <w:r w:rsidRPr="000B430B">
                <w:rPr>
                  <w:rFonts w:ascii="新細明體" w:eastAsia="新細明體" w:hAnsi="新細明體" w:cs="新細明體" w:hint="eastAsia"/>
                  <w:b/>
                  <w:bCs/>
                  <w:sz w:val="24"/>
                  <w:szCs w:val="24"/>
                </w:rPr>
                <w:t>手機</w:t>
              </w:r>
            </w:ins>
          </w:p>
        </w:tc>
        <w:tc>
          <w:tcPr>
            <w:tcW w:w="1654" w:type="dxa"/>
            <w:shd w:val="clear" w:color="auto" w:fill="EEECE1" w:themeFill="background2"/>
            <w:vAlign w:val="center"/>
            <w:hideMark/>
            <w:tcPrChange w:id="1229" w:author="總公司 李曉娟 Hsiaochuan.Li" w:date="2024-01-18T16:59:00Z">
              <w:tcPr>
                <w:tcW w:w="1839"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07FD75D7" w14:textId="77777777" w:rsidR="000B430B" w:rsidRPr="000B430B" w:rsidRDefault="000B430B" w:rsidP="00EA58C5">
            <w:pPr>
              <w:widowControl/>
              <w:autoSpaceDE/>
              <w:autoSpaceDN/>
              <w:jc w:val="center"/>
              <w:rPr>
                <w:ins w:id="1230" w:author="總公司 李曉娟 Hsiaochuan.Li" w:date="2024-01-18T16:52:00Z"/>
                <w:rFonts w:ascii="新細明體" w:eastAsia="新細明體" w:hAnsi="新細明體" w:cs="新細明體"/>
                <w:b/>
                <w:bCs/>
                <w:sz w:val="24"/>
                <w:szCs w:val="24"/>
              </w:rPr>
            </w:pPr>
            <w:ins w:id="1231" w:author="總公司 李曉娟 Hsiaochuan.Li" w:date="2024-01-18T16:52:00Z">
              <w:r w:rsidRPr="000B430B">
                <w:rPr>
                  <w:rFonts w:ascii="新細明體" w:eastAsia="新細明體" w:hAnsi="新細明體" w:cs="新細明體" w:hint="eastAsia"/>
                  <w:b/>
                  <w:bCs/>
                  <w:sz w:val="24"/>
                  <w:szCs w:val="24"/>
                </w:rPr>
                <w:t>公司電話</w:t>
              </w:r>
            </w:ins>
          </w:p>
        </w:tc>
        <w:tc>
          <w:tcPr>
            <w:tcW w:w="3140" w:type="dxa"/>
            <w:shd w:val="clear" w:color="auto" w:fill="EEECE1" w:themeFill="background2"/>
            <w:noWrap/>
            <w:vAlign w:val="center"/>
            <w:hideMark/>
            <w:tcPrChange w:id="1232" w:author="總公司 李曉娟 Hsiaochuan.Li" w:date="2024-01-18T16:59:00Z">
              <w:tcPr>
                <w:tcW w:w="314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219E79FF" w14:textId="77777777" w:rsidR="000B430B" w:rsidRPr="000B430B" w:rsidRDefault="000B430B" w:rsidP="00EA58C5">
            <w:pPr>
              <w:widowControl/>
              <w:autoSpaceDE/>
              <w:autoSpaceDN/>
              <w:jc w:val="center"/>
              <w:rPr>
                <w:ins w:id="1233" w:author="總公司 李曉娟 Hsiaochuan.Li" w:date="2024-01-18T16:52:00Z"/>
                <w:rFonts w:ascii="新細明體" w:eastAsia="新細明體" w:hAnsi="新細明體" w:cs="新細明體"/>
                <w:b/>
                <w:bCs/>
                <w:sz w:val="24"/>
                <w:szCs w:val="24"/>
              </w:rPr>
            </w:pPr>
            <w:ins w:id="1234" w:author="總公司 李曉娟 Hsiaochuan.Li" w:date="2024-01-18T16:52:00Z">
              <w:r w:rsidRPr="000B430B">
                <w:rPr>
                  <w:rFonts w:ascii="新細明體" w:eastAsia="新細明體" w:hAnsi="新細明體" w:cs="新細明體" w:hint="eastAsia"/>
                  <w:b/>
                  <w:bCs/>
                  <w:sz w:val="24"/>
                  <w:szCs w:val="24"/>
                </w:rPr>
                <w:t>E-Mail</w:t>
              </w:r>
            </w:ins>
          </w:p>
        </w:tc>
      </w:tr>
      <w:tr w:rsidR="000B430B" w:rsidRPr="000B430B" w14:paraId="59DA4DA9" w14:textId="77777777" w:rsidTr="00E25164">
        <w:trPr>
          <w:trHeight w:val="420"/>
          <w:ins w:id="1235" w:author="總公司 李曉娟 Hsiaochuan.Li" w:date="2024-01-18T16:52:00Z"/>
          <w:trPrChange w:id="1236" w:author="總公司 李曉娟 Hsiaochuan.Li" w:date="2024-01-18T16:59:00Z">
            <w:trPr>
              <w:trHeight w:val="420"/>
            </w:trPr>
          </w:trPrChange>
        </w:trPr>
        <w:tc>
          <w:tcPr>
            <w:tcW w:w="700" w:type="dxa"/>
            <w:shd w:val="clear" w:color="auto" w:fill="auto"/>
            <w:noWrap/>
            <w:vAlign w:val="center"/>
            <w:hideMark/>
            <w:tcPrChange w:id="1237"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AAEF3C2" w14:textId="2C4107C9" w:rsidR="000B430B" w:rsidRPr="000B430B" w:rsidRDefault="000B430B" w:rsidP="00EA58C5">
            <w:pPr>
              <w:widowControl/>
              <w:autoSpaceDE/>
              <w:autoSpaceDN/>
              <w:jc w:val="center"/>
              <w:rPr>
                <w:ins w:id="1238" w:author="總公司 李曉娟 Hsiaochuan.Li" w:date="2024-01-18T16:52:00Z"/>
                <w:rFonts w:ascii="新細明體" w:eastAsia="新細明體" w:hAnsi="新細明體" w:cs="新細明體"/>
                <w:color w:val="000000"/>
                <w:sz w:val="24"/>
                <w:szCs w:val="24"/>
              </w:rPr>
            </w:pPr>
            <w:ins w:id="1239" w:author="總公司 李曉娟 Hsiaochuan.Li" w:date="2024-01-18T16:54:00Z">
              <w:r>
                <w:rPr>
                  <w:rFonts w:ascii="新細明體" w:eastAsia="新細明體" w:hAnsi="新細明體" w:cs="新細明體" w:hint="eastAsia"/>
                  <w:color w:val="000000"/>
                  <w:sz w:val="24"/>
                  <w:szCs w:val="24"/>
                </w:rPr>
                <w:t>1</w:t>
              </w:r>
            </w:ins>
          </w:p>
        </w:tc>
        <w:tc>
          <w:tcPr>
            <w:tcW w:w="1600" w:type="dxa"/>
            <w:shd w:val="clear" w:color="auto" w:fill="auto"/>
            <w:noWrap/>
            <w:vAlign w:val="center"/>
            <w:hideMark/>
            <w:tcPrChange w:id="1240"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04CA4BD2" w14:textId="77777777" w:rsidR="000B430B" w:rsidRPr="000B430B" w:rsidRDefault="000B430B" w:rsidP="00EA58C5">
            <w:pPr>
              <w:widowControl/>
              <w:autoSpaceDE/>
              <w:autoSpaceDN/>
              <w:jc w:val="both"/>
              <w:rPr>
                <w:ins w:id="1241" w:author="總公司 李曉娟 Hsiaochuan.Li" w:date="2024-01-18T16:52:00Z"/>
                <w:rFonts w:ascii="新細明體" w:eastAsia="新細明體" w:hAnsi="新細明體" w:cs="新細明體"/>
                <w:color w:val="000000"/>
                <w:sz w:val="24"/>
                <w:szCs w:val="24"/>
              </w:rPr>
            </w:pPr>
            <w:ins w:id="1242" w:author="總公司 李曉娟 Hsiaochuan.Li" w:date="2024-01-18T16:52:00Z">
              <w:r w:rsidRPr="000B430B">
                <w:rPr>
                  <w:rFonts w:ascii="新細明體" w:eastAsia="新細明體" w:hAnsi="新細明體" w:cs="新細明體" w:hint="eastAsia"/>
                  <w:color w:val="000000"/>
                  <w:sz w:val="24"/>
                  <w:szCs w:val="24"/>
                </w:rPr>
                <w:t>鹿草焚化廠</w:t>
              </w:r>
            </w:ins>
          </w:p>
        </w:tc>
        <w:tc>
          <w:tcPr>
            <w:tcW w:w="4374" w:type="dxa"/>
            <w:shd w:val="clear" w:color="auto" w:fill="auto"/>
            <w:noWrap/>
            <w:vAlign w:val="center"/>
            <w:hideMark/>
            <w:tcPrChange w:id="1243"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5FCB71CE" w14:textId="77777777" w:rsidR="000B430B" w:rsidRPr="000B430B" w:rsidRDefault="000B430B" w:rsidP="00EA58C5">
            <w:pPr>
              <w:widowControl/>
              <w:autoSpaceDE/>
              <w:autoSpaceDN/>
              <w:jc w:val="both"/>
              <w:rPr>
                <w:ins w:id="1244" w:author="總公司 李曉娟 Hsiaochuan.Li" w:date="2024-01-18T16:52:00Z"/>
                <w:rFonts w:ascii="新細明體" w:eastAsia="新細明體" w:hAnsi="新細明體" w:cs="新細明體"/>
                <w:color w:val="000000"/>
                <w:sz w:val="24"/>
                <w:szCs w:val="24"/>
              </w:rPr>
            </w:pPr>
            <w:ins w:id="1245" w:author="總公司 李曉娟 Hsiaochuan.Li" w:date="2024-01-18T16:52:00Z">
              <w:r w:rsidRPr="000B430B">
                <w:rPr>
                  <w:rFonts w:ascii="新細明體" w:eastAsia="新細明體" w:hAnsi="新細明體" w:cs="新細明體" w:hint="eastAsia"/>
                  <w:color w:val="000000"/>
                  <w:sz w:val="24"/>
                  <w:szCs w:val="24"/>
                </w:rPr>
                <w:t>611嘉義縣鹿草鄉豐稠村馬稠後農場60號</w:t>
              </w:r>
            </w:ins>
          </w:p>
        </w:tc>
        <w:tc>
          <w:tcPr>
            <w:tcW w:w="1163" w:type="dxa"/>
            <w:shd w:val="clear" w:color="auto" w:fill="auto"/>
            <w:noWrap/>
            <w:vAlign w:val="center"/>
            <w:hideMark/>
            <w:tcPrChange w:id="1246"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1AD9E6B9" w14:textId="77777777" w:rsidR="000B430B" w:rsidRPr="000B430B" w:rsidRDefault="000B430B" w:rsidP="00EA58C5">
            <w:pPr>
              <w:widowControl/>
              <w:autoSpaceDE/>
              <w:autoSpaceDN/>
              <w:jc w:val="center"/>
              <w:rPr>
                <w:ins w:id="1247" w:author="總公司 李曉娟 Hsiaochuan.Li" w:date="2024-01-18T16:52:00Z"/>
                <w:rFonts w:ascii="新細明體" w:eastAsia="新細明體" w:hAnsi="新細明體" w:cs="新細明體"/>
                <w:color w:val="000000"/>
                <w:sz w:val="24"/>
                <w:szCs w:val="24"/>
              </w:rPr>
            </w:pPr>
            <w:ins w:id="1248" w:author="總公司 李曉娟 Hsiaochuan.Li" w:date="2024-01-18T16:52:00Z">
              <w:r w:rsidRPr="000B430B">
                <w:rPr>
                  <w:rFonts w:ascii="新細明體" w:eastAsia="新細明體" w:hAnsi="新細明體" w:cs="新細明體" w:hint="eastAsia"/>
                  <w:color w:val="000000"/>
                  <w:sz w:val="24"/>
                  <w:szCs w:val="24"/>
                </w:rPr>
                <w:t>吳明哲</w:t>
              </w:r>
            </w:ins>
          </w:p>
        </w:tc>
        <w:tc>
          <w:tcPr>
            <w:tcW w:w="1509" w:type="dxa"/>
            <w:shd w:val="clear" w:color="auto" w:fill="auto"/>
            <w:noWrap/>
            <w:vAlign w:val="center"/>
            <w:hideMark/>
            <w:tcPrChange w:id="1249" w:author="總公司 李曉娟 Hsiaochuan.Li" w:date="2024-01-18T16:59:00Z">
              <w:tcPr>
                <w:tcW w:w="1324" w:type="dxa"/>
                <w:tcBorders>
                  <w:top w:val="nil"/>
                  <w:left w:val="nil"/>
                  <w:bottom w:val="single" w:sz="8" w:space="0" w:color="auto"/>
                  <w:right w:val="single" w:sz="8" w:space="0" w:color="auto"/>
                </w:tcBorders>
                <w:shd w:val="clear" w:color="auto" w:fill="auto"/>
                <w:noWrap/>
                <w:vAlign w:val="center"/>
                <w:hideMark/>
              </w:tcPr>
            </w:tcPrChange>
          </w:tcPr>
          <w:p w14:paraId="3474F67D" w14:textId="77777777" w:rsidR="000B430B" w:rsidRPr="000B430B" w:rsidRDefault="000B430B" w:rsidP="00EA58C5">
            <w:pPr>
              <w:widowControl/>
              <w:autoSpaceDE/>
              <w:autoSpaceDN/>
              <w:rPr>
                <w:ins w:id="1250" w:author="總公司 李曉娟 Hsiaochuan.Li" w:date="2024-01-18T16:52:00Z"/>
                <w:rFonts w:ascii="新細明體" w:eastAsia="新細明體" w:hAnsi="新細明體" w:cs="新細明體"/>
                <w:color w:val="000000"/>
                <w:sz w:val="24"/>
                <w:szCs w:val="24"/>
              </w:rPr>
            </w:pPr>
            <w:ins w:id="1251" w:author="總公司 李曉娟 Hsiaochuan.Li" w:date="2024-01-18T16:52:00Z">
              <w:r w:rsidRPr="000B430B">
                <w:rPr>
                  <w:rFonts w:ascii="新細明體" w:eastAsia="新細明體" w:hAnsi="新細明體" w:cs="新細明體" w:hint="eastAsia"/>
                  <w:color w:val="000000"/>
                  <w:sz w:val="24"/>
                  <w:szCs w:val="24"/>
                </w:rPr>
                <w:t>0912-757-337</w:t>
              </w:r>
            </w:ins>
          </w:p>
        </w:tc>
        <w:tc>
          <w:tcPr>
            <w:tcW w:w="1654" w:type="dxa"/>
            <w:shd w:val="clear" w:color="auto" w:fill="auto"/>
            <w:noWrap/>
            <w:vAlign w:val="center"/>
            <w:hideMark/>
            <w:tcPrChange w:id="1252" w:author="總公司 李曉娟 Hsiaochuan.Li" w:date="2024-01-18T16:59:00Z">
              <w:tcPr>
                <w:tcW w:w="1839" w:type="dxa"/>
                <w:tcBorders>
                  <w:top w:val="nil"/>
                  <w:left w:val="nil"/>
                  <w:bottom w:val="single" w:sz="8" w:space="0" w:color="auto"/>
                  <w:right w:val="single" w:sz="8" w:space="0" w:color="auto"/>
                </w:tcBorders>
                <w:shd w:val="clear" w:color="auto" w:fill="auto"/>
                <w:noWrap/>
                <w:vAlign w:val="center"/>
                <w:hideMark/>
              </w:tcPr>
            </w:tcPrChange>
          </w:tcPr>
          <w:p w14:paraId="0620E47E" w14:textId="77777777" w:rsidR="000B430B" w:rsidRPr="000B430B" w:rsidRDefault="000B430B" w:rsidP="00EA58C5">
            <w:pPr>
              <w:widowControl/>
              <w:autoSpaceDE/>
              <w:autoSpaceDN/>
              <w:rPr>
                <w:ins w:id="1253" w:author="總公司 李曉娟 Hsiaochuan.Li" w:date="2024-01-18T16:52:00Z"/>
                <w:rFonts w:ascii="新細明體" w:eastAsia="新細明體" w:hAnsi="新細明體" w:cs="新細明體"/>
                <w:color w:val="000000"/>
                <w:sz w:val="24"/>
                <w:szCs w:val="24"/>
              </w:rPr>
            </w:pPr>
            <w:ins w:id="1254" w:author="總公司 李曉娟 Hsiaochuan.Li" w:date="2024-01-18T16:52:00Z">
              <w:r w:rsidRPr="000B430B">
                <w:rPr>
                  <w:rFonts w:ascii="新細明體" w:eastAsia="新細明體" w:hAnsi="新細明體" w:cs="新細明體" w:hint="eastAsia"/>
                  <w:color w:val="000000"/>
                  <w:sz w:val="24"/>
                  <w:szCs w:val="24"/>
                </w:rPr>
                <w:t>05-3621101 #128</w:t>
              </w:r>
            </w:ins>
          </w:p>
        </w:tc>
        <w:tc>
          <w:tcPr>
            <w:tcW w:w="3140" w:type="dxa"/>
            <w:shd w:val="clear" w:color="auto" w:fill="auto"/>
            <w:vAlign w:val="center"/>
            <w:hideMark/>
            <w:tcPrChange w:id="1255" w:author="總公司 李曉娟 Hsiaochuan.Li" w:date="2024-01-18T16:59:00Z">
              <w:tcPr>
                <w:tcW w:w="3140" w:type="dxa"/>
                <w:tcBorders>
                  <w:top w:val="nil"/>
                  <w:left w:val="nil"/>
                  <w:bottom w:val="single" w:sz="8" w:space="0" w:color="auto"/>
                  <w:right w:val="single" w:sz="8" w:space="0" w:color="auto"/>
                </w:tcBorders>
                <w:shd w:val="clear" w:color="auto" w:fill="auto"/>
                <w:vAlign w:val="center"/>
                <w:hideMark/>
              </w:tcPr>
            </w:tcPrChange>
          </w:tcPr>
          <w:p w14:paraId="36EA6966" w14:textId="77777777" w:rsidR="000B430B" w:rsidRPr="000B430B" w:rsidRDefault="000B430B" w:rsidP="00EA58C5">
            <w:pPr>
              <w:widowControl/>
              <w:autoSpaceDE/>
              <w:autoSpaceDN/>
              <w:rPr>
                <w:ins w:id="1256" w:author="總公司 李曉娟 Hsiaochuan.Li" w:date="2024-01-18T16:52:00Z"/>
                <w:rFonts w:ascii="新細明體" w:eastAsia="新細明體" w:hAnsi="新細明體" w:cs="新細明體"/>
                <w:color w:val="0563C1"/>
                <w:sz w:val="24"/>
                <w:szCs w:val="24"/>
                <w:u w:val="single"/>
              </w:rPr>
            </w:pPr>
            <w:ins w:id="1257" w:author="總公司 李曉娟 Hsiaochuan.Li" w:date="2024-01-18T16:52:00Z">
              <w:r w:rsidRPr="000B430B">
                <w:rPr>
                  <w:rFonts w:ascii="新細明體" w:eastAsia="新細明體" w:hAnsi="新細明體" w:cs="新細明體"/>
                  <w:color w:val="0563C1"/>
                  <w:sz w:val="24"/>
                  <w:szCs w:val="24"/>
                  <w:u w:val="single"/>
                </w:rPr>
                <w:fldChar w:fldCharType="begin"/>
              </w:r>
              <w:r w:rsidRPr="000B430B">
                <w:rPr>
                  <w:rFonts w:ascii="新細明體" w:eastAsia="新細明體" w:hAnsi="新細明體" w:cs="新細明體"/>
                  <w:color w:val="0563C1"/>
                  <w:sz w:val="24"/>
                  <w:szCs w:val="24"/>
                  <w:u w:val="single"/>
                </w:rPr>
                <w:instrText>HYPERLINK "mailto:arvin.wu@tahoho.com.tw"</w:instrText>
              </w:r>
              <w:r w:rsidRPr="000B430B">
                <w:rPr>
                  <w:rFonts w:ascii="新細明體" w:eastAsia="新細明體" w:hAnsi="新細明體" w:cs="新細明體"/>
                  <w:color w:val="0563C1"/>
                  <w:sz w:val="24"/>
                  <w:szCs w:val="24"/>
                  <w:u w:val="single"/>
                </w:rPr>
              </w:r>
              <w:r w:rsidRPr="000B430B">
                <w:rPr>
                  <w:rFonts w:ascii="新細明體" w:eastAsia="新細明體" w:hAnsi="新細明體" w:cs="新細明體"/>
                  <w:color w:val="0563C1"/>
                  <w:sz w:val="24"/>
                  <w:szCs w:val="24"/>
                  <w:u w:val="single"/>
                </w:rPr>
                <w:fldChar w:fldCharType="separate"/>
              </w:r>
              <w:r w:rsidRPr="000B430B">
                <w:rPr>
                  <w:rFonts w:ascii="新細明體" w:eastAsia="新細明體" w:hAnsi="新細明體" w:cs="新細明體" w:hint="eastAsia"/>
                  <w:color w:val="0563C1"/>
                  <w:sz w:val="24"/>
                  <w:szCs w:val="24"/>
                  <w:u w:val="single"/>
                </w:rPr>
                <w:t>arvin.wu@tahoho.com.tw</w:t>
              </w:r>
              <w:r w:rsidRPr="000B430B">
                <w:rPr>
                  <w:rFonts w:ascii="新細明體" w:eastAsia="新細明體" w:hAnsi="新細明體" w:cs="新細明體"/>
                  <w:color w:val="0563C1"/>
                  <w:sz w:val="24"/>
                  <w:szCs w:val="24"/>
                  <w:u w:val="single"/>
                </w:rPr>
                <w:fldChar w:fldCharType="end"/>
              </w:r>
            </w:ins>
          </w:p>
        </w:tc>
      </w:tr>
    </w:tbl>
    <w:p w14:paraId="37F6B932" w14:textId="77777777" w:rsidR="000B430B" w:rsidRDefault="000B430B">
      <w:pPr>
        <w:pStyle w:val="a3"/>
        <w:tabs>
          <w:tab w:val="left" w:pos="2327"/>
          <w:tab w:val="left" w:pos="3135"/>
          <w:tab w:val="left" w:pos="3944"/>
          <w:tab w:val="left" w:pos="4887"/>
          <w:tab w:val="left" w:pos="5823"/>
          <w:tab w:val="left" w:pos="6726"/>
          <w:tab w:val="left" w:pos="7662"/>
          <w:tab w:val="left" w:pos="8564"/>
        </w:tabs>
        <w:spacing w:line="400" w:lineRule="exact"/>
        <w:ind w:left="719"/>
        <w:rPr>
          <w:ins w:id="1258" w:author="總公司 李曉娟 Hsiaochuan.Li" w:date="2024-01-18T16:36:00Z"/>
          <w:rFonts w:ascii="標楷體" w:eastAsia="標楷體" w:hAnsi="標楷體"/>
        </w:rPr>
        <w:pPrChange w:id="1259" w:author="總公司 李曉娟 Hsiaochuan.Li" w:date="2024-01-18T16:54:00Z">
          <w:pPr>
            <w:pStyle w:val="a3"/>
            <w:numPr>
              <w:numId w:val="1"/>
            </w:numPr>
            <w:tabs>
              <w:tab w:val="left" w:pos="2327"/>
              <w:tab w:val="left" w:pos="3135"/>
              <w:tab w:val="left" w:pos="3944"/>
              <w:tab w:val="left" w:pos="4887"/>
              <w:tab w:val="left" w:pos="5823"/>
              <w:tab w:val="left" w:pos="6726"/>
              <w:tab w:val="left" w:pos="7662"/>
              <w:tab w:val="left" w:pos="8564"/>
            </w:tabs>
            <w:spacing w:line="400" w:lineRule="exact"/>
            <w:ind w:left="719" w:hanging="720"/>
          </w:pPr>
        </w:pPrChange>
      </w:pPr>
    </w:p>
    <w:p w14:paraId="3C7814E3" w14:textId="4E8D804A" w:rsidR="00531EEF" w:rsidRDefault="00531EEF" w:rsidP="00531EEF">
      <w:pPr>
        <w:pStyle w:val="a3"/>
        <w:numPr>
          <w:ilvl w:val="0"/>
          <w:numId w:val="1"/>
        </w:numPr>
        <w:tabs>
          <w:tab w:val="left" w:pos="2327"/>
          <w:tab w:val="left" w:pos="3135"/>
          <w:tab w:val="left" w:pos="3944"/>
          <w:tab w:val="left" w:pos="4887"/>
          <w:tab w:val="left" w:pos="5823"/>
          <w:tab w:val="left" w:pos="6726"/>
          <w:tab w:val="left" w:pos="7662"/>
          <w:tab w:val="left" w:pos="8564"/>
        </w:tabs>
        <w:spacing w:line="400" w:lineRule="exact"/>
        <w:rPr>
          <w:ins w:id="1260" w:author="總公司 李曉娟 Hsiaochuan.Li" w:date="2024-01-18T16:39:00Z"/>
          <w:rFonts w:ascii="標楷體" w:eastAsia="標楷體" w:hAnsi="標楷體"/>
        </w:rPr>
      </w:pPr>
      <w:ins w:id="1261" w:author="總公司 李曉娟 Hsiaochuan.Li" w:date="2024-01-18T16:36:00Z">
        <w:r>
          <w:rPr>
            <w:rFonts w:ascii="標楷體" w:eastAsia="標楷體" w:hAnsi="標楷體" w:hint="eastAsia"/>
          </w:rPr>
          <w:t>達和廢棄物清除股份有限公司</w:t>
        </w:r>
      </w:ins>
      <w:ins w:id="1262" w:author="總公司 李曉娟 Hsiaochuan.Li" w:date="2024-01-18T16:47:00Z">
        <w:r w:rsidR="00FB6331">
          <w:rPr>
            <w:rFonts w:ascii="標楷體" w:eastAsia="標楷體" w:hAnsi="標楷體" w:hint="eastAsia"/>
            <w:lang w:eastAsia="zh-HK"/>
          </w:rPr>
          <w:t>(</w:t>
        </w:r>
        <w:r w:rsidR="00FB6331">
          <w:rPr>
            <w:rFonts w:ascii="標楷體" w:eastAsia="標楷體" w:hAnsi="標楷體" w:hint="eastAsia"/>
          </w:rPr>
          <w:t>訂貨單號TWBT20230275，設備</w:t>
        </w:r>
        <w:proofErr w:type="spellStart"/>
        <w:r w:rsidR="00FB6331" w:rsidRPr="003F41B9">
          <w:rPr>
            <w:rFonts w:ascii="標楷體" w:eastAsia="標楷體" w:hAnsi="標楷體"/>
            <w:spacing w:val="21"/>
          </w:rPr>
          <w:t>Fortigate</w:t>
        </w:r>
        <w:proofErr w:type="spellEnd"/>
        <w:r w:rsidR="00FB6331" w:rsidRPr="003F41B9">
          <w:rPr>
            <w:rFonts w:ascii="標楷體" w:eastAsia="標楷體" w:hAnsi="標楷體"/>
            <w:spacing w:val="21"/>
          </w:rPr>
          <w:t xml:space="preserve"> 40F </w:t>
        </w:r>
      </w:ins>
      <w:ins w:id="1263" w:author="總公司 李曉娟 Hsiaochuan.Li" w:date="2024-01-18T16:54:00Z">
        <w:r w:rsidR="000B430B">
          <w:rPr>
            <w:rFonts w:ascii="標楷體" w:eastAsia="標楷體" w:hAnsi="標楷體" w:hint="eastAsia"/>
            <w:spacing w:val="21"/>
          </w:rPr>
          <w:t>2</w:t>
        </w:r>
      </w:ins>
      <w:ins w:id="1264" w:author="總公司 李曉娟 Hsiaochuan.Li" w:date="2024-01-18T16:47:00Z">
        <w:r w:rsidR="00FB6331" w:rsidRPr="003F41B9">
          <w:rPr>
            <w:rFonts w:ascii="標楷體" w:eastAsia="標楷體" w:hAnsi="標楷體"/>
            <w:spacing w:val="21"/>
          </w:rPr>
          <w:t>台</w:t>
        </w:r>
        <w:r w:rsidR="00FB6331">
          <w:rPr>
            <w:rFonts w:ascii="標楷體" w:eastAsia="標楷體" w:hAnsi="標楷體" w:hint="eastAsia"/>
            <w:spacing w:val="21"/>
          </w:rPr>
          <w:t>)</w:t>
        </w:r>
      </w:ins>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Change w:id="1265" w:author="總公司 李曉娟 Hsiaochuan.Li" w:date="2024-01-18T16:59:00Z">
          <w:tblPr>
            <w:tblW w:w="14140" w:type="dxa"/>
            <w:tblCellMar>
              <w:left w:w="28" w:type="dxa"/>
              <w:right w:w="28" w:type="dxa"/>
            </w:tblCellMar>
            <w:tblLook w:val="04A0" w:firstRow="1" w:lastRow="0" w:firstColumn="1" w:lastColumn="0" w:noHBand="0" w:noVBand="1"/>
          </w:tblPr>
        </w:tblPrChange>
      </w:tblPr>
      <w:tblGrid>
        <w:gridCol w:w="700"/>
        <w:gridCol w:w="1600"/>
        <w:gridCol w:w="4374"/>
        <w:gridCol w:w="1163"/>
        <w:gridCol w:w="1509"/>
        <w:gridCol w:w="1654"/>
        <w:gridCol w:w="3140"/>
        <w:tblGridChange w:id="1266">
          <w:tblGrid>
            <w:gridCol w:w="700"/>
            <w:gridCol w:w="1600"/>
            <w:gridCol w:w="4374"/>
            <w:gridCol w:w="1163"/>
            <w:gridCol w:w="1324"/>
            <w:gridCol w:w="1839"/>
            <w:gridCol w:w="3140"/>
          </w:tblGrid>
        </w:tblGridChange>
      </w:tblGrid>
      <w:tr w:rsidR="000B430B" w:rsidRPr="000B430B" w14:paraId="509DA0C7" w14:textId="77777777" w:rsidTr="00E25164">
        <w:trPr>
          <w:trHeight w:val="405"/>
          <w:ins w:id="1267" w:author="總公司 李曉娟 Hsiaochuan.Li" w:date="2024-01-18T16:52:00Z"/>
          <w:trPrChange w:id="1268" w:author="總公司 李曉娟 Hsiaochuan.Li" w:date="2024-01-18T16:59:00Z">
            <w:trPr>
              <w:trHeight w:val="405"/>
            </w:trPr>
          </w:trPrChange>
        </w:trPr>
        <w:tc>
          <w:tcPr>
            <w:tcW w:w="700" w:type="dxa"/>
            <w:shd w:val="clear" w:color="auto" w:fill="EEECE1" w:themeFill="background2"/>
            <w:noWrap/>
            <w:vAlign w:val="center"/>
            <w:hideMark/>
            <w:tcPrChange w:id="1269" w:author="總公司 李曉娟 Hsiaochuan.Li" w:date="2024-01-18T16:59:00Z">
              <w:tcPr>
                <w:tcW w:w="700" w:type="dxa"/>
                <w:tcBorders>
                  <w:top w:val="single" w:sz="8" w:space="0" w:color="auto"/>
                  <w:left w:val="single" w:sz="8" w:space="0" w:color="auto"/>
                  <w:bottom w:val="single" w:sz="8" w:space="0" w:color="auto"/>
                  <w:right w:val="single" w:sz="8" w:space="0" w:color="auto"/>
                </w:tcBorders>
                <w:shd w:val="clear" w:color="auto" w:fill="EEECE1" w:themeFill="background2"/>
                <w:noWrap/>
                <w:vAlign w:val="center"/>
                <w:hideMark/>
              </w:tcPr>
            </w:tcPrChange>
          </w:tcPr>
          <w:p w14:paraId="0006F259" w14:textId="77777777" w:rsidR="000B430B" w:rsidRPr="000B430B" w:rsidRDefault="000B430B" w:rsidP="00EA58C5">
            <w:pPr>
              <w:widowControl/>
              <w:autoSpaceDE/>
              <w:autoSpaceDN/>
              <w:jc w:val="center"/>
              <w:rPr>
                <w:ins w:id="1270" w:author="總公司 李曉娟 Hsiaochuan.Li" w:date="2024-01-18T16:52:00Z"/>
                <w:rFonts w:ascii="新細明體" w:eastAsia="新細明體" w:hAnsi="新細明體" w:cs="新細明體"/>
                <w:b/>
                <w:bCs/>
                <w:sz w:val="24"/>
                <w:szCs w:val="24"/>
              </w:rPr>
            </w:pPr>
            <w:ins w:id="1271" w:author="總公司 李曉娟 Hsiaochuan.Li" w:date="2024-01-18T16:52:00Z">
              <w:r w:rsidRPr="000B430B">
                <w:rPr>
                  <w:rFonts w:ascii="新細明體" w:eastAsia="新細明體" w:hAnsi="新細明體" w:cs="新細明體" w:hint="eastAsia"/>
                  <w:b/>
                  <w:bCs/>
                  <w:sz w:val="24"/>
                  <w:szCs w:val="24"/>
                </w:rPr>
                <w:t>序號</w:t>
              </w:r>
            </w:ins>
          </w:p>
        </w:tc>
        <w:tc>
          <w:tcPr>
            <w:tcW w:w="1600" w:type="dxa"/>
            <w:shd w:val="clear" w:color="auto" w:fill="EEECE1" w:themeFill="background2"/>
            <w:noWrap/>
            <w:vAlign w:val="center"/>
            <w:hideMark/>
            <w:tcPrChange w:id="1272" w:author="總公司 李曉娟 Hsiaochuan.Li" w:date="2024-01-18T16:59:00Z">
              <w:tcPr>
                <w:tcW w:w="160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258BED12" w14:textId="77777777" w:rsidR="000B430B" w:rsidRPr="000B430B" w:rsidRDefault="000B430B" w:rsidP="00EA58C5">
            <w:pPr>
              <w:widowControl/>
              <w:autoSpaceDE/>
              <w:autoSpaceDN/>
              <w:jc w:val="center"/>
              <w:rPr>
                <w:ins w:id="1273" w:author="總公司 李曉娟 Hsiaochuan.Li" w:date="2024-01-18T16:52:00Z"/>
                <w:rFonts w:ascii="新細明體" w:eastAsia="新細明體" w:hAnsi="新細明體" w:cs="新細明體"/>
                <w:b/>
                <w:bCs/>
                <w:sz w:val="24"/>
                <w:szCs w:val="24"/>
              </w:rPr>
            </w:pPr>
            <w:ins w:id="1274" w:author="總公司 李曉娟 Hsiaochuan.Li" w:date="2024-01-18T16:52:00Z">
              <w:r w:rsidRPr="000B430B">
                <w:rPr>
                  <w:rFonts w:ascii="新細明體" w:eastAsia="新細明體" w:hAnsi="新細明體" w:cs="新細明體" w:hint="eastAsia"/>
                  <w:b/>
                  <w:bCs/>
                  <w:sz w:val="24"/>
                  <w:szCs w:val="24"/>
                </w:rPr>
                <w:t>安裝單位別</w:t>
              </w:r>
            </w:ins>
          </w:p>
        </w:tc>
        <w:tc>
          <w:tcPr>
            <w:tcW w:w="4374" w:type="dxa"/>
            <w:shd w:val="clear" w:color="auto" w:fill="EEECE1" w:themeFill="background2"/>
            <w:noWrap/>
            <w:vAlign w:val="center"/>
            <w:hideMark/>
            <w:tcPrChange w:id="1275" w:author="總公司 李曉娟 Hsiaochuan.Li" w:date="2024-01-18T16:59:00Z">
              <w:tcPr>
                <w:tcW w:w="4374"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04128083" w14:textId="77777777" w:rsidR="000B430B" w:rsidRPr="000B430B" w:rsidRDefault="000B430B" w:rsidP="00EA58C5">
            <w:pPr>
              <w:widowControl/>
              <w:autoSpaceDE/>
              <w:autoSpaceDN/>
              <w:jc w:val="center"/>
              <w:rPr>
                <w:ins w:id="1276" w:author="總公司 李曉娟 Hsiaochuan.Li" w:date="2024-01-18T16:52:00Z"/>
                <w:rFonts w:ascii="新細明體" w:eastAsia="新細明體" w:hAnsi="新細明體" w:cs="新細明體"/>
                <w:b/>
                <w:bCs/>
                <w:sz w:val="24"/>
                <w:szCs w:val="24"/>
              </w:rPr>
            </w:pPr>
            <w:ins w:id="1277" w:author="總公司 李曉娟 Hsiaochuan.Li" w:date="2024-01-18T16:52:00Z">
              <w:r w:rsidRPr="000B430B">
                <w:rPr>
                  <w:rFonts w:ascii="新細明體" w:eastAsia="新細明體" w:hAnsi="新細明體" w:cs="新細明體" w:hint="eastAsia"/>
                  <w:b/>
                  <w:bCs/>
                  <w:sz w:val="24"/>
                  <w:szCs w:val="24"/>
                </w:rPr>
                <w:t>地址</w:t>
              </w:r>
            </w:ins>
          </w:p>
        </w:tc>
        <w:tc>
          <w:tcPr>
            <w:tcW w:w="1163" w:type="dxa"/>
            <w:shd w:val="clear" w:color="auto" w:fill="EEECE1" w:themeFill="background2"/>
            <w:vAlign w:val="center"/>
            <w:hideMark/>
            <w:tcPrChange w:id="1278" w:author="總公司 李曉娟 Hsiaochuan.Li" w:date="2024-01-18T16:59:00Z">
              <w:tcPr>
                <w:tcW w:w="1163"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54D8D434" w14:textId="77777777" w:rsidR="000B430B" w:rsidRPr="000B430B" w:rsidRDefault="000B430B" w:rsidP="00EA58C5">
            <w:pPr>
              <w:widowControl/>
              <w:autoSpaceDE/>
              <w:autoSpaceDN/>
              <w:jc w:val="center"/>
              <w:rPr>
                <w:ins w:id="1279" w:author="總公司 李曉娟 Hsiaochuan.Li" w:date="2024-01-18T16:52:00Z"/>
                <w:rFonts w:ascii="新細明體" w:eastAsia="新細明體" w:hAnsi="新細明體" w:cs="新細明體"/>
                <w:b/>
                <w:bCs/>
                <w:sz w:val="24"/>
                <w:szCs w:val="24"/>
              </w:rPr>
            </w:pPr>
            <w:ins w:id="1280" w:author="總公司 李曉娟 Hsiaochuan.Li" w:date="2024-01-18T16:52:00Z">
              <w:r w:rsidRPr="000B430B">
                <w:rPr>
                  <w:rFonts w:ascii="新細明體" w:eastAsia="新細明體" w:hAnsi="新細明體" w:cs="新細明體" w:hint="eastAsia"/>
                  <w:b/>
                  <w:bCs/>
                  <w:sz w:val="24"/>
                  <w:szCs w:val="24"/>
                </w:rPr>
                <w:t>聯絡人</w:t>
              </w:r>
            </w:ins>
          </w:p>
        </w:tc>
        <w:tc>
          <w:tcPr>
            <w:tcW w:w="1509" w:type="dxa"/>
            <w:shd w:val="clear" w:color="auto" w:fill="EEECE1" w:themeFill="background2"/>
            <w:vAlign w:val="center"/>
            <w:hideMark/>
            <w:tcPrChange w:id="1281" w:author="總公司 李曉娟 Hsiaochuan.Li" w:date="2024-01-18T16:59:00Z">
              <w:tcPr>
                <w:tcW w:w="1324"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1D51B056" w14:textId="77777777" w:rsidR="000B430B" w:rsidRPr="000B430B" w:rsidRDefault="000B430B" w:rsidP="00EA58C5">
            <w:pPr>
              <w:widowControl/>
              <w:autoSpaceDE/>
              <w:autoSpaceDN/>
              <w:jc w:val="center"/>
              <w:rPr>
                <w:ins w:id="1282" w:author="總公司 李曉娟 Hsiaochuan.Li" w:date="2024-01-18T16:52:00Z"/>
                <w:rFonts w:ascii="新細明體" w:eastAsia="新細明體" w:hAnsi="新細明體" w:cs="新細明體"/>
                <w:b/>
                <w:bCs/>
                <w:sz w:val="24"/>
                <w:szCs w:val="24"/>
              </w:rPr>
            </w:pPr>
            <w:ins w:id="1283" w:author="總公司 李曉娟 Hsiaochuan.Li" w:date="2024-01-18T16:52:00Z">
              <w:r w:rsidRPr="000B430B">
                <w:rPr>
                  <w:rFonts w:ascii="新細明體" w:eastAsia="新細明體" w:hAnsi="新細明體" w:cs="新細明體" w:hint="eastAsia"/>
                  <w:b/>
                  <w:bCs/>
                  <w:sz w:val="24"/>
                  <w:szCs w:val="24"/>
                </w:rPr>
                <w:t>手機</w:t>
              </w:r>
            </w:ins>
          </w:p>
        </w:tc>
        <w:tc>
          <w:tcPr>
            <w:tcW w:w="1654" w:type="dxa"/>
            <w:shd w:val="clear" w:color="auto" w:fill="EEECE1" w:themeFill="background2"/>
            <w:vAlign w:val="center"/>
            <w:hideMark/>
            <w:tcPrChange w:id="1284" w:author="總公司 李曉娟 Hsiaochuan.Li" w:date="2024-01-18T16:59:00Z">
              <w:tcPr>
                <w:tcW w:w="1839"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61E6A284" w14:textId="77777777" w:rsidR="000B430B" w:rsidRPr="000B430B" w:rsidRDefault="000B430B" w:rsidP="00EA58C5">
            <w:pPr>
              <w:widowControl/>
              <w:autoSpaceDE/>
              <w:autoSpaceDN/>
              <w:jc w:val="center"/>
              <w:rPr>
                <w:ins w:id="1285" w:author="總公司 李曉娟 Hsiaochuan.Li" w:date="2024-01-18T16:52:00Z"/>
                <w:rFonts w:ascii="新細明體" w:eastAsia="新細明體" w:hAnsi="新細明體" w:cs="新細明體"/>
                <w:b/>
                <w:bCs/>
                <w:sz w:val="24"/>
                <w:szCs w:val="24"/>
              </w:rPr>
            </w:pPr>
            <w:ins w:id="1286" w:author="總公司 李曉娟 Hsiaochuan.Li" w:date="2024-01-18T16:52:00Z">
              <w:r w:rsidRPr="000B430B">
                <w:rPr>
                  <w:rFonts w:ascii="新細明體" w:eastAsia="新細明體" w:hAnsi="新細明體" w:cs="新細明體" w:hint="eastAsia"/>
                  <w:b/>
                  <w:bCs/>
                  <w:sz w:val="24"/>
                  <w:szCs w:val="24"/>
                </w:rPr>
                <w:t>公司電話</w:t>
              </w:r>
            </w:ins>
          </w:p>
        </w:tc>
        <w:tc>
          <w:tcPr>
            <w:tcW w:w="3140" w:type="dxa"/>
            <w:shd w:val="clear" w:color="auto" w:fill="EEECE1" w:themeFill="background2"/>
            <w:noWrap/>
            <w:vAlign w:val="center"/>
            <w:hideMark/>
            <w:tcPrChange w:id="1287" w:author="總公司 李曉娟 Hsiaochuan.Li" w:date="2024-01-18T16:59:00Z">
              <w:tcPr>
                <w:tcW w:w="314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67F58289" w14:textId="77777777" w:rsidR="000B430B" w:rsidRPr="000B430B" w:rsidRDefault="000B430B" w:rsidP="00EA58C5">
            <w:pPr>
              <w:widowControl/>
              <w:autoSpaceDE/>
              <w:autoSpaceDN/>
              <w:jc w:val="center"/>
              <w:rPr>
                <w:ins w:id="1288" w:author="總公司 李曉娟 Hsiaochuan.Li" w:date="2024-01-18T16:52:00Z"/>
                <w:rFonts w:ascii="新細明體" w:eastAsia="新細明體" w:hAnsi="新細明體" w:cs="新細明體"/>
                <w:b/>
                <w:bCs/>
                <w:sz w:val="24"/>
                <w:szCs w:val="24"/>
              </w:rPr>
            </w:pPr>
            <w:ins w:id="1289" w:author="總公司 李曉娟 Hsiaochuan.Li" w:date="2024-01-18T16:52:00Z">
              <w:r w:rsidRPr="000B430B">
                <w:rPr>
                  <w:rFonts w:ascii="新細明體" w:eastAsia="新細明體" w:hAnsi="新細明體" w:cs="新細明體" w:hint="eastAsia"/>
                  <w:b/>
                  <w:bCs/>
                  <w:sz w:val="24"/>
                  <w:szCs w:val="24"/>
                </w:rPr>
                <w:t>E-Mail</w:t>
              </w:r>
            </w:ins>
          </w:p>
        </w:tc>
      </w:tr>
      <w:tr w:rsidR="000B430B" w:rsidRPr="000B430B" w14:paraId="3B84BAEA" w14:textId="77777777" w:rsidTr="00E25164">
        <w:trPr>
          <w:trHeight w:val="420"/>
          <w:ins w:id="1290" w:author="總公司 李曉娟 Hsiaochuan.Li" w:date="2024-01-18T16:52:00Z"/>
          <w:trPrChange w:id="1291" w:author="總公司 李曉娟 Hsiaochuan.Li" w:date="2024-01-18T16:59:00Z">
            <w:trPr>
              <w:trHeight w:val="420"/>
            </w:trPr>
          </w:trPrChange>
        </w:trPr>
        <w:tc>
          <w:tcPr>
            <w:tcW w:w="700" w:type="dxa"/>
            <w:shd w:val="clear" w:color="auto" w:fill="auto"/>
            <w:noWrap/>
            <w:vAlign w:val="center"/>
            <w:hideMark/>
            <w:tcPrChange w:id="1292"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05B5C7A" w14:textId="7ACEBADC" w:rsidR="000B430B" w:rsidRPr="000B430B" w:rsidRDefault="000B430B" w:rsidP="00EA58C5">
            <w:pPr>
              <w:widowControl/>
              <w:autoSpaceDE/>
              <w:autoSpaceDN/>
              <w:jc w:val="center"/>
              <w:rPr>
                <w:ins w:id="1293" w:author="總公司 李曉娟 Hsiaochuan.Li" w:date="2024-01-18T16:52:00Z"/>
                <w:rFonts w:ascii="新細明體" w:eastAsia="新細明體" w:hAnsi="新細明體" w:cs="新細明體"/>
                <w:color w:val="000000"/>
                <w:sz w:val="24"/>
                <w:szCs w:val="24"/>
              </w:rPr>
            </w:pPr>
            <w:ins w:id="1294" w:author="總公司 李曉娟 Hsiaochuan.Li" w:date="2024-01-18T16:54:00Z">
              <w:r>
                <w:rPr>
                  <w:rFonts w:ascii="新細明體" w:eastAsia="新細明體" w:hAnsi="新細明體" w:cs="新細明體" w:hint="eastAsia"/>
                  <w:color w:val="000000"/>
                  <w:sz w:val="24"/>
                  <w:szCs w:val="24"/>
                </w:rPr>
                <w:t>1</w:t>
              </w:r>
            </w:ins>
          </w:p>
        </w:tc>
        <w:tc>
          <w:tcPr>
            <w:tcW w:w="1600" w:type="dxa"/>
            <w:shd w:val="clear" w:color="auto" w:fill="auto"/>
            <w:noWrap/>
            <w:vAlign w:val="center"/>
            <w:hideMark/>
            <w:tcPrChange w:id="1295"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6BF78324" w14:textId="77777777" w:rsidR="000B430B" w:rsidRPr="000B430B" w:rsidRDefault="000B430B" w:rsidP="00EA58C5">
            <w:pPr>
              <w:widowControl/>
              <w:autoSpaceDE/>
              <w:autoSpaceDN/>
              <w:jc w:val="both"/>
              <w:rPr>
                <w:ins w:id="1296" w:author="總公司 李曉娟 Hsiaochuan.Li" w:date="2024-01-18T16:52:00Z"/>
                <w:rFonts w:ascii="新細明體" w:eastAsia="新細明體" w:hAnsi="新細明體" w:cs="新細明體"/>
                <w:color w:val="000000"/>
                <w:sz w:val="24"/>
                <w:szCs w:val="24"/>
              </w:rPr>
            </w:pPr>
            <w:proofErr w:type="gramStart"/>
            <w:ins w:id="1297" w:author="總公司 李曉娟 Hsiaochuan.Li" w:date="2024-01-18T16:52:00Z">
              <w:r w:rsidRPr="000B430B">
                <w:rPr>
                  <w:rFonts w:ascii="新細明體" w:eastAsia="新細明體" w:hAnsi="新細明體" w:cs="新細明體" w:hint="eastAsia"/>
                  <w:color w:val="000000"/>
                  <w:sz w:val="24"/>
                  <w:szCs w:val="24"/>
                </w:rPr>
                <w:t>達清</w:t>
              </w:r>
              <w:proofErr w:type="gramEnd"/>
            </w:ins>
          </w:p>
        </w:tc>
        <w:tc>
          <w:tcPr>
            <w:tcW w:w="4374" w:type="dxa"/>
            <w:shd w:val="clear" w:color="auto" w:fill="auto"/>
            <w:noWrap/>
            <w:vAlign w:val="center"/>
            <w:hideMark/>
            <w:tcPrChange w:id="1298"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116EFF95" w14:textId="77777777" w:rsidR="000B430B" w:rsidRPr="000B430B" w:rsidRDefault="000B430B" w:rsidP="00EA58C5">
            <w:pPr>
              <w:widowControl/>
              <w:autoSpaceDE/>
              <w:autoSpaceDN/>
              <w:jc w:val="both"/>
              <w:rPr>
                <w:ins w:id="1299" w:author="總公司 李曉娟 Hsiaochuan.Li" w:date="2024-01-18T16:52:00Z"/>
                <w:rFonts w:ascii="新細明體" w:eastAsia="新細明體" w:hAnsi="新細明體" w:cs="新細明體"/>
                <w:color w:val="000000"/>
                <w:sz w:val="24"/>
                <w:szCs w:val="24"/>
              </w:rPr>
            </w:pPr>
            <w:ins w:id="1300" w:author="總公司 李曉娟 Hsiaochuan.Li" w:date="2024-01-18T16:52:00Z">
              <w:r w:rsidRPr="000B430B">
                <w:rPr>
                  <w:rFonts w:ascii="新細明體" w:eastAsia="新細明體" w:hAnsi="新細明體" w:cs="新細明體" w:hint="eastAsia"/>
                  <w:color w:val="000000"/>
                  <w:sz w:val="24"/>
                  <w:szCs w:val="24"/>
                </w:rPr>
                <w:t>112台北市北投區承德路7段401巷34號</w:t>
              </w:r>
            </w:ins>
          </w:p>
        </w:tc>
        <w:tc>
          <w:tcPr>
            <w:tcW w:w="1163" w:type="dxa"/>
            <w:shd w:val="clear" w:color="auto" w:fill="auto"/>
            <w:noWrap/>
            <w:vAlign w:val="center"/>
            <w:hideMark/>
            <w:tcPrChange w:id="1301"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6A4FA236" w14:textId="77777777" w:rsidR="000B430B" w:rsidRPr="000B430B" w:rsidRDefault="000B430B" w:rsidP="00EA58C5">
            <w:pPr>
              <w:widowControl/>
              <w:autoSpaceDE/>
              <w:autoSpaceDN/>
              <w:jc w:val="center"/>
              <w:rPr>
                <w:ins w:id="1302" w:author="總公司 李曉娟 Hsiaochuan.Li" w:date="2024-01-18T16:52:00Z"/>
                <w:rFonts w:ascii="新細明體" w:eastAsia="新細明體" w:hAnsi="新細明體" w:cs="新細明體"/>
                <w:color w:val="000000"/>
                <w:sz w:val="24"/>
                <w:szCs w:val="24"/>
              </w:rPr>
            </w:pPr>
            <w:ins w:id="1303" w:author="總公司 李曉娟 Hsiaochuan.Li" w:date="2024-01-18T16:52:00Z">
              <w:r w:rsidRPr="000B430B">
                <w:rPr>
                  <w:rFonts w:ascii="新細明體" w:eastAsia="新細明體" w:hAnsi="新細明體" w:cs="新細明體" w:hint="eastAsia"/>
                  <w:color w:val="000000"/>
                  <w:sz w:val="24"/>
                  <w:szCs w:val="24"/>
                </w:rPr>
                <w:t>黃弘政</w:t>
              </w:r>
            </w:ins>
          </w:p>
        </w:tc>
        <w:tc>
          <w:tcPr>
            <w:tcW w:w="1509" w:type="dxa"/>
            <w:shd w:val="clear" w:color="auto" w:fill="auto"/>
            <w:noWrap/>
            <w:vAlign w:val="center"/>
            <w:hideMark/>
            <w:tcPrChange w:id="1304" w:author="總公司 李曉娟 Hsiaochuan.Li" w:date="2024-01-18T16:59:00Z">
              <w:tcPr>
                <w:tcW w:w="1324" w:type="dxa"/>
                <w:tcBorders>
                  <w:top w:val="nil"/>
                  <w:left w:val="nil"/>
                  <w:bottom w:val="single" w:sz="8" w:space="0" w:color="auto"/>
                  <w:right w:val="single" w:sz="8" w:space="0" w:color="auto"/>
                </w:tcBorders>
                <w:shd w:val="clear" w:color="auto" w:fill="auto"/>
                <w:noWrap/>
                <w:vAlign w:val="center"/>
                <w:hideMark/>
              </w:tcPr>
            </w:tcPrChange>
          </w:tcPr>
          <w:p w14:paraId="0C0EDC78" w14:textId="77777777" w:rsidR="000B430B" w:rsidRPr="000B430B" w:rsidRDefault="000B430B" w:rsidP="00EA58C5">
            <w:pPr>
              <w:widowControl/>
              <w:autoSpaceDE/>
              <w:autoSpaceDN/>
              <w:rPr>
                <w:ins w:id="1305" w:author="總公司 李曉娟 Hsiaochuan.Li" w:date="2024-01-18T16:52:00Z"/>
                <w:rFonts w:ascii="新細明體" w:eastAsia="新細明體" w:hAnsi="新細明體" w:cs="新細明體"/>
                <w:color w:val="000000"/>
                <w:sz w:val="24"/>
                <w:szCs w:val="24"/>
              </w:rPr>
            </w:pPr>
            <w:ins w:id="1306" w:author="總公司 李曉娟 Hsiaochuan.Li" w:date="2024-01-18T16:52:00Z">
              <w:r w:rsidRPr="000B430B">
                <w:rPr>
                  <w:rFonts w:ascii="新細明體" w:eastAsia="新細明體" w:hAnsi="新細明體" w:cs="新細明體" w:hint="eastAsia"/>
                  <w:color w:val="000000"/>
                  <w:sz w:val="24"/>
                  <w:szCs w:val="24"/>
                </w:rPr>
                <w:t>0925-931222</w:t>
              </w:r>
            </w:ins>
          </w:p>
        </w:tc>
        <w:tc>
          <w:tcPr>
            <w:tcW w:w="1654" w:type="dxa"/>
            <w:shd w:val="clear" w:color="auto" w:fill="auto"/>
            <w:noWrap/>
            <w:vAlign w:val="center"/>
            <w:hideMark/>
            <w:tcPrChange w:id="1307" w:author="總公司 李曉娟 Hsiaochuan.Li" w:date="2024-01-18T16:59:00Z">
              <w:tcPr>
                <w:tcW w:w="1839" w:type="dxa"/>
                <w:tcBorders>
                  <w:top w:val="nil"/>
                  <w:left w:val="nil"/>
                  <w:bottom w:val="single" w:sz="8" w:space="0" w:color="auto"/>
                  <w:right w:val="single" w:sz="8" w:space="0" w:color="auto"/>
                </w:tcBorders>
                <w:shd w:val="clear" w:color="auto" w:fill="auto"/>
                <w:noWrap/>
                <w:vAlign w:val="center"/>
                <w:hideMark/>
              </w:tcPr>
            </w:tcPrChange>
          </w:tcPr>
          <w:p w14:paraId="312C9BD2" w14:textId="77777777" w:rsidR="000B430B" w:rsidRPr="000B430B" w:rsidRDefault="000B430B" w:rsidP="00EA58C5">
            <w:pPr>
              <w:widowControl/>
              <w:autoSpaceDE/>
              <w:autoSpaceDN/>
              <w:rPr>
                <w:ins w:id="1308" w:author="總公司 李曉娟 Hsiaochuan.Li" w:date="2024-01-18T16:52:00Z"/>
                <w:rFonts w:ascii="新細明體" w:eastAsia="新細明體" w:hAnsi="新細明體" w:cs="新細明體"/>
                <w:color w:val="000000"/>
                <w:sz w:val="24"/>
                <w:szCs w:val="24"/>
              </w:rPr>
            </w:pPr>
            <w:ins w:id="1309" w:author="總公司 李曉娟 Hsiaochuan.Li" w:date="2024-01-18T16:52:00Z">
              <w:r w:rsidRPr="000B430B">
                <w:rPr>
                  <w:rFonts w:ascii="新細明體" w:eastAsia="新細明體" w:hAnsi="新細明體" w:cs="新細明體" w:hint="eastAsia"/>
                  <w:color w:val="000000"/>
                  <w:sz w:val="24"/>
                  <w:szCs w:val="24"/>
                </w:rPr>
                <w:t>02-28958811</w:t>
              </w:r>
            </w:ins>
          </w:p>
        </w:tc>
        <w:tc>
          <w:tcPr>
            <w:tcW w:w="3140" w:type="dxa"/>
            <w:shd w:val="clear" w:color="auto" w:fill="auto"/>
            <w:noWrap/>
            <w:vAlign w:val="center"/>
            <w:hideMark/>
            <w:tcPrChange w:id="1310" w:author="總公司 李曉娟 Hsiaochuan.Li" w:date="2024-01-18T16:59:00Z">
              <w:tcPr>
                <w:tcW w:w="3140" w:type="dxa"/>
                <w:tcBorders>
                  <w:top w:val="nil"/>
                  <w:left w:val="nil"/>
                  <w:bottom w:val="single" w:sz="8" w:space="0" w:color="auto"/>
                  <w:right w:val="single" w:sz="8" w:space="0" w:color="auto"/>
                </w:tcBorders>
                <w:shd w:val="clear" w:color="auto" w:fill="auto"/>
                <w:noWrap/>
                <w:vAlign w:val="center"/>
                <w:hideMark/>
              </w:tcPr>
            </w:tcPrChange>
          </w:tcPr>
          <w:p w14:paraId="176291EC" w14:textId="77777777" w:rsidR="000B430B" w:rsidRPr="000B430B" w:rsidRDefault="000B430B" w:rsidP="00EA58C5">
            <w:pPr>
              <w:widowControl/>
              <w:autoSpaceDE/>
              <w:autoSpaceDN/>
              <w:jc w:val="both"/>
              <w:rPr>
                <w:ins w:id="1311" w:author="總公司 李曉娟 Hsiaochuan.Li" w:date="2024-01-18T16:52:00Z"/>
                <w:rFonts w:ascii="新細明體" w:eastAsia="新細明體" w:hAnsi="新細明體" w:cs="新細明體"/>
                <w:color w:val="0563C1"/>
                <w:sz w:val="24"/>
                <w:szCs w:val="24"/>
                <w:u w:val="single"/>
              </w:rPr>
            </w:pPr>
            <w:ins w:id="1312" w:author="總公司 李曉娟 Hsiaochuan.Li" w:date="2024-01-18T16:52:00Z">
              <w:r w:rsidRPr="000B430B">
                <w:rPr>
                  <w:rFonts w:ascii="新細明體" w:eastAsia="新細明體" w:hAnsi="新細明體" w:cs="新細明體"/>
                  <w:color w:val="0563C1"/>
                  <w:sz w:val="24"/>
                  <w:szCs w:val="24"/>
                  <w:u w:val="single"/>
                </w:rPr>
                <w:fldChar w:fldCharType="begin"/>
              </w:r>
              <w:r w:rsidRPr="000B430B">
                <w:rPr>
                  <w:rFonts w:ascii="新細明體" w:eastAsia="新細明體" w:hAnsi="新細明體" w:cs="新細明體"/>
                  <w:color w:val="0563C1"/>
                  <w:sz w:val="24"/>
                  <w:szCs w:val="24"/>
                  <w:u w:val="single"/>
                </w:rPr>
                <w:instrText>HYPERLINK "mailto:paulhwang@tahoho.com.tw"</w:instrText>
              </w:r>
              <w:r w:rsidRPr="000B430B">
                <w:rPr>
                  <w:rFonts w:ascii="新細明體" w:eastAsia="新細明體" w:hAnsi="新細明體" w:cs="新細明體"/>
                  <w:color w:val="0563C1"/>
                  <w:sz w:val="24"/>
                  <w:szCs w:val="24"/>
                  <w:u w:val="single"/>
                </w:rPr>
              </w:r>
              <w:r w:rsidRPr="000B430B">
                <w:rPr>
                  <w:rFonts w:ascii="新細明體" w:eastAsia="新細明體" w:hAnsi="新細明體" w:cs="新細明體"/>
                  <w:color w:val="0563C1"/>
                  <w:sz w:val="24"/>
                  <w:szCs w:val="24"/>
                  <w:u w:val="single"/>
                </w:rPr>
                <w:fldChar w:fldCharType="separate"/>
              </w:r>
              <w:r w:rsidRPr="000B430B">
                <w:rPr>
                  <w:rFonts w:ascii="新細明體" w:eastAsia="新細明體" w:hAnsi="新細明體" w:cs="新細明體" w:hint="eastAsia"/>
                  <w:color w:val="0563C1"/>
                  <w:sz w:val="24"/>
                  <w:szCs w:val="24"/>
                  <w:u w:val="single"/>
                </w:rPr>
                <w:t>paulhwang@tahoho.com.tw</w:t>
              </w:r>
              <w:r w:rsidRPr="000B430B">
                <w:rPr>
                  <w:rFonts w:ascii="新細明體" w:eastAsia="新細明體" w:hAnsi="新細明體" w:cs="新細明體"/>
                  <w:color w:val="0563C1"/>
                  <w:sz w:val="24"/>
                  <w:szCs w:val="24"/>
                  <w:u w:val="single"/>
                </w:rPr>
                <w:fldChar w:fldCharType="end"/>
              </w:r>
            </w:ins>
          </w:p>
        </w:tc>
      </w:tr>
      <w:tr w:rsidR="000B430B" w:rsidRPr="000B430B" w14:paraId="0E8201F4" w14:textId="77777777" w:rsidTr="00E25164">
        <w:trPr>
          <w:trHeight w:val="420"/>
          <w:ins w:id="1313" w:author="總公司 李曉娟 Hsiaochuan.Li" w:date="2024-01-18T16:52:00Z"/>
          <w:trPrChange w:id="1314" w:author="總公司 李曉娟 Hsiaochuan.Li" w:date="2024-01-18T16:59:00Z">
            <w:trPr>
              <w:trHeight w:val="420"/>
            </w:trPr>
          </w:trPrChange>
        </w:trPr>
        <w:tc>
          <w:tcPr>
            <w:tcW w:w="700" w:type="dxa"/>
            <w:shd w:val="clear" w:color="auto" w:fill="auto"/>
            <w:noWrap/>
            <w:vAlign w:val="center"/>
            <w:hideMark/>
            <w:tcPrChange w:id="1315"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6E0374FA" w14:textId="2E930842" w:rsidR="000B430B" w:rsidRPr="000B430B" w:rsidRDefault="000B430B" w:rsidP="00EA58C5">
            <w:pPr>
              <w:widowControl/>
              <w:autoSpaceDE/>
              <w:autoSpaceDN/>
              <w:jc w:val="center"/>
              <w:rPr>
                <w:ins w:id="1316" w:author="總公司 李曉娟 Hsiaochuan.Li" w:date="2024-01-18T16:52:00Z"/>
                <w:rFonts w:ascii="新細明體" w:eastAsia="新細明體" w:hAnsi="新細明體" w:cs="新細明體"/>
                <w:color w:val="000000"/>
                <w:sz w:val="24"/>
                <w:szCs w:val="24"/>
              </w:rPr>
            </w:pPr>
            <w:ins w:id="1317" w:author="總公司 李曉娟 Hsiaochuan.Li" w:date="2024-01-18T16:52:00Z">
              <w:r w:rsidRPr="000B430B">
                <w:rPr>
                  <w:rFonts w:ascii="新細明體" w:eastAsia="新細明體" w:hAnsi="新細明體" w:cs="新細明體" w:hint="eastAsia"/>
                  <w:color w:val="000000"/>
                  <w:sz w:val="24"/>
                  <w:szCs w:val="24"/>
                </w:rPr>
                <w:t>2</w:t>
              </w:r>
            </w:ins>
          </w:p>
        </w:tc>
        <w:tc>
          <w:tcPr>
            <w:tcW w:w="1600" w:type="dxa"/>
            <w:shd w:val="clear" w:color="auto" w:fill="auto"/>
            <w:noWrap/>
            <w:vAlign w:val="center"/>
            <w:hideMark/>
            <w:tcPrChange w:id="1318"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15AB9016" w14:textId="77777777" w:rsidR="000B430B" w:rsidRPr="000B430B" w:rsidRDefault="000B430B" w:rsidP="00EA58C5">
            <w:pPr>
              <w:widowControl/>
              <w:autoSpaceDE/>
              <w:autoSpaceDN/>
              <w:jc w:val="both"/>
              <w:rPr>
                <w:ins w:id="1319" w:author="總公司 李曉娟 Hsiaochuan.Li" w:date="2024-01-18T16:52:00Z"/>
                <w:rFonts w:ascii="新細明體" w:eastAsia="新細明體" w:hAnsi="新細明體" w:cs="新細明體"/>
                <w:color w:val="000000"/>
                <w:sz w:val="24"/>
                <w:szCs w:val="24"/>
              </w:rPr>
            </w:pPr>
            <w:proofErr w:type="gramStart"/>
            <w:ins w:id="1320" w:author="總公司 李曉娟 Hsiaochuan.Li" w:date="2024-01-18T16:52:00Z">
              <w:r w:rsidRPr="000B430B">
                <w:rPr>
                  <w:rFonts w:ascii="新細明體" w:eastAsia="新細明體" w:hAnsi="新細明體" w:cs="新細明體" w:hint="eastAsia"/>
                  <w:color w:val="000000"/>
                  <w:sz w:val="24"/>
                  <w:szCs w:val="24"/>
                </w:rPr>
                <w:t>達清台南</w:t>
              </w:r>
              <w:proofErr w:type="gramEnd"/>
            </w:ins>
          </w:p>
        </w:tc>
        <w:tc>
          <w:tcPr>
            <w:tcW w:w="4374" w:type="dxa"/>
            <w:shd w:val="clear" w:color="auto" w:fill="auto"/>
            <w:noWrap/>
            <w:vAlign w:val="center"/>
            <w:hideMark/>
            <w:tcPrChange w:id="1321"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71C359CE" w14:textId="77777777" w:rsidR="000B430B" w:rsidRPr="000B430B" w:rsidRDefault="000B430B" w:rsidP="00EA58C5">
            <w:pPr>
              <w:widowControl/>
              <w:autoSpaceDE/>
              <w:autoSpaceDN/>
              <w:jc w:val="both"/>
              <w:rPr>
                <w:ins w:id="1322" w:author="總公司 李曉娟 Hsiaochuan.Li" w:date="2024-01-18T16:52:00Z"/>
                <w:rFonts w:ascii="新細明體" w:eastAsia="新細明體" w:hAnsi="新細明體" w:cs="新細明體"/>
                <w:color w:val="000000"/>
                <w:sz w:val="24"/>
                <w:szCs w:val="24"/>
              </w:rPr>
            </w:pPr>
            <w:ins w:id="1323" w:author="總公司 李曉娟 Hsiaochuan.Li" w:date="2024-01-18T16:52:00Z">
              <w:r w:rsidRPr="000B430B">
                <w:rPr>
                  <w:rFonts w:ascii="新細明體" w:eastAsia="新細明體" w:hAnsi="新細明體" w:cs="新細明體" w:hint="eastAsia"/>
                  <w:color w:val="000000"/>
                  <w:sz w:val="24"/>
                  <w:szCs w:val="24"/>
                </w:rPr>
                <w:t>717台南市仁德區德南路178號</w:t>
              </w:r>
            </w:ins>
          </w:p>
        </w:tc>
        <w:tc>
          <w:tcPr>
            <w:tcW w:w="1163" w:type="dxa"/>
            <w:shd w:val="clear" w:color="auto" w:fill="auto"/>
            <w:noWrap/>
            <w:vAlign w:val="center"/>
            <w:hideMark/>
            <w:tcPrChange w:id="1324"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6E592E6B" w14:textId="77777777" w:rsidR="000B430B" w:rsidRPr="000B430B" w:rsidRDefault="000B430B" w:rsidP="00EA58C5">
            <w:pPr>
              <w:widowControl/>
              <w:autoSpaceDE/>
              <w:autoSpaceDN/>
              <w:jc w:val="center"/>
              <w:rPr>
                <w:ins w:id="1325" w:author="總公司 李曉娟 Hsiaochuan.Li" w:date="2024-01-18T16:52:00Z"/>
                <w:rFonts w:ascii="新細明體" w:eastAsia="新細明體" w:hAnsi="新細明體" w:cs="新細明體"/>
                <w:color w:val="000000"/>
                <w:sz w:val="24"/>
                <w:szCs w:val="24"/>
              </w:rPr>
            </w:pPr>
            <w:proofErr w:type="gramStart"/>
            <w:ins w:id="1326" w:author="總公司 李曉娟 Hsiaochuan.Li" w:date="2024-01-18T16:52:00Z">
              <w:r w:rsidRPr="000B430B">
                <w:rPr>
                  <w:rFonts w:ascii="新細明體" w:eastAsia="新細明體" w:hAnsi="新細明體" w:cs="新細明體" w:hint="eastAsia"/>
                  <w:color w:val="000000"/>
                  <w:sz w:val="24"/>
                  <w:szCs w:val="24"/>
                </w:rPr>
                <w:t>李芳伊</w:t>
              </w:r>
              <w:proofErr w:type="gramEnd"/>
            </w:ins>
          </w:p>
        </w:tc>
        <w:tc>
          <w:tcPr>
            <w:tcW w:w="1509" w:type="dxa"/>
            <w:shd w:val="clear" w:color="auto" w:fill="auto"/>
            <w:noWrap/>
            <w:vAlign w:val="center"/>
            <w:hideMark/>
            <w:tcPrChange w:id="1327" w:author="總公司 李曉娟 Hsiaochuan.Li" w:date="2024-01-18T16:59:00Z">
              <w:tcPr>
                <w:tcW w:w="1324" w:type="dxa"/>
                <w:tcBorders>
                  <w:top w:val="nil"/>
                  <w:left w:val="nil"/>
                  <w:bottom w:val="single" w:sz="8" w:space="0" w:color="auto"/>
                  <w:right w:val="single" w:sz="8" w:space="0" w:color="auto"/>
                </w:tcBorders>
                <w:shd w:val="clear" w:color="auto" w:fill="auto"/>
                <w:noWrap/>
                <w:vAlign w:val="center"/>
                <w:hideMark/>
              </w:tcPr>
            </w:tcPrChange>
          </w:tcPr>
          <w:p w14:paraId="6E569F00" w14:textId="77777777" w:rsidR="000B430B" w:rsidRPr="000B430B" w:rsidRDefault="000B430B" w:rsidP="00EA58C5">
            <w:pPr>
              <w:widowControl/>
              <w:autoSpaceDE/>
              <w:autoSpaceDN/>
              <w:rPr>
                <w:ins w:id="1328" w:author="總公司 李曉娟 Hsiaochuan.Li" w:date="2024-01-18T16:52:00Z"/>
                <w:rFonts w:ascii="新細明體" w:eastAsia="新細明體" w:hAnsi="新細明體" w:cs="新細明體"/>
                <w:color w:val="000000"/>
                <w:sz w:val="24"/>
                <w:szCs w:val="24"/>
              </w:rPr>
            </w:pPr>
            <w:ins w:id="1329" w:author="總公司 李曉娟 Hsiaochuan.Li" w:date="2024-01-18T16:52:00Z">
              <w:r w:rsidRPr="000B430B">
                <w:rPr>
                  <w:rFonts w:ascii="新細明體" w:eastAsia="新細明體" w:hAnsi="新細明體" w:cs="新細明體" w:hint="eastAsia"/>
                  <w:color w:val="000000"/>
                  <w:sz w:val="24"/>
                  <w:szCs w:val="24"/>
                </w:rPr>
                <w:t xml:space="preserve">　</w:t>
              </w:r>
            </w:ins>
          </w:p>
        </w:tc>
        <w:tc>
          <w:tcPr>
            <w:tcW w:w="1654" w:type="dxa"/>
            <w:shd w:val="clear" w:color="auto" w:fill="auto"/>
            <w:noWrap/>
            <w:vAlign w:val="center"/>
            <w:hideMark/>
            <w:tcPrChange w:id="1330" w:author="總公司 李曉娟 Hsiaochuan.Li" w:date="2024-01-18T16:59:00Z">
              <w:tcPr>
                <w:tcW w:w="1839" w:type="dxa"/>
                <w:tcBorders>
                  <w:top w:val="nil"/>
                  <w:left w:val="nil"/>
                  <w:bottom w:val="single" w:sz="8" w:space="0" w:color="auto"/>
                  <w:right w:val="single" w:sz="8" w:space="0" w:color="auto"/>
                </w:tcBorders>
                <w:shd w:val="clear" w:color="auto" w:fill="auto"/>
                <w:noWrap/>
                <w:vAlign w:val="center"/>
                <w:hideMark/>
              </w:tcPr>
            </w:tcPrChange>
          </w:tcPr>
          <w:p w14:paraId="0C1EC501" w14:textId="77777777" w:rsidR="000B430B" w:rsidRPr="000B430B" w:rsidRDefault="000B430B" w:rsidP="00EA58C5">
            <w:pPr>
              <w:widowControl/>
              <w:autoSpaceDE/>
              <w:autoSpaceDN/>
              <w:rPr>
                <w:ins w:id="1331" w:author="總公司 李曉娟 Hsiaochuan.Li" w:date="2024-01-18T16:52:00Z"/>
                <w:rFonts w:ascii="新細明體" w:eastAsia="新細明體" w:hAnsi="新細明體" w:cs="新細明體"/>
                <w:color w:val="000000"/>
                <w:sz w:val="24"/>
                <w:szCs w:val="24"/>
              </w:rPr>
            </w:pPr>
            <w:ins w:id="1332" w:author="總公司 李曉娟 Hsiaochuan.Li" w:date="2024-01-18T16:52:00Z">
              <w:r w:rsidRPr="000B430B">
                <w:rPr>
                  <w:rFonts w:ascii="新細明體" w:eastAsia="新細明體" w:hAnsi="新細明體" w:cs="新細明體" w:hint="eastAsia"/>
                  <w:color w:val="000000"/>
                  <w:sz w:val="24"/>
                  <w:szCs w:val="24"/>
                </w:rPr>
                <w:t>06-270-2460</w:t>
              </w:r>
            </w:ins>
          </w:p>
        </w:tc>
        <w:tc>
          <w:tcPr>
            <w:tcW w:w="3140" w:type="dxa"/>
            <w:shd w:val="clear" w:color="auto" w:fill="auto"/>
            <w:noWrap/>
            <w:vAlign w:val="center"/>
            <w:hideMark/>
            <w:tcPrChange w:id="1333" w:author="總公司 李曉娟 Hsiaochuan.Li" w:date="2024-01-18T16:59:00Z">
              <w:tcPr>
                <w:tcW w:w="3140" w:type="dxa"/>
                <w:tcBorders>
                  <w:top w:val="nil"/>
                  <w:left w:val="nil"/>
                  <w:bottom w:val="single" w:sz="8" w:space="0" w:color="auto"/>
                  <w:right w:val="single" w:sz="8" w:space="0" w:color="auto"/>
                </w:tcBorders>
                <w:shd w:val="clear" w:color="auto" w:fill="auto"/>
                <w:noWrap/>
                <w:vAlign w:val="center"/>
                <w:hideMark/>
              </w:tcPr>
            </w:tcPrChange>
          </w:tcPr>
          <w:p w14:paraId="13787089" w14:textId="77777777" w:rsidR="000B430B" w:rsidRPr="000B430B" w:rsidRDefault="000B430B" w:rsidP="00EA58C5">
            <w:pPr>
              <w:widowControl/>
              <w:autoSpaceDE/>
              <w:autoSpaceDN/>
              <w:rPr>
                <w:ins w:id="1334" w:author="總公司 李曉娟 Hsiaochuan.Li" w:date="2024-01-18T16:52:00Z"/>
                <w:rFonts w:ascii="新細明體" w:eastAsia="新細明體" w:hAnsi="新細明體" w:cs="新細明體"/>
                <w:color w:val="0563C1"/>
                <w:sz w:val="24"/>
                <w:szCs w:val="24"/>
                <w:u w:val="single"/>
              </w:rPr>
            </w:pPr>
            <w:ins w:id="1335" w:author="總公司 李曉娟 Hsiaochuan.Li" w:date="2024-01-18T16:52:00Z">
              <w:r w:rsidRPr="000B430B">
                <w:rPr>
                  <w:rFonts w:ascii="新細明體" w:eastAsia="新細明體" w:hAnsi="新細明體" w:cs="新細明體"/>
                  <w:color w:val="0563C1"/>
                  <w:sz w:val="24"/>
                  <w:szCs w:val="24"/>
                  <w:u w:val="single"/>
                </w:rPr>
                <w:fldChar w:fldCharType="begin"/>
              </w:r>
              <w:r w:rsidRPr="000B430B">
                <w:rPr>
                  <w:rFonts w:ascii="新細明體" w:eastAsia="新細明體" w:hAnsi="新細明體" w:cs="新細明體"/>
                  <w:color w:val="0563C1"/>
                  <w:sz w:val="24"/>
                  <w:szCs w:val="24"/>
                  <w:u w:val="single"/>
                </w:rPr>
                <w:instrText>HYPERLINK "mailto:fangi.li@tahoho.com.tw"</w:instrText>
              </w:r>
              <w:r w:rsidRPr="000B430B">
                <w:rPr>
                  <w:rFonts w:ascii="新細明體" w:eastAsia="新細明體" w:hAnsi="新細明體" w:cs="新細明體"/>
                  <w:color w:val="0563C1"/>
                  <w:sz w:val="24"/>
                  <w:szCs w:val="24"/>
                  <w:u w:val="single"/>
                </w:rPr>
              </w:r>
              <w:r w:rsidRPr="000B430B">
                <w:rPr>
                  <w:rFonts w:ascii="新細明體" w:eastAsia="新細明體" w:hAnsi="新細明體" w:cs="新細明體"/>
                  <w:color w:val="0563C1"/>
                  <w:sz w:val="24"/>
                  <w:szCs w:val="24"/>
                  <w:u w:val="single"/>
                </w:rPr>
                <w:fldChar w:fldCharType="separate"/>
              </w:r>
              <w:r w:rsidRPr="000B430B">
                <w:rPr>
                  <w:rFonts w:ascii="新細明體" w:eastAsia="新細明體" w:hAnsi="新細明體" w:cs="新細明體" w:hint="eastAsia"/>
                  <w:color w:val="0563C1"/>
                  <w:sz w:val="24"/>
                  <w:szCs w:val="24"/>
                  <w:u w:val="single"/>
                </w:rPr>
                <w:t>fangi.li@tahoho.com.tw</w:t>
              </w:r>
              <w:r w:rsidRPr="000B430B">
                <w:rPr>
                  <w:rFonts w:ascii="新細明體" w:eastAsia="新細明體" w:hAnsi="新細明體" w:cs="新細明體"/>
                  <w:color w:val="0563C1"/>
                  <w:sz w:val="24"/>
                  <w:szCs w:val="24"/>
                  <w:u w:val="single"/>
                </w:rPr>
                <w:fldChar w:fldCharType="end"/>
              </w:r>
            </w:ins>
          </w:p>
        </w:tc>
      </w:tr>
    </w:tbl>
    <w:p w14:paraId="74F20303" w14:textId="77777777" w:rsidR="000B430B" w:rsidRDefault="000B430B">
      <w:pPr>
        <w:pStyle w:val="a3"/>
        <w:tabs>
          <w:tab w:val="left" w:pos="2327"/>
          <w:tab w:val="left" w:pos="3135"/>
          <w:tab w:val="left" w:pos="3944"/>
          <w:tab w:val="left" w:pos="4887"/>
          <w:tab w:val="left" w:pos="5823"/>
          <w:tab w:val="left" w:pos="6726"/>
          <w:tab w:val="left" w:pos="7662"/>
          <w:tab w:val="left" w:pos="8564"/>
        </w:tabs>
        <w:spacing w:line="400" w:lineRule="exact"/>
        <w:ind w:left="0"/>
        <w:rPr>
          <w:ins w:id="1336" w:author="總公司 李曉娟 Hsiaochuan.Li" w:date="2024-01-18T16:36:00Z"/>
          <w:rFonts w:ascii="標楷體" w:eastAsia="標楷體" w:hAnsi="標楷體"/>
        </w:rPr>
        <w:pPrChange w:id="1337" w:author="總公司 李曉娟 Hsiaochuan.Li" w:date="2024-01-18T16:54:00Z">
          <w:pPr>
            <w:pStyle w:val="a3"/>
            <w:numPr>
              <w:numId w:val="1"/>
            </w:numPr>
            <w:tabs>
              <w:tab w:val="left" w:pos="2327"/>
              <w:tab w:val="left" w:pos="3135"/>
              <w:tab w:val="left" w:pos="3944"/>
              <w:tab w:val="left" w:pos="4887"/>
              <w:tab w:val="left" w:pos="5823"/>
              <w:tab w:val="left" w:pos="6726"/>
              <w:tab w:val="left" w:pos="7662"/>
              <w:tab w:val="left" w:pos="8564"/>
            </w:tabs>
            <w:spacing w:line="400" w:lineRule="exact"/>
            <w:ind w:left="719" w:hanging="720"/>
          </w:pPr>
        </w:pPrChange>
      </w:pPr>
    </w:p>
    <w:p w14:paraId="7E782F4F" w14:textId="557F4A8E" w:rsidR="00531EEF" w:rsidRPr="00FB6331" w:rsidRDefault="00531EEF" w:rsidP="00531EEF">
      <w:pPr>
        <w:pStyle w:val="a3"/>
        <w:numPr>
          <w:ilvl w:val="0"/>
          <w:numId w:val="1"/>
        </w:numPr>
        <w:tabs>
          <w:tab w:val="left" w:pos="2327"/>
          <w:tab w:val="left" w:pos="3135"/>
          <w:tab w:val="left" w:pos="3944"/>
          <w:tab w:val="left" w:pos="4887"/>
          <w:tab w:val="left" w:pos="5823"/>
          <w:tab w:val="left" w:pos="6726"/>
          <w:tab w:val="left" w:pos="7662"/>
          <w:tab w:val="left" w:pos="8564"/>
        </w:tabs>
        <w:spacing w:line="400" w:lineRule="exact"/>
        <w:rPr>
          <w:ins w:id="1338" w:author="總公司 李曉娟 Hsiaochuan.Li" w:date="2024-01-18T16:38:00Z"/>
          <w:rFonts w:ascii="標楷體" w:eastAsia="標楷體" w:hAnsi="標楷體"/>
          <w:rPrChange w:id="1339" w:author="總公司 李曉娟 Hsiaochuan.Li" w:date="2024-01-18T16:38:00Z">
            <w:rPr>
              <w:ins w:id="1340" w:author="總公司 李曉娟 Hsiaochuan.Li" w:date="2024-01-18T16:38:00Z"/>
              <w:rFonts w:ascii="標楷體" w:eastAsia="標楷體" w:hAnsi="標楷體"/>
              <w:spacing w:val="21"/>
            </w:rPr>
          </w:rPrChange>
        </w:rPr>
      </w:pPr>
      <w:ins w:id="1341" w:author="總公司 李曉娟 Hsiaochuan.Li" w:date="2024-01-18T16:36:00Z">
        <w:r>
          <w:rPr>
            <w:rFonts w:ascii="標楷體" w:eastAsia="標楷體" w:hAnsi="標楷體" w:hint="eastAsia"/>
          </w:rPr>
          <w:t>達和大發資源股份有限公司</w:t>
        </w:r>
      </w:ins>
      <w:ins w:id="1342" w:author="總公司 李曉娟 Hsiaochuan.Li" w:date="2024-01-18T16:37:00Z">
        <w:r>
          <w:rPr>
            <w:rFonts w:ascii="標楷體" w:eastAsia="標楷體" w:hAnsi="標楷體" w:hint="eastAsia"/>
            <w:lang w:eastAsia="zh-HK"/>
          </w:rPr>
          <w:t>(</w:t>
        </w:r>
        <w:r>
          <w:rPr>
            <w:rFonts w:ascii="標楷體" w:eastAsia="標楷體" w:hAnsi="標楷體" w:hint="eastAsia"/>
          </w:rPr>
          <w:t>訂貨單號112002，設備</w:t>
        </w:r>
        <w:proofErr w:type="spellStart"/>
        <w:r w:rsidRPr="003F41B9">
          <w:rPr>
            <w:rFonts w:ascii="標楷體" w:eastAsia="標楷體" w:hAnsi="標楷體"/>
            <w:spacing w:val="21"/>
          </w:rPr>
          <w:t>Fortigate</w:t>
        </w:r>
        <w:proofErr w:type="spellEnd"/>
        <w:r w:rsidRPr="003F41B9">
          <w:rPr>
            <w:rFonts w:ascii="標楷體" w:eastAsia="標楷體" w:hAnsi="標楷體"/>
            <w:spacing w:val="21"/>
          </w:rPr>
          <w:t xml:space="preserve"> 40F </w:t>
        </w:r>
        <w:r>
          <w:rPr>
            <w:rFonts w:ascii="標楷體" w:eastAsia="標楷體" w:hAnsi="標楷體" w:hint="eastAsia"/>
            <w:spacing w:val="21"/>
          </w:rPr>
          <w:t>1</w:t>
        </w:r>
        <w:r w:rsidRPr="003F41B9">
          <w:rPr>
            <w:rFonts w:ascii="標楷體" w:eastAsia="標楷體" w:hAnsi="標楷體"/>
            <w:spacing w:val="21"/>
          </w:rPr>
          <w:t>台</w:t>
        </w:r>
      </w:ins>
      <w:ins w:id="1343" w:author="總公司 李曉娟 Hsiaochuan.Li" w:date="2024-01-18T16:38:00Z">
        <w:r w:rsidR="00FB6331">
          <w:rPr>
            <w:rFonts w:ascii="標楷體" w:eastAsia="標楷體" w:hAnsi="標楷體" w:hint="eastAsia"/>
            <w:spacing w:val="21"/>
          </w:rPr>
          <w:t>)</w:t>
        </w:r>
      </w:ins>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00"/>
        <w:gridCol w:w="1600"/>
        <w:gridCol w:w="4374"/>
        <w:gridCol w:w="1163"/>
        <w:gridCol w:w="1509"/>
        <w:gridCol w:w="1654"/>
        <w:gridCol w:w="3140"/>
        <w:tblGridChange w:id="1344">
          <w:tblGrid>
            <w:gridCol w:w="5"/>
            <w:gridCol w:w="695"/>
            <w:gridCol w:w="5"/>
            <w:gridCol w:w="1595"/>
            <w:gridCol w:w="5"/>
            <w:gridCol w:w="4369"/>
            <w:gridCol w:w="5"/>
            <w:gridCol w:w="1158"/>
            <w:gridCol w:w="5"/>
            <w:gridCol w:w="1324"/>
            <w:gridCol w:w="180"/>
            <w:gridCol w:w="1654"/>
            <w:gridCol w:w="5"/>
            <w:gridCol w:w="3135"/>
            <w:gridCol w:w="5"/>
          </w:tblGrid>
        </w:tblGridChange>
      </w:tblGrid>
      <w:tr w:rsidR="00E25164" w:rsidRPr="00C8078C" w14:paraId="12A2C729" w14:textId="77777777" w:rsidTr="00E25164">
        <w:trPr>
          <w:trHeight w:val="405"/>
          <w:ins w:id="1345" w:author="總公司 李曉娟 Hsiaochuan.Li" w:date="2024-01-18T16:38:00Z"/>
        </w:trPr>
        <w:tc>
          <w:tcPr>
            <w:tcW w:w="700" w:type="dxa"/>
            <w:shd w:val="clear" w:color="auto" w:fill="EEECE1" w:themeFill="background2"/>
            <w:noWrap/>
            <w:vAlign w:val="center"/>
            <w:hideMark/>
          </w:tcPr>
          <w:p w14:paraId="48C94BB4" w14:textId="77777777" w:rsidR="00FB6331" w:rsidRPr="00C8078C" w:rsidRDefault="00FB6331" w:rsidP="00EA58C5">
            <w:pPr>
              <w:widowControl/>
              <w:autoSpaceDE/>
              <w:autoSpaceDN/>
              <w:jc w:val="center"/>
              <w:rPr>
                <w:ins w:id="1346" w:author="總公司 李曉娟 Hsiaochuan.Li" w:date="2024-01-18T16:38:00Z"/>
                <w:rFonts w:ascii="新細明體" w:eastAsia="新細明體" w:hAnsi="新細明體" w:cs="新細明體"/>
                <w:b/>
                <w:bCs/>
                <w:sz w:val="24"/>
                <w:szCs w:val="24"/>
              </w:rPr>
            </w:pPr>
            <w:ins w:id="1347" w:author="總公司 李曉娟 Hsiaochuan.Li" w:date="2024-01-18T16:38:00Z">
              <w:r w:rsidRPr="00C8078C">
                <w:rPr>
                  <w:rFonts w:ascii="新細明體" w:eastAsia="新細明體" w:hAnsi="新細明體" w:cs="新細明體" w:hint="eastAsia"/>
                  <w:b/>
                  <w:bCs/>
                  <w:sz w:val="24"/>
                  <w:szCs w:val="24"/>
                </w:rPr>
                <w:t>序號</w:t>
              </w:r>
            </w:ins>
          </w:p>
        </w:tc>
        <w:tc>
          <w:tcPr>
            <w:tcW w:w="1600" w:type="dxa"/>
            <w:shd w:val="clear" w:color="auto" w:fill="EEECE1" w:themeFill="background2"/>
            <w:noWrap/>
            <w:vAlign w:val="center"/>
            <w:hideMark/>
          </w:tcPr>
          <w:p w14:paraId="6D6A19F2" w14:textId="77777777" w:rsidR="00FB6331" w:rsidRPr="00C8078C" w:rsidRDefault="00FB6331" w:rsidP="00EA58C5">
            <w:pPr>
              <w:widowControl/>
              <w:autoSpaceDE/>
              <w:autoSpaceDN/>
              <w:jc w:val="center"/>
              <w:rPr>
                <w:ins w:id="1348" w:author="總公司 李曉娟 Hsiaochuan.Li" w:date="2024-01-18T16:38:00Z"/>
                <w:rFonts w:ascii="新細明體" w:eastAsia="新細明體" w:hAnsi="新細明體" w:cs="新細明體"/>
                <w:b/>
                <w:bCs/>
                <w:sz w:val="24"/>
                <w:szCs w:val="24"/>
              </w:rPr>
            </w:pPr>
            <w:ins w:id="1349" w:author="總公司 李曉娟 Hsiaochuan.Li" w:date="2024-01-18T16:38:00Z">
              <w:r w:rsidRPr="00C8078C">
                <w:rPr>
                  <w:rFonts w:ascii="新細明體" w:eastAsia="新細明體" w:hAnsi="新細明體" w:cs="新細明體" w:hint="eastAsia"/>
                  <w:b/>
                  <w:bCs/>
                  <w:sz w:val="24"/>
                  <w:szCs w:val="24"/>
                </w:rPr>
                <w:t>安裝單位別</w:t>
              </w:r>
            </w:ins>
          </w:p>
        </w:tc>
        <w:tc>
          <w:tcPr>
            <w:tcW w:w="4374" w:type="dxa"/>
            <w:shd w:val="clear" w:color="auto" w:fill="EEECE1" w:themeFill="background2"/>
            <w:noWrap/>
            <w:vAlign w:val="center"/>
            <w:hideMark/>
          </w:tcPr>
          <w:p w14:paraId="1A7245CA" w14:textId="77777777" w:rsidR="00FB6331" w:rsidRPr="00C8078C" w:rsidRDefault="00FB6331" w:rsidP="00EA58C5">
            <w:pPr>
              <w:widowControl/>
              <w:autoSpaceDE/>
              <w:autoSpaceDN/>
              <w:jc w:val="center"/>
              <w:rPr>
                <w:ins w:id="1350" w:author="總公司 李曉娟 Hsiaochuan.Li" w:date="2024-01-18T16:38:00Z"/>
                <w:rFonts w:ascii="新細明體" w:eastAsia="新細明體" w:hAnsi="新細明體" w:cs="新細明體"/>
                <w:b/>
                <w:bCs/>
                <w:sz w:val="24"/>
                <w:szCs w:val="24"/>
              </w:rPr>
            </w:pPr>
            <w:ins w:id="1351" w:author="總公司 李曉娟 Hsiaochuan.Li" w:date="2024-01-18T16:38:00Z">
              <w:r w:rsidRPr="00C8078C">
                <w:rPr>
                  <w:rFonts w:ascii="新細明體" w:eastAsia="新細明體" w:hAnsi="新細明體" w:cs="新細明體" w:hint="eastAsia"/>
                  <w:b/>
                  <w:bCs/>
                  <w:sz w:val="24"/>
                  <w:szCs w:val="24"/>
                </w:rPr>
                <w:t>地址</w:t>
              </w:r>
            </w:ins>
          </w:p>
        </w:tc>
        <w:tc>
          <w:tcPr>
            <w:tcW w:w="1163" w:type="dxa"/>
            <w:shd w:val="clear" w:color="auto" w:fill="EEECE1" w:themeFill="background2"/>
            <w:vAlign w:val="center"/>
            <w:hideMark/>
          </w:tcPr>
          <w:p w14:paraId="2CEC0703" w14:textId="77777777" w:rsidR="00FB6331" w:rsidRPr="00C8078C" w:rsidRDefault="00FB6331" w:rsidP="00EA58C5">
            <w:pPr>
              <w:widowControl/>
              <w:autoSpaceDE/>
              <w:autoSpaceDN/>
              <w:jc w:val="center"/>
              <w:rPr>
                <w:ins w:id="1352" w:author="總公司 李曉娟 Hsiaochuan.Li" w:date="2024-01-18T16:38:00Z"/>
                <w:rFonts w:ascii="新細明體" w:eastAsia="新細明體" w:hAnsi="新細明體" w:cs="新細明體"/>
                <w:b/>
                <w:bCs/>
                <w:sz w:val="24"/>
                <w:szCs w:val="24"/>
              </w:rPr>
            </w:pPr>
            <w:ins w:id="1353" w:author="總公司 李曉娟 Hsiaochuan.Li" w:date="2024-01-18T16:38:00Z">
              <w:r w:rsidRPr="00C8078C">
                <w:rPr>
                  <w:rFonts w:ascii="新細明體" w:eastAsia="新細明體" w:hAnsi="新細明體" w:cs="新細明體" w:hint="eastAsia"/>
                  <w:b/>
                  <w:bCs/>
                  <w:sz w:val="24"/>
                  <w:szCs w:val="24"/>
                </w:rPr>
                <w:t>聯絡人</w:t>
              </w:r>
            </w:ins>
          </w:p>
        </w:tc>
        <w:tc>
          <w:tcPr>
            <w:tcW w:w="1509" w:type="dxa"/>
            <w:shd w:val="clear" w:color="auto" w:fill="EEECE1" w:themeFill="background2"/>
            <w:vAlign w:val="center"/>
            <w:hideMark/>
          </w:tcPr>
          <w:p w14:paraId="75D5D381" w14:textId="77777777" w:rsidR="00FB6331" w:rsidRPr="00C8078C" w:rsidRDefault="00FB6331" w:rsidP="00EA58C5">
            <w:pPr>
              <w:widowControl/>
              <w:autoSpaceDE/>
              <w:autoSpaceDN/>
              <w:jc w:val="center"/>
              <w:rPr>
                <w:ins w:id="1354" w:author="總公司 李曉娟 Hsiaochuan.Li" w:date="2024-01-18T16:38:00Z"/>
                <w:rFonts w:ascii="新細明體" w:eastAsia="新細明體" w:hAnsi="新細明體" w:cs="新細明體"/>
                <w:b/>
                <w:bCs/>
                <w:sz w:val="24"/>
                <w:szCs w:val="24"/>
              </w:rPr>
            </w:pPr>
            <w:ins w:id="1355" w:author="總公司 李曉娟 Hsiaochuan.Li" w:date="2024-01-18T16:38:00Z">
              <w:r w:rsidRPr="00C8078C">
                <w:rPr>
                  <w:rFonts w:ascii="新細明體" w:eastAsia="新細明體" w:hAnsi="新細明體" w:cs="新細明體" w:hint="eastAsia"/>
                  <w:b/>
                  <w:bCs/>
                  <w:sz w:val="24"/>
                  <w:szCs w:val="24"/>
                </w:rPr>
                <w:t>手機</w:t>
              </w:r>
            </w:ins>
          </w:p>
        </w:tc>
        <w:tc>
          <w:tcPr>
            <w:tcW w:w="1654" w:type="dxa"/>
            <w:shd w:val="clear" w:color="auto" w:fill="EEECE1" w:themeFill="background2"/>
            <w:vAlign w:val="center"/>
            <w:hideMark/>
          </w:tcPr>
          <w:p w14:paraId="271FFEC4" w14:textId="77777777" w:rsidR="00FB6331" w:rsidRPr="00C8078C" w:rsidRDefault="00FB6331" w:rsidP="00EA58C5">
            <w:pPr>
              <w:widowControl/>
              <w:autoSpaceDE/>
              <w:autoSpaceDN/>
              <w:jc w:val="center"/>
              <w:rPr>
                <w:ins w:id="1356" w:author="總公司 李曉娟 Hsiaochuan.Li" w:date="2024-01-18T16:38:00Z"/>
                <w:rFonts w:ascii="新細明體" w:eastAsia="新細明體" w:hAnsi="新細明體" w:cs="新細明體"/>
                <w:b/>
                <w:bCs/>
                <w:sz w:val="24"/>
                <w:szCs w:val="24"/>
              </w:rPr>
            </w:pPr>
            <w:ins w:id="1357" w:author="總公司 李曉娟 Hsiaochuan.Li" w:date="2024-01-18T16:38:00Z">
              <w:r w:rsidRPr="00C8078C">
                <w:rPr>
                  <w:rFonts w:ascii="新細明體" w:eastAsia="新細明體" w:hAnsi="新細明體" w:cs="新細明體" w:hint="eastAsia"/>
                  <w:b/>
                  <w:bCs/>
                  <w:sz w:val="24"/>
                  <w:szCs w:val="24"/>
                </w:rPr>
                <w:t>公司電話</w:t>
              </w:r>
            </w:ins>
          </w:p>
        </w:tc>
        <w:tc>
          <w:tcPr>
            <w:tcW w:w="3140" w:type="dxa"/>
            <w:shd w:val="clear" w:color="auto" w:fill="EEECE1" w:themeFill="background2"/>
            <w:noWrap/>
            <w:vAlign w:val="center"/>
            <w:hideMark/>
          </w:tcPr>
          <w:p w14:paraId="117D6545" w14:textId="77777777" w:rsidR="00FB6331" w:rsidRPr="00C8078C" w:rsidRDefault="00FB6331" w:rsidP="00EA58C5">
            <w:pPr>
              <w:widowControl/>
              <w:autoSpaceDE/>
              <w:autoSpaceDN/>
              <w:jc w:val="center"/>
              <w:rPr>
                <w:ins w:id="1358" w:author="總公司 李曉娟 Hsiaochuan.Li" w:date="2024-01-18T16:38:00Z"/>
                <w:rFonts w:ascii="新細明體" w:eastAsia="新細明體" w:hAnsi="新細明體" w:cs="新細明體"/>
                <w:b/>
                <w:bCs/>
                <w:sz w:val="24"/>
                <w:szCs w:val="24"/>
              </w:rPr>
            </w:pPr>
            <w:ins w:id="1359" w:author="總公司 李曉娟 Hsiaochuan.Li" w:date="2024-01-18T16:38:00Z">
              <w:r w:rsidRPr="00C8078C">
                <w:rPr>
                  <w:rFonts w:ascii="新細明體" w:eastAsia="新細明體" w:hAnsi="新細明體" w:cs="新細明體" w:hint="eastAsia"/>
                  <w:b/>
                  <w:bCs/>
                  <w:sz w:val="24"/>
                  <w:szCs w:val="24"/>
                </w:rPr>
                <w:t>E-Mail</w:t>
              </w:r>
            </w:ins>
          </w:p>
        </w:tc>
      </w:tr>
      <w:tr w:rsidR="00FB6331" w:rsidRPr="00C8078C" w14:paraId="48C19AB9" w14:textId="77777777" w:rsidTr="00E25164">
        <w:tblPrEx>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Change w:id="1360" w:author="總公司 李曉娟 Hsiaochuan.Li" w:date="2024-01-18T16:59:00Z">
            <w:tblPrEx>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
          </w:tblPrExChange>
        </w:tblPrEx>
        <w:trPr>
          <w:trHeight w:val="420"/>
          <w:ins w:id="1361" w:author="總公司 李曉娟 Hsiaochuan.Li" w:date="2024-01-18T16:38:00Z"/>
          <w:trPrChange w:id="1362" w:author="總公司 李曉娟 Hsiaochuan.Li" w:date="2024-01-18T16:59:00Z">
            <w:trPr>
              <w:gridBefore w:val="1"/>
              <w:trHeight w:val="420"/>
            </w:trPr>
          </w:trPrChange>
        </w:trPr>
        <w:tc>
          <w:tcPr>
            <w:tcW w:w="700" w:type="dxa"/>
            <w:shd w:val="clear" w:color="auto" w:fill="auto"/>
            <w:noWrap/>
            <w:vAlign w:val="center"/>
            <w:hideMark/>
            <w:tcPrChange w:id="1363" w:author="總公司 李曉娟 Hsiaochuan.Li" w:date="2024-01-18T16:59:00Z">
              <w:tcPr>
                <w:tcW w:w="700" w:type="dxa"/>
                <w:gridSpan w:val="2"/>
                <w:tcBorders>
                  <w:top w:val="nil"/>
                  <w:left w:val="single" w:sz="8" w:space="0" w:color="auto"/>
                  <w:bottom w:val="single" w:sz="8" w:space="0" w:color="auto"/>
                  <w:right w:val="single" w:sz="8" w:space="0" w:color="auto"/>
                </w:tcBorders>
                <w:shd w:val="clear" w:color="auto" w:fill="auto"/>
                <w:noWrap/>
                <w:vAlign w:val="center"/>
                <w:hideMark/>
              </w:tcPr>
            </w:tcPrChange>
          </w:tcPr>
          <w:p w14:paraId="57164626" w14:textId="4D338FA1" w:rsidR="00FB6331" w:rsidRPr="00C8078C" w:rsidRDefault="00FB6331" w:rsidP="00EA58C5">
            <w:pPr>
              <w:widowControl/>
              <w:autoSpaceDE/>
              <w:autoSpaceDN/>
              <w:jc w:val="center"/>
              <w:rPr>
                <w:ins w:id="1364" w:author="總公司 李曉娟 Hsiaochuan.Li" w:date="2024-01-18T16:38:00Z"/>
                <w:rFonts w:ascii="新細明體" w:eastAsia="新細明體" w:hAnsi="新細明體" w:cs="新細明體"/>
                <w:color w:val="000000"/>
                <w:sz w:val="24"/>
                <w:szCs w:val="24"/>
              </w:rPr>
            </w:pPr>
            <w:ins w:id="1365" w:author="總公司 李曉娟 Hsiaochuan.Li" w:date="2024-01-18T16:38:00Z">
              <w:r>
                <w:rPr>
                  <w:rFonts w:ascii="新細明體" w:eastAsia="新細明體" w:hAnsi="新細明體" w:cs="新細明體" w:hint="eastAsia"/>
                  <w:color w:val="000000"/>
                  <w:sz w:val="24"/>
                  <w:szCs w:val="24"/>
                </w:rPr>
                <w:t>1</w:t>
              </w:r>
            </w:ins>
          </w:p>
        </w:tc>
        <w:tc>
          <w:tcPr>
            <w:tcW w:w="1600" w:type="dxa"/>
            <w:shd w:val="clear" w:color="auto" w:fill="auto"/>
            <w:noWrap/>
            <w:vAlign w:val="center"/>
            <w:hideMark/>
            <w:tcPrChange w:id="1366" w:author="總公司 李曉娟 Hsiaochuan.Li" w:date="2024-01-18T16:59:00Z">
              <w:tcPr>
                <w:tcW w:w="1600" w:type="dxa"/>
                <w:gridSpan w:val="2"/>
                <w:tcBorders>
                  <w:top w:val="nil"/>
                  <w:left w:val="nil"/>
                  <w:bottom w:val="single" w:sz="8" w:space="0" w:color="auto"/>
                  <w:right w:val="single" w:sz="8" w:space="0" w:color="auto"/>
                </w:tcBorders>
                <w:shd w:val="clear" w:color="auto" w:fill="auto"/>
                <w:noWrap/>
                <w:vAlign w:val="center"/>
                <w:hideMark/>
              </w:tcPr>
            </w:tcPrChange>
          </w:tcPr>
          <w:p w14:paraId="0C8E09D5" w14:textId="7C8088A4" w:rsidR="00FB6331" w:rsidRPr="00C8078C" w:rsidRDefault="00FB6331" w:rsidP="00EA58C5">
            <w:pPr>
              <w:widowControl/>
              <w:autoSpaceDE/>
              <w:autoSpaceDN/>
              <w:jc w:val="both"/>
              <w:rPr>
                <w:ins w:id="1367" w:author="總公司 李曉娟 Hsiaochuan.Li" w:date="2024-01-18T16:38:00Z"/>
                <w:rFonts w:ascii="新細明體" w:eastAsia="新細明體" w:hAnsi="新細明體" w:cs="新細明體"/>
                <w:color w:val="000000"/>
                <w:sz w:val="24"/>
                <w:szCs w:val="24"/>
              </w:rPr>
            </w:pPr>
            <w:ins w:id="1368" w:author="總公司 李曉娟 Hsiaochuan.Li" w:date="2024-01-18T16:38:00Z">
              <w:r>
                <w:rPr>
                  <w:rFonts w:ascii="新細明體" w:eastAsia="新細明體" w:hAnsi="新細明體" w:cs="新細明體" w:hint="eastAsia"/>
                  <w:color w:val="000000"/>
                  <w:sz w:val="24"/>
                  <w:szCs w:val="24"/>
                </w:rPr>
                <w:t>達</w:t>
              </w:r>
            </w:ins>
            <w:ins w:id="1369" w:author="總公司 李曉娟 Hsiaochuan.Li" w:date="2024-01-18T16:39:00Z">
              <w:r>
                <w:rPr>
                  <w:rFonts w:ascii="新細明體" w:eastAsia="新細明體" w:hAnsi="新細明體" w:cs="新細明體" w:hint="eastAsia"/>
                  <w:color w:val="000000"/>
                  <w:sz w:val="24"/>
                  <w:szCs w:val="24"/>
                </w:rPr>
                <w:t>和</w:t>
              </w:r>
            </w:ins>
            <w:ins w:id="1370" w:author="總公司 李曉娟 Hsiaochuan.Li" w:date="2024-01-18T16:38:00Z">
              <w:r w:rsidRPr="00C8078C">
                <w:rPr>
                  <w:rFonts w:ascii="新細明體" w:eastAsia="新細明體" w:hAnsi="新細明體" w:cs="新細明體" w:hint="eastAsia"/>
                  <w:color w:val="000000"/>
                  <w:sz w:val="24"/>
                  <w:szCs w:val="24"/>
                </w:rPr>
                <w:t>大發</w:t>
              </w:r>
            </w:ins>
          </w:p>
        </w:tc>
        <w:tc>
          <w:tcPr>
            <w:tcW w:w="4374" w:type="dxa"/>
            <w:shd w:val="clear" w:color="auto" w:fill="auto"/>
            <w:noWrap/>
            <w:vAlign w:val="center"/>
            <w:hideMark/>
            <w:tcPrChange w:id="1371" w:author="總公司 李曉娟 Hsiaochuan.Li" w:date="2024-01-18T16:59:00Z">
              <w:tcPr>
                <w:tcW w:w="4374" w:type="dxa"/>
                <w:gridSpan w:val="2"/>
                <w:tcBorders>
                  <w:top w:val="nil"/>
                  <w:left w:val="nil"/>
                  <w:bottom w:val="single" w:sz="8" w:space="0" w:color="auto"/>
                  <w:right w:val="single" w:sz="8" w:space="0" w:color="auto"/>
                </w:tcBorders>
                <w:shd w:val="clear" w:color="auto" w:fill="auto"/>
                <w:noWrap/>
                <w:vAlign w:val="center"/>
                <w:hideMark/>
              </w:tcPr>
            </w:tcPrChange>
          </w:tcPr>
          <w:p w14:paraId="401BE4AE" w14:textId="77777777" w:rsidR="00FB6331" w:rsidRPr="00C8078C" w:rsidRDefault="00FB6331" w:rsidP="00EA58C5">
            <w:pPr>
              <w:widowControl/>
              <w:autoSpaceDE/>
              <w:autoSpaceDN/>
              <w:jc w:val="both"/>
              <w:rPr>
                <w:ins w:id="1372" w:author="總公司 李曉娟 Hsiaochuan.Li" w:date="2024-01-18T16:38:00Z"/>
                <w:rFonts w:ascii="新細明體" w:eastAsia="新細明體" w:hAnsi="新細明體" w:cs="新細明體"/>
                <w:color w:val="000000"/>
                <w:sz w:val="24"/>
                <w:szCs w:val="24"/>
              </w:rPr>
            </w:pPr>
            <w:ins w:id="1373" w:author="總公司 李曉娟 Hsiaochuan.Li" w:date="2024-01-18T16:38:00Z">
              <w:r w:rsidRPr="00C8078C">
                <w:rPr>
                  <w:rFonts w:ascii="新細明體" w:eastAsia="新細明體" w:hAnsi="新細明體" w:cs="新細明體" w:hint="eastAsia"/>
                  <w:color w:val="000000"/>
                  <w:sz w:val="24"/>
                  <w:szCs w:val="24"/>
                </w:rPr>
                <w:t>831高雄市大寮區華東路34號</w:t>
              </w:r>
            </w:ins>
          </w:p>
        </w:tc>
        <w:tc>
          <w:tcPr>
            <w:tcW w:w="1163" w:type="dxa"/>
            <w:shd w:val="clear" w:color="auto" w:fill="auto"/>
            <w:noWrap/>
            <w:vAlign w:val="center"/>
            <w:hideMark/>
            <w:tcPrChange w:id="1374" w:author="總公司 李曉娟 Hsiaochuan.Li" w:date="2024-01-18T16:59:00Z">
              <w:tcPr>
                <w:tcW w:w="1163" w:type="dxa"/>
                <w:gridSpan w:val="2"/>
                <w:tcBorders>
                  <w:top w:val="nil"/>
                  <w:left w:val="nil"/>
                  <w:bottom w:val="single" w:sz="8" w:space="0" w:color="auto"/>
                  <w:right w:val="single" w:sz="8" w:space="0" w:color="auto"/>
                </w:tcBorders>
                <w:shd w:val="clear" w:color="auto" w:fill="auto"/>
                <w:noWrap/>
                <w:vAlign w:val="center"/>
                <w:hideMark/>
              </w:tcPr>
            </w:tcPrChange>
          </w:tcPr>
          <w:p w14:paraId="0920B8D0" w14:textId="77777777" w:rsidR="00FB6331" w:rsidRPr="00C8078C" w:rsidRDefault="00FB6331" w:rsidP="00EA58C5">
            <w:pPr>
              <w:widowControl/>
              <w:autoSpaceDE/>
              <w:autoSpaceDN/>
              <w:jc w:val="center"/>
              <w:rPr>
                <w:ins w:id="1375" w:author="總公司 李曉娟 Hsiaochuan.Li" w:date="2024-01-18T16:38:00Z"/>
                <w:rFonts w:ascii="新細明體" w:eastAsia="新細明體" w:hAnsi="新細明體" w:cs="新細明體"/>
                <w:color w:val="000000"/>
                <w:sz w:val="24"/>
                <w:szCs w:val="24"/>
              </w:rPr>
            </w:pPr>
            <w:ins w:id="1376" w:author="總公司 李曉娟 Hsiaochuan.Li" w:date="2024-01-18T16:38:00Z">
              <w:r w:rsidRPr="00C8078C">
                <w:rPr>
                  <w:rFonts w:ascii="新細明體" w:eastAsia="新細明體" w:hAnsi="新細明體" w:cs="新細明體" w:hint="eastAsia"/>
                  <w:color w:val="000000"/>
                  <w:sz w:val="24"/>
                  <w:szCs w:val="24"/>
                </w:rPr>
                <w:t>林俊鴻</w:t>
              </w:r>
            </w:ins>
          </w:p>
        </w:tc>
        <w:tc>
          <w:tcPr>
            <w:tcW w:w="1509" w:type="dxa"/>
            <w:shd w:val="clear" w:color="auto" w:fill="auto"/>
            <w:noWrap/>
            <w:vAlign w:val="center"/>
            <w:hideMark/>
            <w:tcPrChange w:id="1377" w:author="總公司 李曉娟 Hsiaochuan.Li" w:date="2024-01-18T16:59:00Z">
              <w:tcPr>
                <w:tcW w:w="1324" w:type="dxa"/>
                <w:tcBorders>
                  <w:top w:val="nil"/>
                  <w:left w:val="nil"/>
                  <w:bottom w:val="single" w:sz="8" w:space="0" w:color="auto"/>
                  <w:right w:val="single" w:sz="8" w:space="0" w:color="auto"/>
                </w:tcBorders>
                <w:shd w:val="clear" w:color="auto" w:fill="auto"/>
                <w:noWrap/>
                <w:vAlign w:val="center"/>
                <w:hideMark/>
              </w:tcPr>
            </w:tcPrChange>
          </w:tcPr>
          <w:p w14:paraId="475EAF9F" w14:textId="77777777" w:rsidR="00FB6331" w:rsidRPr="00C8078C" w:rsidRDefault="00FB6331" w:rsidP="00EA58C5">
            <w:pPr>
              <w:widowControl/>
              <w:autoSpaceDE/>
              <w:autoSpaceDN/>
              <w:rPr>
                <w:ins w:id="1378" w:author="總公司 李曉娟 Hsiaochuan.Li" w:date="2024-01-18T16:38:00Z"/>
                <w:rFonts w:ascii="新細明體" w:eastAsia="新細明體" w:hAnsi="新細明體" w:cs="新細明體"/>
                <w:color w:val="000000"/>
                <w:sz w:val="24"/>
                <w:szCs w:val="24"/>
              </w:rPr>
            </w:pPr>
            <w:ins w:id="1379" w:author="總公司 李曉娟 Hsiaochuan.Li" w:date="2024-01-18T16:38:00Z">
              <w:r w:rsidRPr="00C8078C">
                <w:rPr>
                  <w:rFonts w:ascii="新細明體" w:eastAsia="新細明體" w:hAnsi="新細明體" w:cs="新細明體" w:hint="eastAsia"/>
                  <w:color w:val="000000"/>
                  <w:sz w:val="24"/>
                  <w:szCs w:val="24"/>
                </w:rPr>
                <w:t>0923827127</w:t>
              </w:r>
            </w:ins>
          </w:p>
        </w:tc>
        <w:tc>
          <w:tcPr>
            <w:tcW w:w="1654" w:type="dxa"/>
            <w:shd w:val="clear" w:color="auto" w:fill="auto"/>
            <w:noWrap/>
            <w:vAlign w:val="center"/>
            <w:hideMark/>
            <w:tcPrChange w:id="1380" w:author="總公司 李曉娟 Hsiaochuan.Li" w:date="2024-01-18T16:59:00Z">
              <w:tcPr>
                <w:tcW w:w="1839" w:type="dxa"/>
                <w:gridSpan w:val="3"/>
                <w:tcBorders>
                  <w:top w:val="nil"/>
                  <w:left w:val="nil"/>
                  <w:bottom w:val="single" w:sz="8" w:space="0" w:color="auto"/>
                  <w:right w:val="single" w:sz="8" w:space="0" w:color="auto"/>
                </w:tcBorders>
                <w:shd w:val="clear" w:color="auto" w:fill="auto"/>
                <w:noWrap/>
                <w:vAlign w:val="center"/>
                <w:hideMark/>
              </w:tcPr>
            </w:tcPrChange>
          </w:tcPr>
          <w:p w14:paraId="1684391C" w14:textId="77777777" w:rsidR="00FB6331" w:rsidRPr="00C8078C" w:rsidRDefault="00FB6331" w:rsidP="00EA58C5">
            <w:pPr>
              <w:widowControl/>
              <w:autoSpaceDE/>
              <w:autoSpaceDN/>
              <w:rPr>
                <w:ins w:id="1381" w:author="總公司 李曉娟 Hsiaochuan.Li" w:date="2024-01-18T16:38:00Z"/>
                <w:rFonts w:ascii="新細明體" w:eastAsia="新細明體" w:hAnsi="新細明體" w:cs="新細明體"/>
                <w:color w:val="000000"/>
                <w:sz w:val="24"/>
                <w:szCs w:val="24"/>
              </w:rPr>
            </w:pPr>
            <w:ins w:id="1382" w:author="總公司 李曉娟 Hsiaochuan.Li" w:date="2024-01-18T16:38:00Z">
              <w:r w:rsidRPr="00C8078C">
                <w:rPr>
                  <w:rFonts w:ascii="新細明體" w:eastAsia="新細明體" w:hAnsi="新細明體" w:cs="新細明體" w:hint="eastAsia"/>
                  <w:color w:val="000000"/>
                  <w:sz w:val="24"/>
                  <w:szCs w:val="24"/>
                </w:rPr>
                <w:t>07-787-1820</w:t>
              </w:r>
            </w:ins>
          </w:p>
        </w:tc>
        <w:tc>
          <w:tcPr>
            <w:tcW w:w="3140" w:type="dxa"/>
            <w:shd w:val="clear" w:color="auto" w:fill="auto"/>
            <w:noWrap/>
            <w:vAlign w:val="center"/>
            <w:hideMark/>
            <w:tcPrChange w:id="1383" w:author="總公司 李曉娟 Hsiaochuan.Li" w:date="2024-01-18T16:59:00Z">
              <w:tcPr>
                <w:tcW w:w="3140" w:type="dxa"/>
                <w:gridSpan w:val="2"/>
                <w:tcBorders>
                  <w:top w:val="nil"/>
                  <w:left w:val="nil"/>
                  <w:bottom w:val="single" w:sz="8" w:space="0" w:color="auto"/>
                  <w:right w:val="single" w:sz="8" w:space="0" w:color="auto"/>
                </w:tcBorders>
                <w:shd w:val="clear" w:color="auto" w:fill="auto"/>
                <w:noWrap/>
                <w:vAlign w:val="center"/>
                <w:hideMark/>
              </w:tcPr>
            </w:tcPrChange>
          </w:tcPr>
          <w:p w14:paraId="698FB28C" w14:textId="77777777" w:rsidR="00FB6331" w:rsidRPr="00C8078C" w:rsidRDefault="00FB6331" w:rsidP="00EA58C5">
            <w:pPr>
              <w:widowControl/>
              <w:autoSpaceDE/>
              <w:autoSpaceDN/>
              <w:rPr>
                <w:ins w:id="1384" w:author="總公司 李曉娟 Hsiaochuan.Li" w:date="2024-01-18T16:38:00Z"/>
                <w:rFonts w:ascii="新細明體" w:eastAsia="新細明體" w:hAnsi="新細明體" w:cs="新細明體"/>
                <w:color w:val="0563C1"/>
                <w:sz w:val="24"/>
                <w:szCs w:val="24"/>
                <w:u w:val="single"/>
              </w:rPr>
            </w:pPr>
            <w:ins w:id="1385" w:author="總公司 李曉娟 Hsiaochuan.Li" w:date="2024-01-18T16:38: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"mailto:dawson@tahoenergy.com.tw"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dawson@tahoenergy.com.tw</w:t>
              </w:r>
              <w:r w:rsidRPr="00C8078C">
                <w:rPr>
                  <w:rFonts w:ascii="新細明體" w:eastAsia="新細明體" w:hAnsi="新細明體" w:cs="新細明體"/>
                  <w:color w:val="0563C1"/>
                  <w:sz w:val="24"/>
                  <w:szCs w:val="24"/>
                  <w:u w:val="single"/>
                </w:rPr>
                <w:fldChar w:fldCharType="end"/>
              </w:r>
            </w:ins>
          </w:p>
        </w:tc>
      </w:tr>
    </w:tbl>
    <w:p w14:paraId="310B407D" w14:textId="77777777" w:rsidR="00FB6331" w:rsidRDefault="00FB6331">
      <w:pPr>
        <w:pStyle w:val="a3"/>
        <w:tabs>
          <w:tab w:val="left" w:pos="2327"/>
          <w:tab w:val="left" w:pos="3135"/>
          <w:tab w:val="left" w:pos="3944"/>
          <w:tab w:val="left" w:pos="4887"/>
          <w:tab w:val="left" w:pos="5823"/>
          <w:tab w:val="left" w:pos="6726"/>
          <w:tab w:val="left" w:pos="7662"/>
          <w:tab w:val="left" w:pos="8564"/>
        </w:tabs>
        <w:spacing w:line="400" w:lineRule="exact"/>
        <w:ind w:left="719"/>
        <w:rPr>
          <w:ins w:id="1386" w:author="總公司 李曉娟 Hsiaochuan.Li" w:date="2024-01-18T16:36:00Z"/>
          <w:rFonts w:ascii="標楷體" w:eastAsia="標楷體" w:hAnsi="標楷體"/>
        </w:rPr>
        <w:pPrChange w:id="1387" w:author="總公司 李曉娟 Hsiaochuan.Li" w:date="2024-01-18T16:38:00Z">
          <w:pPr>
            <w:pStyle w:val="a3"/>
            <w:numPr>
              <w:numId w:val="1"/>
            </w:numPr>
            <w:tabs>
              <w:tab w:val="left" w:pos="2327"/>
              <w:tab w:val="left" w:pos="3135"/>
              <w:tab w:val="left" w:pos="3944"/>
              <w:tab w:val="left" w:pos="4887"/>
              <w:tab w:val="left" w:pos="5823"/>
              <w:tab w:val="left" w:pos="6726"/>
              <w:tab w:val="left" w:pos="7662"/>
              <w:tab w:val="left" w:pos="8564"/>
            </w:tabs>
            <w:spacing w:line="400" w:lineRule="exact"/>
            <w:ind w:left="719" w:hanging="720"/>
          </w:pPr>
        </w:pPrChange>
      </w:pPr>
    </w:p>
    <w:p w14:paraId="556244D7" w14:textId="723494A5" w:rsidR="00531EEF" w:rsidRPr="00FB6331" w:rsidRDefault="00531EEF" w:rsidP="00531EEF">
      <w:pPr>
        <w:pStyle w:val="a3"/>
        <w:numPr>
          <w:ilvl w:val="0"/>
          <w:numId w:val="1"/>
        </w:numPr>
        <w:tabs>
          <w:tab w:val="left" w:pos="2327"/>
          <w:tab w:val="left" w:pos="3135"/>
          <w:tab w:val="left" w:pos="3944"/>
          <w:tab w:val="left" w:pos="4887"/>
          <w:tab w:val="left" w:pos="5823"/>
          <w:tab w:val="left" w:pos="6726"/>
          <w:tab w:val="left" w:pos="7662"/>
          <w:tab w:val="left" w:pos="8564"/>
        </w:tabs>
        <w:spacing w:line="400" w:lineRule="exact"/>
        <w:rPr>
          <w:ins w:id="1388" w:author="總公司 李曉娟 Hsiaochuan.Li" w:date="2024-01-18T16:42:00Z"/>
          <w:rFonts w:ascii="標楷體" w:eastAsia="標楷體" w:hAnsi="標楷體"/>
          <w:rPrChange w:id="1389" w:author="總公司 李曉娟 Hsiaochuan.Li" w:date="2024-01-18T16:42:00Z">
            <w:rPr>
              <w:ins w:id="1390" w:author="總公司 李曉娟 Hsiaochuan.Li" w:date="2024-01-18T16:42:00Z"/>
              <w:rFonts w:ascii="標楷體" w:eastAsia="標楷體" w:hAnsi="標楷體"/>
              <w:spacing w:val="21"/>
            </w:rPr>
          </w:rPrChange>
        </w:rPr>
      </w:pPr>
      <w:ins w:id="1391" w:author="總公司 李曉娟 Hsiaochuan.Li" w:date="2024-01-18T16:36:00Z">
        <w:r>
          <w:rPr>
            <w:rFonts w:ascii="標楷體" w:eastAsia="標楷體" w:hAnsi="標楷體" w:hint="eastAsia"/>
          </w:rPr>
          <w:t>達和技術服務股份有限公司</w:t>
        </w:r>
      </w:ins>
      <w:ins w:id="1392" w:author="總公司 李曉娟 Hsiaochuan.Li" w:date="2024-01-18T16:41:00Z">
        <w:r w:rsidR="00FB6331">
          <w:rPr>
            <w:rFonts w:ascii="標楷體" w:eastAsia="標楷體" w:hAnsi="標楷體" w:hint="eastAsia"/>
            <w:lang w:eastAsia="zh-HK"/>
          </w:rPr>
          <w:t>(</w:t>
        </w:r>
        <w:r w:rsidR="00FB6331">
          <w:rPr>
            <w:rFonts w:ascii="標楷體" w:eastAsia="標楷體" w:hAnsi="標楷體" w:hint="eastAsia"/>
          </w:rPr>
          <w:t>訂貨單號PR-DG-</w:t>
        </w:r>
      </w:ins>
      <w:ins w:id="1393" w:author="總公司 李曉娟 Hsiaochuan.Li" w:date="2024-01-18T16:42:00Z">
        <w:r w:rsidR="00FB6331">
          <w:rPr>
            <w:rFonts w:ascii="標楷體" w:eastAsia="標楷體" w:hAnsi="標楷體"/>
          </w:rPr>
          <w:t>O</w:t>
        </w:r>
        <w:proofErr w:type="gramStart"/>
        <w:r w:rsidR="00FB6331">
          <w:rPr>
            <w:rFonts w:ascii="標楷體" w:eastAsia="標楷體" w:hAnsi="標楷體"/>
          </w:rPr>
          <w:t>—</w:t>
        </w:r>
        <w:proofErr w:type="gramEnd"/>
        <w:r w:rsidR="00FB6331">
          <w:rPr>
            <w:rFonts w:ascii="標楷體" w:eastAsia="標楷體" w:hAnsi="標楷體"/>
          </w:rPr>
          <w:t>2023-04-003</w:t>
        </w:r>
      </w:ins>
      <w:ins w:id="1394" w:author="總公司 李曉娟 Hsiaochuan.Li" w:date="2024-01-18T16:41:00Z">
        <w:r w:rsidR="00FB6331">
          <w:rPr>
            <w:rFonts w:ascii="標楷體" w:eastAsia="標楷體" w:hAnsi="標楷體" w:hint="eastAsia"/>
          </w:rPr>
          <w:t>，設備</w:t>
        </w:r>
      </w:ins>
      <w:proofErr w:type="spellStart"/>
      <w:ins w:id="1395" w:author="總公司 李曉娟 Hsiaochuan.Li" w:date="2024-01-18T16:42:00Z">
        <w:r w:rsidR="00FB6331" w:rsidRPr="003F41B9">
          <w:rPr>
            <w:rFonts w:ascii="標楷體" w:eastAsia="標楷體" w:hAnsi="標楷體"/>
            <w:spacing w:val="21"/>
          </w:rPr>
          <w:t>Fortigate</w:t>
        </w:r>
        <w:proofErr w:type="spellEnd"/>
        <w:r w:rsidR="00FB6331" w:rsidRPr="003F41B9">
          <w:rPr>
            <w:rFonts w:ascii="標楷體" w:eastAsia="標楷體" w:hAnsi="標楷體"/>
            <w:spacing w:val="21"/>
          </w:rPr>
          <w:t xml:space="preserve"> 40F </w:t>
        </w:r>
        <w:r w:rsidR="00FB6331">
          <w:rPr>
            <w:rFonts w:ascii="標楷體" w:eastAsia="標楷體" w:hAnsi="標楷體" w:hint="eastAsia"/>
            <w:spacing w:val="21"/>
          </w:rPr>
          <w:t>1</w:t>
        </w:r>
        <w:r w:rsidR="00FB6331" w:rsidRPr="003F41B9">
          <w:rPr>
            <w:rFonts w:ascii="標楷體" w:eastAsia="標楷體" w:hAnsi="標楷體"/>
            <w:spacing w:val="21"/>
          </w:rPr>
          <w:t>台</w:t>
        </w:r>
        <w:r w:rsidR="00FB6331">
          <w:rPr>
            <w:rFonts w:ascii="標楷體" w:eastAsia="標楷體" w:hAnsi="標楷體" w:hint="eastAsia"/>
            <w:spacing w:val="21"/>
          </w:rPr>
          <w:t>)</w:t>
        </w:r>
      </w:ins>
    </w:p>
    <w:tbl>
      <w:tblPr>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00"/>
        <w:gridCol w:w="1600"/>
        <w:gridCol w:w="4374"/>
        <w:gridCol w:w="1163"/>
        <w:gridCol w:w="1509"/>
        <w:gridCol w:w="1654"/>
        <w:gridCol w:w="3140"/>
        <w:tblGridChange w:id="1396">
          <w:tblGrid>
            <w:gridCol w:w="5"/>
            <w:gridCol w:w="695"/>
            <w:gridCol w:w="5"/>
            <w:gridCol w:w="1595"/>
            <w:gridCol w:w="5"/>
            <w:gridCol w:w="4369"/>
            <w:gridCol w:w="5"/>
            <w:gridCol w:w="1158"/>
            <w:gridCol w:w="5"/>
            <w:gridCol w:w="1324"/>
            <w:gridCol w:w="180"/>
            <w:gridCol w:w="1654"/>
            <w:gridCol w:w="5"/>
            <w:gridCol w:w="3135"/>
            <w:gridCol w:w="5"/>
          </w:tblGrid>
        </w:tblGridChange>
      </w:tblGrid>
      <w:tr w:rsidR="00E25164" w:rsidRPr="00C8078C" w14:paraId="63D3D9ED" w14:textId="77777777" w:rsidTr="00E25164">
        <w:trPr>
          <w:trHeight w:val="405"/>
          <w:ins w:id="1397" w:author="總公司 李曉娟 Hsiaochuan.Li" w:date="2024-01-18T16:43:00Z"/>
        </w:trPr>
        <w:tc>
          <w:tcPr>
            <w:tcW w:w="700" w:type="dxa"/>
            <w:shd w:val="clear" w:color="auto" w:fill="EEECE1" w:themeFill="background2"/>
            <w:noWrap/>
            <w:vAlign w:val="center"/>
            <w:hideMark/>
          </w:tcPr>
          <w:p w14:paraId="4780331B" w14:textId="77777777" w:rsidR="00FB6331" w:rsidRPr="00C8078C" w:rsidRDefault="00FB6331" w:rsidP="00EA58C5">
            <w:pPr>
              <w:widowControl/>
              <w:autoSpaceDE/>
              <w:autoSpaceDN/>
              <w:jc w:val="center"/>
              <w:rPr>
                <w:ins w:id="1398" w:author="總公司 李曉娟 Hsiaochuan.Li" w:date="2024-01-18T16:43:00Z"/>
                <w:rFonts w:ascii="新細明體" w:eastAsia="新細明體" w:hAnsi="新細明體" w:cs="新細明體"/>
                <w:b/>
                <w:bCs/>
                <w:sz w:val="24"/>
                <w:szCs w:val="24"/>
              </w:rPr>
            </w:pPr>
            <w:ins w:id="1399" w:author="總公司 李曉娟 Hsiaochuan.Li" w:date="2024-01-18T16:43:00Z">
              <w:r w:rsidRPr="00C8078C">
                <w:rPr>
                  <w:rFonts w:ascii="新細明體" w:eastAsia="新細明體" w:hAnsi="新細明體" w:cs="新細明體" w:hint="eastAsia"/>
                  <w:b/>
                  <w:bCs/>
                  <w:sz w:val="24"/>
                  <w:szCs w:val="24"/>
                </w:rPr>
                <w:t>序號</w:t>
              </w:r>
            </w:ins>
          </w:p>
        </w:tc>
        <w:tc>
          <w:tcPr>
            <w:tcW w:w="1600" w:type="dxa"/>
            <w:shd w:val="clear" w:color="auto" w:fill="EEECE1" w:themeFill="background2"/>
            <w:noWrap/>
            <w:vAlign w:val="center"/>
            <w:hideMark/>
          </w:tcPr>
          <w:p w14:paraId="1C357711" w14:textId="77777777" w:rsidR="00FB6331" w:rsidRPr="00C8078C" w:rsidRDefault="00FB6331" w:rsidP="00EA58C5">
            <w:pPr>
              <w:widowControl/>
              <w:autoSpaceDE/>
              <w:autoSpaceDN/>
              <w:jc w:val="center"/>
              <w:rPr>
                <w:ins w:id="1400" w:author="總公司 李曉娟 Hsiaochuan.Li" w:date="2024-01-18T16:43:00Z"/>
                <w:rFonts w:ascii="新細明體" w:eastAsia="新細明體" w:hAnsi="新細明體" w:cs="新細明體"/>
                <w:b/>
                <w:bCs/>
                <w:sz w:val="24"/>
                <w:szCs w:val="24"/>
              </w:rPr>
            </w:pPr>
            <w:ins w:id="1401" w:author="總公司 李曉娟 Hsiaochuan.Li" w:date="2024-01-18T16:43:00Z">
              <w:r w:rsidRPr="00C8078C">
                <w:rPr>
                  <w:rFonts w:ascii="新細明體" w:eastAsia="新細明體" w:hAnsi="新細明體" w:cs="新細明體" w:hint="eastAsia"/>
                  <w:b/>
                  <w:bCs/>
                  <w:sz w:val="24"/>
                  <w:szCs w:val="24"/>
                </w:rPr>
                <w:t>安裝單位別</w:t>
              </w:r>
            </w:ins>
          </w:p>
        </w:tc>
        <w:tc>
          <w:tcPr>
            <w:tcW w:w="4374" w:type="dxa"/>
            <w:shd w:val="clear" w:color="auto" w:fill="EEECE1" w:themeFill="background2"/>
            <w:noWrap/>
            <w:vAlign w:val="center"/>
            <w:hideMark/>
          </w:tcPr>
          <w:p w14:paraId="4A257C00" w14:textId="77777777" w:rsidR="00FB6331" w:rsidRPr="00C8078C" w:rsidRDefault="00FB6331" w:rsidP="00EA58C5">
            <w:pPr>
              <w:widowControl/>
              <w:autoSpaceDE/>
              <w:autoSpaceDN/>
              <w:jc w:val="center"/>
              <w:rPr>
                <w:ins w:id="1402" w:author="總公司 李曉娟 Hsiaochuan.Li" w:date="2024-01-18T16:43:00Z"/>
                <w:rFonts w:ascii="新細明體" w:eastAsia="新細明體" w:hAnsi="新細明體" w:cs="新細明體"/>
                <w:b/>
                <w:bCs/>
                <w:sz w:val="24"/>
                <w:szCs w:val="24"/>
              </w:rPr>
            </w:pPr>
            <w:ins w:id="1403" w:author="總公司 李曉娟 Hsiaochuan.Li" w:date="2024-01-18T16:43:00Z">
              <w:r w:rsidRPr="00C8078C">
                <w:rPr>
                  <w:rFonts w:ascii="新細明體" w:eastAsia="新細明體" w:hAnsi="新細明體" w:cs="新細明體" w:hint="eastAsia"/>
                  <w:b/>
                  <w:bCs/>
                  <w:sz w:val="24"/>
                  <w:szCs w:val="24"/>
                </w:rPr>
                <w:t>地址</w:t>
              </w:r>
            </w:ins>
          </w:p>
        </w:tc>
        <w:tc>
          <w:tcPr>
            <w:tcW w:w="1163" w:type="dxa"/>
            <w:shd w:val="clear" w:color="auto" w:fill="EEECE1" w:themeFill="background2"/>
            <w:vAlign w:val="center"/>
            <w:hideMark/>
          </w:tcPr>
          <w:p w14:paraId="1B12E804" w14:textId="77777777" w:rsidR="00FB6331" w:rsidRPr="00C8078C" w:rsidRDefault="00FB6331" w:rsidP="00EA58C5">
            <w:pPr>
              <w:widowControl/>
              <w:autoSpaceDE/>
              <w:autoSpaceDN/>
              <w:jc w:val="center"/>
              <w:rPr>
                <w:ins w:id="1404" w:author="總公司 李曉娟 Hsiaochuan.Li" w:date="2024-01-18T16:43:00Z"/>
                <w:rFonts w:ascii="新細明體" w:eastAsia="新細明體" w:hAnsi="新細明體" w:cs="新細明體"/>
                <w:b/>
                <w:bCs/>
                <w:sz w:val="24"/>
                <w:szCs w:val="24"/>
              </w:rPr>
            </w:pPr>
            <w:ins w:id="1405" w:author="總公司 李曉娟 Hsiaochuan.Li" w:date="2024-01-18T16:43:00Z">
              <w:r w:rsidRPr="00C8078C">
                <w:rPr>
                  <w:rFonts w:ascii="新細明體" w:eastAsia="新細明體" w:hAnsi="新細明體" w:cs="新細明體" w:hint="eastAsia"/>
                  <w:b/>
                  <w:bCs/>
                  <w:sz w:val="24"/>
                  <w:szCs w:val="24"/>
                </w:rPr>
                <w:t>聯絡人</w:t>
              </w:r>
            </w:ins>
          </w:p>
        </w:tc>
        <w:tc>
          <w:tcPr>
            <w:tcW w:w="1509" w:type="dxa"/>
            <w:shd w:val="clear" w:color="auto" w:fill="EEECE1" w:themeFill="background2"/>
            <w:vAlign w:val="center"/>
            <w:hideMark/>
          </w:tcPr>
          <w:p w14:paraId="3F5B9707" w14:textId="77777777" w:rsidR="00FB6331" w:rsidRPr="00C8078C" w:rsidRDefault="00FB6331" w:rsidP="00EA58C5">
            <w:pPr>
              <w:widowControl/>
              <w:autoSpaceDE/>
              <w:autoSpaceDN/>
              <w:jc w:val="center"/>
              <w:rPr>
                <w:ins w:id="1406" w:author="總公司 李曉娟 Hsiaochuan.Li" w:date="2024-01-18T16:43:00Z"/>
                <w:rFonts w:ascii="新細明體" w:eastAsia="新細明體" w:hAnsi="新細明體" w:cs="新細明體"/>
                <w:b/>
                <w:bCs/>
                <w:sz w:val="24"/>
                <w:szCs w:val="24"/>
              </w:rPr>
            </w:pPr>
            <w:ins w:id="1407" w:author="總公司 李曉娟 Hsiaochuan.Li" w:date="2024-01-18T16:43:00Z">
              <w:r w:rsidRPr="00C8078C">
                <w:rPr>
                  <w:rFonts w:ascii="新細明體" w:eastAsia="新細明體" w:hAnsi="新細明體" w:cs="新細明體" w:hint="eastAsia"/>
                  <w:b/>
                  <w:bCs/>
                  <w:sz w:val="24"/>
                  <w:szCs w:val="24"/>
                </w:rPr>
                <w:t>手機</w:t>
              </w:r>
            </w:ins>
          </w:p>
        </w:tc>
        <w:tc>
          <w:tcPr>
            <w:tcW w:w="1654" w:type="dxa"/>
            <w:shd w:val="clear" w:color="auto" w:fill="EEECE1" w:themeFill="background2"/>
            <w:vAlign w:val="center"/>
            <w:hideMark/>
          </w:tcPr>
          <w:p w14:paraId="37BDBC83" w14:textId="77777777" w:rsidR="00FB6331" w:rsidRPr="00C8078C" w:rsidRDefault="00FB6331" w:rsidP="00EA58C5">
            <w:pPr>
              <w:widowControl/>
              <w:autoSpaceDE/>
              <w:autoSpaceDN/>
              <w:jc w:val="center"/>
              <w:rPr>
                <w:ins w:id="1408" w:author="總公司 李曉娟 Hsiaochuan.Li" w:date="2024-01-18T16:43:00Z"/>
                <w:rFonts w:ascii="新細明體" w:eastAsia="新細明體" w:hAnsi="新細明體" w:cs="新細明體"/>
                <w:b/>
                <w:bCs/>
                <w:sz w:val="24"/>
                <w:szCs w:val="24"/>
              </w:rPr>
            </w:pPr>
            <w:ins w:id="1409" w:author="總公司 李曉娟 Hsiaochuan.Li" w:date="2024-01-18T16:43:00Z">
              <w:r w:rsidRPr="00C8078C">
                <w:rPr>
                  <w:rFonts w:ascii="新細明體" w:eastAsia="新細明體" w:hAnsi="新細明體" w:cs="新細明體" w:hint="eastAsia"/>
                  <w:b/>
                  <w:bCs/>
                  <w:sz w:val="24"/>
                  <w:szCs w:val="24"/>
                </w:rPr>
                <w:t>公司電話</w:t>
              </w:r>
            </w:ins>
          </w:p>
        </w:tc>
        <w:tc>
          <w:tcPr>
            <w:tcW w:w="3140" w:type="dxa"/>
            <w:shd w:val="clear" w:color="auto" w:fill="EEECE1" w:themeFill="background2"/>
            <w:noWrap/>
            <w:vAlign w:val="center"/>
            <w:hideMark/>
          </w:tcPr>
          <w:p w14:paraId="04F5C6AF" w14:textId="77777777" w:rsidR="00FB6331" w:rsidRPr="00C8078C" w:rsidRDefault="00FB6331" w:rsidP="00EA58C5">
            <w:pPr>
              <w:widowControl/>
              <w:autoSpaceDE/>
              <w:autoSpaceDN/>
              <w:jc w:val="center"/>
              <w:rPr>
                <w:ins w:id="1410" w:author="總公司 李曉娟 Hsiaochuan.Li" w:date="2024-01-18T16:43:00Z"/>
                <w:rFonts w:ascii="新細明體" w:eastAsia="新細明體" w:hAnsi="新細明體" w:cs="新細明體"/>
                <w:b/>
                <w:bCs/>
                <w:sz w:val="24"/>
                <w:szCs w:val="24"/>
              </w:rPr>
            </w:pPr>
            <w:ins w:id="1411" w:author="總公司 李曉娟 Hsiaochuan.Li" w:date="2024-01-18T16:43:00Z">
              <w:r w:rsidRPr="00C8078C">
                <w:rPr>
                  <w:rFonts w:ascii="新細明體" w:eastAsia="新細明體" w:hAnsi="新細明體" w:cs="新細明體" w:hint="eastAsia"/>
                  <w:b/>
                  <w:bCs/>
                  <w:sz w:val="24"/>
                  <w:szCs w:val="24"/>
                </w:rPr>
                <w:t>E-Mail</w:t>
              </w:r>
            </w:ins>
          </w:p>
        </w:tc>
      </w:tr>
      <w:tr w:rsidR="00FB6331" w:rsidRPr="00C8078C" w14:paraId="1B36E9EC" w14:textId="77777777" w:rsidTr="00E25164">
        <w:tblPrEx>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Change w:id="1412" w:author="總公司 李曉娟 Hsiaochuan.Li" w:date="2024-01-18T16:59:00Z">
            <w:tblPrEx>
              <w:tblW w:w="14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PrEx>
          </w:tblPrExChange>
        </w:tblPrEx>
        <w:trPr>
          <w:trHeight w:val="765"/>
          <w:ins w:id="1413" w:author="總公司 李曉娟 Hsiaochuan.Li" w:date="2024-01-18T16:43:00Z"/>
          <w:trPrChange w:id="1414" w:author="總公司 李曉娟 Hsiaochuan.Li" w:date="2024-01-18T16:59:00Z">
            <w:trPr>
              <w:gridBefore w:val="1"/>
              <w:trHeight w:val="765"/>
            </w:trPr>
          </w:trPrChange>
        </w:trPr>
        <w:tc>
          <w:tcPr>
            <w:tcW w:w="700" w:type="dxa"/>
            <w:shd w:val="clear" w:color="auto" w:fill="auto"/>
            <w:noWrap/>
            <w:vAlign w:val="center"/>
            <w:hideMark/>
            <w:tcPrChange w:id="1415" w:author="總公司 李曉娟 Hsiaochuan.Li" w:date="2024-01-18T16:59:00Z">
              <w:tcPr>
                <w:tcW w:w="700" w:type="dxa"/>
                <w:gridSpan w:val="2"/>
                <w:tcBorders>
                  <w:top w:val="nil"/>
                  <w:left w:val="single" w:sz="8" w:space="0" w:color="auto"/>
                  <w:bottom w:val="single" w:sz="8" w:space="0" w:color="B1A0C7"/>
                  <w:right w:val="single" w:sz="8" w:space="0" w:color="auto"/>
                </w:tcBorders>
                <w:shd w:val="clear" w:color="auto" w:fill="auto"/>
                <w:noWrap/>
                <w:vAlign w:val="center"/>
                <w:hideMark/>
              </w:tcPr>
            </w:tcPrChange>
          </w:tcPr>
          <w:p w14:paraId="3B4451E4" w14:textId="17039085" w:rsidR="00FB6331" w:rsidRPr="00C8078C" w:rsidRDefault="00FB6331" w:rsidP="00EA58C5">
            <w:pPr>
              <w:widowControl/>
              <w:autoSpaceDE/>
              <w:autoSpaceDN/>
              <w:jc w:val="center"/>
              <w:rPr>
                <w:ins w:id="1416" w:author="總公司 李曉娟 Hsiaochuan.Li" w:date="2024-01-18T16:43:00Z"/>
                <w:rFonts w:ascii="新細明體" w:eastAsia="新細明體" w:hAnsi="新細明體" w:cs="新細明體"/>
                <w:color w:val="000000"/>
                <w:sz w:val="24"/>
                <w:szCs w:val="24"/>
              </w:rPr>
            </w:pPr>
            <w:ins w:id="1417" w:author="總公司 李曉娟 Hsiaochuan.Li" w:date="2024-01-18T16:43:00Z">
              <w:r w:rsidRPr="00C8078C">
                <w:rPr>
                  <w:rFonts w:ascii="新細明體" w:eastAsia="新細明體" w:hAnsi="新細明體" w:cs="新細明體" w:hint="eastAsia"/>
                  <w:color w:val="000000"/>
                  <w:sz w:val="24"/>
                  <w:szCs w:val="24"/>
                </w:rPr>
                <w:t>1</w:t>
              </w:r>
            </w:ins>
          </w:p>
        </w:tc>
        <w:tc>
          <w:tcPr>
            <w:tcW w:w="1600" w:type="dxa"/>
            <w:shd w:val="clear" w:color="auto" w:fill="auto"/>
            <w:noWrap/>
            <w:vAlign w:val="center"/>
            <w:hideMark/>
            <w:tcPrChange w:id="1418" w:author="總公司 李曉娟 Hsiaochuan.Li" w:date="2024-01-18T16:59:00Z">
              <w:tcPr>
                <w:tcW w:w="1600" w:type="dxa"/>
                <w:gridSpan w:val="2"/>
                <w:tcBorders>
                  <w:top w:val="nil"/>
                  <w:left w:val="nil"/>
                  <w:bottom w:val="single" w:sz="8" w:space="0" w:color="B1A0C7"/>
                  <w:right w:val="single" w:sz="8" w:space="0" w:color="auto"/>
                </w:tcBorders>
                <w:shd w:val="clear" w:color="auto" w:fill="auto"/>
                <w:noWrap/>
                <w:vAlign w:val="center"/>
                <w:hideMark/>
              </w:tcPr>
            </w:tcPrChange>
          </w:tcPr>
          <w:p w14:paraId="470677BC" w14:textId="77777777" w:rsidR="00FB6331" w:rsidRPr="00C8078C" w:rsidRDefault="00FB6331" w:rsidP="00EA58C5">
            <w:pPr>
              <w:widowControl/>
              <w:autoSpaceDE/>
              <w:autoSpaceDN/>
              <w:jc w:val="both"/>
              <w:rPr>
                <w:ins w:id="1419" w:author="總公司 李曉娟 Hsiaochuan.Li" w:date="2024-01-18T16:43:00Z"/>
                <w:rFonts w:ascii="新細明體" w:eastAsia="新細明體" w:hAnsi="新細明體" w:cs="新細明體"/>
                <w:color w:val="000000"/>
                <w:sz w:val="24"/>
                <w:szCs w:val="24"/>
              </w:rPr>
            </w:pPr>
            <w:proofErr w:type="gramStart"/>
            <w:ins w:id="1420" w:author="總公司 李曉娟 Hsiaochuan.Li" w:date="2024-01-18T16:43:00Z">
              <w:r w:rsidRPr="00C8078C">
                <w:rPr>
                  <w:rFonts w:ascii="新細明體" w:eastAsia="新細明體" w:hAnsi="新細明體" w:cs="新細明體" w:hint="eastAsia"/>
                  <w:color w:val="000000"/>
                  <w:sz w:val="24"/>
                  <w:szCs w:val="24"/>
                </w:rPr>
                <w:t>達技</w:t>
              </w:r>
              <w:proofErr w:type="gramEnd"/>
            </w:ins>
          </w:p>
        </w:tc>
        <w:tc>
          <w:tcPr>
            <w:tcW w:w="4374" w:type="dxa"/>
            <w:shd w:val="clear" w:color="auto" w:fill="auto"/>
            <w:noWrap/>
            <w:vAlign w:val="center"/>
            <w:hideMark/>
            <w:tcPrChange w:id="1421" w:author="總公司 李曉娟 Hsiaochuan.Li" w:date="2024-01-18T16:59:00Z">
              <w:tcPr>
                <w:tcW w:w="4374" w:type="dxa"/>
                <w:gridSpan w:val="2"/>
                <w:tcBorders>
                  <w:top w:val="nil"/>
                  <w:left w:val="nil"/>
                  <w:bottom w:val="single" w:sz="8" w:space="0" w:color="B1A0C7"/>
                  <w:right w:val="single" w:sz="8" w:space="0" w:color="auto"/>
                </w:tcBorders>
                <w:shd w:val="clear" w:color="auto" w:fill="auto"/>
                <w:noWrap/>
                <w:vAlign w:val="center"/>
                <w:hideMark/>
              </w:tcPr>
            </w:tcPrChange>
          </w:tcPr>
          <w:p w14:paraId="5E2C5451" w14:textId="77777777" w:rsidR="00FB6331" w:rsidRPr="00C8078C" w:rsidRDefault="00FB6331" w:rsidP="00EA58C5">
            <w:pPr>
              <w:widowControl/>
              <w:autoSpaceDE/>
              <w:autoSpaceDN/>
              <w:jc w:val="both"/>
              <w:rPr>
                <w:ins w:id="1422" w:author="總公司 李曉娟 Hsiaochuan.Li" w:date="2024-01-18T16:43:00Z"/>
                <w:rFonts w:ascii="新細明體" w:eastAsia="新細明體" w:hAnsi="新細明體" w:cs="新細明體"/>
                <w:color w:val="000000"/>
                <w:sz w:val="24"/>
                <w:szCs w:val="24"/>
              </w:rPr>
            </w:pPr>
            <w:ins w:id="1423" w:author="總公司 李曉娟 Hsiaochuan.Li" w:date="2024-01-18T16:43:00Z">
              <w:r w:rsidRPr="00C8078C">
                <w:rPr>
                  <w:rFonts w:ascii="新細明體" w:eastAsia="新細明體" w:hAnsi="新細明體" w:cs="新細明體" w:hint="eastAsia"/>
                  <w:color w:val="000000"/>
                  <w:sz w:val="24"/>
                  <w:szCs w:val="24"/>
                </w:rPr>
                <w:t>30097新竹市東區明湖路1253巷17號</w:t>
              </w:r>
            </w:ins>
          </w:p>
        </w:tc>
        <w:tc>
          <w:tcPr>
            <w:tcW w:w="1163" w:type="dxa"/>
            <w:shd w:val="clear" w:color="auto" w:fill="auto"/>
            <w:vAlign w:val="center"/>
            <w:hideMark/>
            <w:tcPrChange w:id="1424" w:author="總公司 李曉娟 Hsiaochuan.Li" w:date="2024-01-18T16:59:00Z">
              <w:tcPr>
                <w:tcW w:w="1163" w:type="dxa"/>
                <w:gridSpan w:val="2"/>
                <w:tcBorders>
                  <w:top w:val="nil"/>
                  <w:left w:val="nil"/>
                  <w:bottom w:val="single" w:sz="8" w:space="0" w:color="B1A0C7"/>
                  <w:right w:val="single" w:sz="8" w:space="0" w:color="auto"/>
                </w:tcBorders>
                <w:shd w:val="clear" w:color="auto" w:fill="auto"/>
                <w:vAlign w:val="center"/>
                <w:hideMark/>
              </w:tcPr>
            </w:tcPrChange>
          </w:tcPr>
          <w:p w14:paraId="65AB8C47" w14:textId="77777777" w:rsidR="00FB6331" w:rsidRPr="00C8078C" w:rsidRDefault="00FB6331" w:rsidP="00EA58C5">
            <w:pPr>
              <w:widowControl/>
              <w:autoSpaceDE/>
              <w:autoSpaceDN/>
              <w:jc w:val="center"/>
              <w:rPr>
                <w:ins w:id="1425" w:author="總公司 李曉娟 Hsiaochuan.Li" w:date="2024-01-18T16:43:00Z"/>
                <w:rFonts w:ascii="新細明體" w:eastAsia="新細明體" w:hAnsi="新細明體" w:cs="新細明體"/>
                <w:color w:val="000000"/>
                <w:sz w:val="24"/>
                <w:szCs w:val="24"/>
              </w:rPr>
            </w:pPr>
            <w:proofErr w:type="gramStart"/>
            <w:ins w:id="1426" w:author="總公司 李曉娟 Hsiaochuan.Li" w:date="2024-01-18T16:43:00Z">
              <w:r w:rsidRPr="00C8078C">
                <w:rPr>
                  <w:rFonts w:ascii="新細明體" w:eastAsia="新細明體" w:hAnsi="新細明體" w:cs="新細明體" w:hint="eastAsia"/>
                  <w:color w:val="000000"/>
                  <w:sz w:val="24"/>
                  <w:szCs w:val="24"/>
                </w:rPr>
                <w:t>劉乙嘉</w:t>
              </w:r>
              <w:proofErr w:type="gramEnd"/>
              <w:r w:rsidRPr="00C8078C">
                <w:rPr>
                  <w:rFonts w:ascii="新細明體" w:eastAsia="新細明體" w:hAnsi="新細明體" w:cs="新細明體" w:hint="eastAsia"/>
                  <w:color w:val="000000"/>
                  <w:sz w:val="24"/>
                  <w:szCs w:val="24"/>
                </w:rPr>
                <w:br/>
              </w:r>
              <w:proofErr w:type="gramStart"/>
              <w:r w:rsidRPr="00C8078C">
                <w:rPr>
                  <w:rFonts w:ascii="新細明體" w:eastAsia="新細明體" w:hAnsi="新細明體" w:cs="新細明體" w:hint="eastAsia"/>
                  <w:color w:val="000000"/>
                  <w:sz w:val="24"/>
                  <w:szCs w:val="24"/>
                </w:rPr>
                <w:t>任若涵</w:t>
              </w:r>
              <w:proofErr w:type="gramEnd"/>
            </w:ins>
          </w:p>
        </w:tc>
        <w:tc>
          <w:tcPr>
            <w:tcW w:w="1509" w:type="dxa"/>
            <w:shd w:val="clear" w:color="auto" w:fill="auto"/>
            <w:noWrap/>
            <w:vAlign w:val="center"/>
            <w:hideMark/>
            <w:tcPrChange w:id="1427" w:author="總公司 李曉娟 Hsiaochuan.Li" w:date="2024-01-18T16:59:00Z">
              <w:tcPr>
                <w:tcW w:w="1324" w:type="dxa"/>
                <w:tcBorders>
                  <w:top w:val="nil"/>
                  <w:left w:val="nil"/>
                  <w:bottom w:val="single" w:sz="8" w:space="0" w:color="B1A0C7"/>
                  <w:right w:val="single" w:sz="8" w:space="0" w:color="auto"/>
                </w:tcBorders>
                <w:shd w:val="clear" w:color="auto" w:fill="auto"/>
                <w:noWrap/>
                <w:vAlign w:val="center"/>
                <w:hideMark/>
              </w:tcPr>
            </w:tcPrChange>
          </w:tcPr>
          <w:p w14:paraId="01316C5E" w14:textId="77777777" w:rsidR="00FB6331" w:rsidRPr="00C8078C" w:rsidRDefault="00FB6331" w:rsidP="00EA58C5">
            <w:pPr>
              <w:widowControl/>
              <w:autoSpaceDE/>
              <w:autoSpaceDN/>
              <w:rPr>
                <w:ins w:id="1428" w:author="總公司 李曉娟 Hsiaochuan.Li" w:date="2024-01-18T16:43:00Z"/>
                <w:rFonts w:ascii="新細明體" w:eastAsia="新細明體" w:hAnsi="新細明體" w:cs="新細明體"/>
                <w:color w:val="000000"/>
                <w:sz w:val="24"/>
                <w:szCs w:val="24"/>
              </w:rPr>
            </w:pPr>
            <w:ins w:id="1429" w:author="總公司 李曉娟 Hsiaochuan.Li" w:date="2024-01-18T16:43:00Z">
              <w:r w:rsidRPr="00C8078C">
                <w:rPr>
                  <w:rFonts w:ascii="新細明體" w:eastAsia="新細明體" w:hAnsi="新細明體" w:cs="新細明體" w:hint="eastAsia"/>
                  <w:color w:val="000000"/>
                  <w:sz w:val="24"/>
                  <w:szCs w:val="24"/>
                </w:rPr>
                <w:t>0972-696-112</w:t>
              </w:r>
            </w:ins>
          </w:p>
        </w:tc>
        <w:tc>
          <w:tcPr>
            <w:tcW w:w="1654" w:type="dxa"/>
            <w:shd w:val="clear" w:color="auto" w:fill="auto"/>
            <w:noWrap/>
            <w:vAlign w:val="center"/>
            <w:hideMark/>
            <w:tcPrChange w:id="1430" w:author="總公司 李曉娟 Hsiaochuan.Li" w:date="2024-01-18T16:59:00Z">
              <w:tcPr>
                <w:tcW w:w="1839" w:type="dxa"/>
                <w:gridSpan w:val="3"/>
                <w:tcBorders>
                  <w:top w:val="nil"/>
                  <w:left w:val="nil"/>
                  <w:bottom w:val="single" w:sz="8" w:space="0" w:color="B1A0C7"/>
                  <w:right w:val="single" w:sz="8" w:space="0" w:color="auto"/>
                </w:tcBorders>
                <w:shd w:val="clear" w:color="auto" w:fill="auto"/>
                <w:noWrap/>
                <w:vAlign w:val="center"/>
                <w:hideMark/>
              </w:tcPr>
            </w:tcPrChange>
          </w:tcPr>
          <w:p w14:paraId="60170D31" w14:textId="77777777" w:rsidR="00FB6331" w:rsidRPr="00C8078C" w:rsidRDefault="00FB6331" w:rsidP="00EA58C5">
            <w:pPr>
              <w:widowControl/>
              <w:autoSpaceDE/>
              <w:autoSpaceDN/>
              <w:rPr>
                <w:ins w:id="1431" w:author="總公司 李曉娟 Hsiaochuan.Li" w:date="2024-01-18T16:43:00Z"/>
                <w:rFonts w:ascii="新細明體" w:eastAsia="新細明體" w:hAnsi="新細明體" w:cs="新細明體"/>
                <w:color w:val="000000"/>
                <w:sz w:val="24"/>
                <w:szCs w:val="24"/>
              </w:rPr>
            </w:pPr>
            <w:ins w:id="1432" w:author="總公司 李曉娟 Hsiaochuan.Li" w:date="2024-01-18T16:43:00Z">
              <w:r w:rsidRPr="00C8078C">
                <w:rPr>
                  <w:rFonts w:ascii="新細明體" w:eastAsia="新細明體" w:hAnsi="新細明體" w:cs="新細明體" w:hint="eastAsia"/>
                  <w:color w:val="000000"/>
                  <w:sz w:val="24"/>
                  <w:szCs w:val="24"/>
                </w:rPr>
                <w:t>03-529-6088</w:t>
              </w:r>
            </w:ins>
          </w:p>
        </w:tc>
        <w:tc>
          <w:tcPr>
            <w:tcW w:w="3140" w:type="dxa"/>
            <w:shd w:val="clear" w:color="auto" w:fill="auto"/>
            <w:noWrap/>
            <w:vAlign w:val="center"/>
            <w:hideMark/>
            <w:tcPrChange w:id="1433" w:author="總公司 李曉娟 Hsiaochuan.Li" w:date="2024-01-18T16:59:00Z">
              <w:tcPr>
                <w:tcW w:w="3140" w:type="dxa"/>
                <w:gridSpan w:val="2"/>
                <w:tcBorders>
                  <w:top w:val="nil"/>
                  <w:left w:val="nil"/>
                  <w:bottom w:val="single" w:sz="8" w:space="0" w:color="B1A0C7"/>
                  <w:right w:val="single" w:sz="8" w:space="0" w:color="auto"/>
                </w:tcBorders>
                <w:shd w:val="clear" w:color="auto" w:fill="auto"/>
                <w:noWrap/>
                <w:vAlign w:val="center"/>
                <w:hideMark/>
              </w:tcPr>
            </w:tcPrChange>
          </w:tcPr>
          <w:p w14:paraId="6F61EFBC" w14:textId="77777777" w:rsidR="00FB6331" w:rsidRPr="00C8078C" w:rsidRDefault="00FB6331" w:rsidP="00EA58C5">
            <w:pPr>
              <w:widowControl/>
              <w:autoSpaceDE/>
              <w:autoSpaceDN/>
              <w:rPr>
                <w:ins w:id="1434" w:author="總公司 李曉娟 Hsiaochuan.Li" w:date="2024-01-18T16:43:00Z"/>
                <w:rFonts w:ascii="新細明體" w:eastAsia="新細明體" w:hAnsi="新細明體" w:cs="新細明體"/>
                <w:color w:val="0563C1"/>
                <w:sz w:val="24"/>
                <w:szCs w:val="24"/>
                <w:u w:val="single"/>
              </w:rPr>
            </w:pPr>
            <w:ins w:id="1435" w:author="總公司 李曉娟 Hsiaochuan.Li" w:date="2024-01-18T16:43:00Z">
              <w:r w:rsidRPr="00C8078C">
                <w:rPr>
                  <w:rFonts w:ascii="新細明體" w:eastAsia="新細明體" w:hAnsi="新細明體" w:cs="新細明體" w:hint="eastAsia"/>
                  <w:color w:val="0563C1"/>
                  <w:sz w:val="24"/>
                  <w:szCs w:val="24"/>
                  <w:u w:val="single"/>
                </w:rPr>
                <w:t>yichia.liu@ulpu.com.tw</w:t>
              </w:r>
            </w:ins>
          </w:p>
        </w:tc>
      </w:tr>
    </w:tbl>
    <w:p w14:paraId="0EC21789" w14:textId="0CF2D70D" w:rsidR="00F06277" w:rsidRDefault="00F06277">
      <w:pPr>
        <w:pStyle w:val="a3"/>
        <w:tabs>
          <w:tab w:val="left" w:pos="2327"/>
          <w:tab w:val="left" w:pos="3135"/>
          <w:tab w:val="left" w:pos="3944"/>
          <w:tab w:val="left" w:pos="4887"/>
          <w:tab w:val="left" w:pos="5823"/>
          <w:tab w:val="left" w:pos="6726"/>
          <w:tab w:val="left" w:pos="7662"/>
          <w:tab w:val="left" w:pos="8564"/>
        </w:tabs>
        <w:spacing w:line="400" w:lineRule="exact"/>
        <w:ind w:left="719"/>
        <w:rPr>
          <w:ins w:id="1436" w:author="總公司 駱正達 Chengta.Lo" w:date="2024-01-23T15:32:00Z"/>
          <w:rFonts w:ascii="標楷體" w:eastAsia="標楷體" w:hAnsi="標楷體"/>
        </w:rPr>
      </w:pPr>
    </w:p>
    <w:p w14:paraId="5B30C2EC" w14:textId="77777777" w:rsidR="00F06277" w:rsidRDefault="00F06277">
      <w:pPr>
        <w:rPr>
          <w:ins w:id="1437" w:author="總公司 駱正達 Chengta.Lo" w:date="2024-01-23T15:32:00Z"/>
          <w:rFonts w:ascii="標楷體" w:eastAsia="標楷體" w:hAnsi="標楷體"/>
          <w:sz w:val="28"/>
          <w:szCs w:val="28"/>
        </w:rPr>
      </w:pPr>
      <w:ins w:id="1438" w:author="總公司 駱正達 Chengta.Lo" w:date="2024-01-23T15:32:00Z">
        <w:r>
          <w:rPr>
            <w:rFonts w:ascii="標楷體" w:eastAsia="標楷體" w:hAnsi="標楷體"/>
          </w:rPr>
          <w:br w:type="page"/>
        </w:r>
      </w:ins>
    </w:p>
    <w:p w14:paraId="68E74FF2" w14:textId="43AE48E4" w:rsidR="00FB6331" w:rsidDel="00F06277" w:rsidRDefault="00FB6331">
      <w:pPr>
        <w:pStyle w:val="a3"/>
        <w:tabs>
          <w:tab w:val="left" w:pos="2327"/>
          <w:tab w:val="left" w:pos="3135"/>
          <w:tab w:val="left" w:pos="3944"/>
          <w:tab w:val="left" w:pos="4887"/>
          <w:tab w:val="left" w:pos="5823"/>
          <w:tab w:val="left" w:pos="6726"/>
          <w:tab w:val="left" w:pos="7662"/>
          <w:tab w:val="left" w:pos="8564"/>
        </w:tabs>
        <w:spacing w:line="400" w:lineRule="exact"/>
        <w:ind w:left="719"/>
        <w:rPr>
          <w:ins w:id="1439" w:author="總公司 李曉娟 Hsiaochuan.Li" w:date="2024-01-18T16:34:00Z"/>
          <w:del w:id="1440" w:author="總公司 駱正達 Chengta.Lo" w:date="2024-01-23T15:32:00Z"/>
          <w:rFonts w:ascii="標楷體" w:eastAsia="標楷體" w:hAnsi="標楷體"/>
        </w:rPr>
        <w:pPrChange w:id="1441" w:author="總公司 李曉娟 Hsiaochuan.Li" w:date="2024-01-18T16:42:00Z">
          <w:pPr>
            <w:pStyle w:val="a3"/>
            <w:numPr>
              <w:numId w:val="1"/>
            </w:numPr>
            <w:tabs>
              <w:tab w:val="left" w:pos="2327"/>
              <w:tab w:val="left" w:pos="3135"/>
              <w:tab w:val="left" w:pos="3944"/>
              <w:tab w:val="left" w:pos="4887"/>
              <w:tab w:val="left" w:pos="5823"/>
              <w:tab w:val="left" w:pos="6726"/>
              <w:tab w:val="left" w:pos="7662"/>
              <w:tab w:val="left" w:pos="8564"/>
            </w:tabs>
            <w:spacing w:line="400" w:lineRule="exact"/>
            <w:ind w:left="719" w:hanging="720"/>
          </w:pPr>
        </w:pPrChange>
      </w:pPr>
    </w:p>
    <w:p w14:paraId="42E0CDC7" w14:textId="12DBD681" w:rsidR="00531EEF" w:rsidRPr="00531EEF" w:rsidRDefault="00531EEF">
      <w:pPr>
        <w:pStyle w:val="a3"/>
        <w:numPr>
          <w:ilvl w:val="0"/>
          <w:numId w:val="1"/>
        </w:numPr>
        <w:tabs>
          <w:tab w:val="left" w:pos="2327"/>
          <w:tab w:val="left" w:pos="3135"/>
          <w:tab w:val="left" w:pos="3944"/>
          <w:tab w:val="left" w:pos="4887"/>
          <w:tab w:val="left" w:pos="5823"/>
          <w:tab w:val="left" w:pos="6726"/>
          <w:tab w:val="left" w:pos="7662"/>
          <w:tab w:val="left" w:pos="8564"/>
        </w:tabs>
        <w:spacing w:line="400" w:lineRule="exact"/>
        <w:rPr>
          <w:ins w:id="1442" w:author="總公司 李曉娟 Hsiaochuan.Li" w:date="2024-01-18T13:24:00Z"/>
          <w:rFonts w:ascii="標楷體" w:eastAsia="標楷體" w:hAnsi="標楷體"/>
        </w:rPr>
        <w:pPrChange w:id="1443" w:author="總公司 李曉娟 Hsiaochuan.Li" w:date="2024-01-18T16:30:00Z">
          <w:pPr>
            <w:pStyle w:val="a3"/>
            <w:tabs>
              <w:tab w:val="left" w:pos="2327"/>
              <w:tab w:val="left" w:pos="3135"/>
              <w:tab w:val="left" w:pos="3944"/>
              <w:tab w:val="left" w:pos="4887"/>
              <w:tab w:val="left" w:pos="5823"/>
              <w:tab w:val="left" w:pos="6726"/>
              <w:tab w:val="left" w:pos="7662"/>
              <w:tab w:val="left" w:pos="8564"/>
            </w:tabs>
            <w:spacing w:line="400" w:lineRule="exact"/>
            <w:ind w:leftChars="-1" w:left="-2" w:firstLine="1"/>
          </w:pPr>
        </w:pPrChange>
      </w:pPr>
      <w:ins w:id="1444" w:author="總公司 李曉娟 Hsiaochuan.Li" w:date="2024-01-18T16:30:00Z">
        <w:r>
          <w:rPr>
            <w:rFonts w:ascii="標楷體" w:eastAsia="標楷體" w:hAnsi="標楷體" w:hint="eastAsia"/>
          </w:rPr>
          <w:t>上水股份有限</w:t>
        </w:r>
      </w:ins>
      <w:ins w:id="1445" w:author="總公司 李曉娟 Hsiaochuan.Li" w:date="2024-01-18T16:42:00Z">
        <w:r w:rsidR="00FB6331">
          <w:rPr>
            <w:rFonts w:ascii="標楷體" w:eastAsia="標楷體" w:hAnsi="標楷體" w:hint="eastAsia"/>
          </w:rPr>
          <w:t>公司</w:t>
        </w:r>
      </w:ins>
      <w:ins w:id="1446" w:author="總公司 李曉娟 Hsiaochuan.Li" w:date="2024-01-18T16:30:00Z">
        <w:r>
          <w:rPr>
            <w:rFonts w:ascii="標楷體" w:eastAsia="標楷體" w:hAnsi="標楷體" w:hint="eastAsia"/>
            <w:lang w:eastAsia="zh-HK"/>
          </w:rPr>
          <w:t>(</w:t>
        </w:r>
        <w:r>
          <w:rPr>
            <w:rFonts w:ascii="標楷體" w:eastAsia="標楷體" w:hAnsi="標楷體" w:hint="eastAsia"/>
          </w:rPr>
          <w:t>訂貨單號</w:t>
        </w:r>
      </w:ins>
      <w:ins w:id="1447" w:author="總公司 李曉娟 Hsiaochuan.Li" w:date="2024-01-18T16:44:00Z">
        <w:r w:rsidR="00FB6331">
          <w:rPr>
            <w:rFonts w:ascii="標楷體" w:eastAsia="標楷體" w:hAnsi="標楷體" w:hint="eastAsia"/>
          </w:rPr>
          <w:t>PR-HQ-H-2023-04-002</w:t>
        </w:r>
      </w:ins>
      <w:ins w:id="1448" w:author="總公司 李曉娟 Hsiaochuan.Li" w:date="2024-01-18T16:31:00Z">
        <w:r>
          <w:rPr>
            <w:rFonts w:ascii="標楷體" w:eastAsia="標楷體" w:hAnsi="標楷體" w:hint="eastAsia"/>
          </w:rPr>
          <w:t>，設備</w:t>
        </w:r>
      </w:ins>
      <w:proofErr w:type="spellStart"/>
      <w:ins w:id="1449" w:author="總公司 李曉娟 Hsiaochuan.Li" w:date="2024-01-18T16:44:00Z">
        <w:r w:rsidR="00FB6331" w:rsidRPr="003F41B9">
          <w:rPr>
            <w:rFonts w:ascii="標楷體" w:eastAsia="標楷體" w:hAnsi="標楷體"/>
            <w:spacing w:val="21"/>
          </w:rPr>
          <w:t>Fortigate</w:t>
        </w:r>
        <w:proofErr w:type="spellEnd"/>
        <w:r w:rsidR="00FB6331" w:rsidRPr="003F41B9">
          <w:rPr>
            <w:rFonts w:ascii="標楷體" w:eastAsia="標楷體" w:hAnsi="標楷體"/>
            <w:spacing w:val="21"/>
          </w:rPr>
          <w:t xml:space="preserve"> 40F </w:t>
        </w:r>
        <w:r w:rsidR="00FB6331">
          <w:rPr>
            <w:rFonts w:ascii="標楷體" w:eastAsia="標楷體" w:hAnsi="標楷體" w:hint="eastAsia"/>
            <w:spacing w:val="21"/>
          </w:rPr>
          <w:t>1</w:t>
        </w:r>
      </w:ins>
      <w:ins w:id="1450" w:author="總公司 李曉娟 Hsiaochuan.Li" w:date="2024-01-18T16:45:00Z">
        <w:r w:rsidR="00FB6331">
          <w:rPr>
            <w:rFonts w:ascii="標楷體" w:eastAsia="標楷體" w:hAnsi="標楷體" w:hint="eastAsia"/>
            <w:spacing w:val="21"/>
          </w:rPr>
          <w:t>5</w:t>
        </w:r>
      </w:ins>
      <w:ins w:id="1451" w:author="總公司 李曉娟 Hsiaochuan.Li" w:date="2024-01-18T16:44:00Z">
        <w:r w:rsidR="00FB6331" w:rsidRPr="003F41B9">
          <w:rPr>
            <w:rFonts w:ascii="標楷體" w:eastAsia="標楷體" w:hAnsi="標楷體"/>
            <w:spacing w:val="21"/>
          </w:rPr>
          <w:t>台</w:t>
        </w:r>
      </w:ins>
    </w:p>
    <w:tbl>
      <w:tblPr>
        <w:tblW w:w="14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Change w:id="1452" w:author="總公司 李曉娟 Hsiaochuan.Li" w:date="2024-01-18T16:59:00Z">
          <w:tblPr>
            <w:tblW w:w="14140" w:type="dxa"/>
            <w:tblCellMar>
              <w:left w:w="28" w:type="dxa"/>
              <w:right w:w="28" w:type="dxa"/>
            </w:tblCellMar>
            <w:tblLook w:val="04A0" w:firstRow="1" w:lastRow="0" w:firstColumn="1" w:lastColumn="0" w:noHBand="0" w:noVBand="1"/>
          </w:tblPr>
        </w:tblPrChange>
      </w:tblPr>
      <w:tblGrid>
        <w:gridCol w:w="700"/>
        <w:gridCol w:w="1600"/>
        <w:gridCol w:w="4374"/>
        <w:gridCol w:w="1163"/>
        <w:gridCol w:w="1509"/>
        <w:gridCol w:w="1984"/>
        <w:gridCol w:w="2851"/>
        <w:tblGridChange w:id="1453">
          <w:tblGrid>
            <w:gridCol w:w="700"/>
            <w:gridCol w:w="1600"/>
            <w:gridCol w:w="4374"/>
            <w:gridCol w:w="1163"/>
            <w:gridCol w:w="1324"/>
            <w:gridCol w:w="185"/>
            <w:gridCol w:w="1654"/>
            <w:gridCol w:w="330"/>
            <w:gridCol w:w="2810"/>
            <w:gridCol w:w="41"/>
          </w:tblGrid>
        </w:tblGridChange>
      </w:tblGrid>
      <w:tr w:rsidR="00FB6331" w:rsidRPr="00C8078C" w14:paraId="6B6C6DE3" w14:textId="77777777" w:rsidTr="00E25164">
        <w:trPr>
          <w:trHeight w:val="405"/>
          <w:ins w:id="1454" w:author="總公司 李曉娟 Hsiaochuan.Li" w:date="2024-01-18T16:26:00Z"/>
          <w:trPrChange w:id="1455" w:author="總公司 李曉娟 Hsiaochuan.Li" w:date="2024-01-18T16:59:00Z">
            <w:trPr>
              <w:gridAfter w:val="0"/>
              <w:trHeight w:val="405"/>
            </w:trPr>
          </w:trPrChange>
        </w:trPr>
        <w:tc>
          <w:tcPr>
            <w:tcW w:w="700" w:type="dxa"/>
            <w:shd w:val="clear" w:color="auto" w:fill="EEECE1" w:themeFill="background2"/>
            <w:noWrap/>
            <w:vAlign w:val="center"/>
            <w:hideMark/>
            <w:tcPrChange w:id="1456" w:author="總公司 李曉娟 Hsiaochuan.Li" w:date="2024-01-18T16:59:00Z">
              <w:tcPr>
                <w:tcW w:w="700" w:type="dxa"/>
                <w:tcBorders>
                  <w:top w:val="single" w:sz="8" w:space="0" w:color="auto"/>
                  <w:left w:val="single" w:sz="8" w:space="0" w:color="auto"/>
                  <w:bottom w:val="single" w:sz="8" w:space="0" w:color="auto"/>
                  <w:right w:val="single" w:sz="8" w:space="0" w:color="auto"/>
                </w:tcBorders>
                <w:shd w:val="clear" w:color="auto" w:fill="EEECE1" w:themeFill="background2"/>
                <w:noWrap/>
                <w:vAlign w:val="center"/>
                <w:hideMark/>
              </w:tcPr>
            </w:tcPrChange>
          </w:tcPr>
          <w:p w14:paraId="103BFDCD" w14:textId="77777777" w:rsidR="00C8078C" w:rsidRPr="00C8078C" w:rsidRDefault="00C8078C" w:rsidP="00C8078C">
            <w:pPr>
              <w:widowControl/>
              <w:autoSpaceDE/>
              <w:autoSpaceDN/>
              <w:jc w:val="center"/>
              <w:rPr>
                <w:ins w:id="1457" w:author="總公司 李曉娟 Hsiaochuan.Li" w:date="2024-01-18T16:26:00Z"/>
                <w:rFonts w:ascii="新細明體" w:eastAsia="新細明體" w:hAnsi="新細明體" w:cs="新細明體"/>
                <w:b/>
                <w:bCs/>
                <w:sz w:val="24"/>
                <w:szCs w:val="24"/>
              </w:rPr>
            </w:pPr>
            <w:ins w:id="1458" w:author="總公司 李曉娟 Hsiaochuan.Li" w:date="2024-01-18T16:26:00Z">
              <w:r w:rsidRPr="00C8078C">
                <w:rPr>
                  <w:rFonts w:ascii="新細明體" w:eastAsia="新細明體" w:hAnsi="新細明體" w:cs="新細明體" w:hint="eastAsia"/>
                  <w:b/>
                  <w:bCs/>
                  <w:sz w:val="24"/>
                  <w:szCs w:val="24"/>
                </w:rPr>
                <w:t>序號</w:t>
              </w:r>
            </w:ins>
          </w:p>
        </w:tc>
        <w:tc>
          <w:tcPr>
            <w:tcW w:w="1600" w:type="dxa"/>
            <w:shd w:val="clear" w:color="auto" w:fill="EEECE1" w:themeFill="background2"/>
            <w:noWrap/>
            <w:vAlign w:val="center"/>
            <w:hideMark/>
            <w:tcPrChange w:id="1459" w:author="總公司 李曉娟 Hsiaochuan.Li" w:date="2024-01-18T16:59:00Z">
              <w:tcPr>
                <w:tcW w:w="1600"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68844A3B" w14:textId="77777777" w:rsidR="00C8078C" w:rsidRPr="00C8078C" w:rsidRDefault="00C8078C" w:rsidP="00C8078C">
            <w:pPr>
              <w:widowControl/>
              <w:autoSpaceDE/>
              <w:autoSpaceDN/>
              <w:jc w:val="center"/>
              <w:rPr>
                <w:ins w:id="1460" w:author="總公司 李曉娟 Hsiaochuan.Li" w:date="2024-01-18T16:26:00Z"/>
                <w:rFonts w:ascii="新細明體" w:eastAsia="新細明體" w:hAnsi="新細明體" w:cs="新細明體"/>
                <w:b/>
                <w:bCs/>
                <w:sz w:val="24"/>
                <w:szCs w:val="24"/>
              </w:rPr>
            </w:pPr>
            <w:ins w:id="1461" w:author="總公司 李曉娟 Hsiaochuan.Li" w:date="2024-01-18T16:26:00Z">
              <w:r w:rsidRPr="00C8078C">
                <w:rPr>
                  <w:rFonts w:ascii="新細明體" w:eastAsia="新細明體" w:hAnsi="新細明體" w:cs="新細明體" w:hint="eastAsia"/>
                  <w:b/>
                  <w:bCs/>
                  <w:sz w:val="24"/>
                  <w:szCs w:val="24"/>
                </w:rPr>
                <w:t>安裝單位別</w:t>
              </w:r>
            </w:ins>
          </w:p>
        </w:tc>
        <w:tc>
          <w:tcPr>
            <w:tcW w:w="4374" w:type="dxa"/>
            <w:shd w:val="clear" w:color="auto" w:fill="EEECE1" w:themeFill="background2"/>
            <w:noWrap/>
            <w:vAlign w:val="center"/>
            <w:hideMark/>
            <w:tcPrChange w:id="1462" w:author="總公司 李曉娟 Hsiaochuan.Li" w:date="2024-01-18T16:59:00Z">
              <w:tcPr>
                <w:tcW w:w="4374" w:type="dxa"/>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3620B272" w14:textId="77777777" w:rsidR="00C8078C" w:rsidRPr="00C8078C" w:rsidRDefault="00C8078C" w:rsidP="00C8078C">
            <w:pPr>
              <w:widowControl/>
              <w:autoSpaceDE/>
              <w:autoSpaceDN/>
              <w:jc w:val="center"/>
              <w:rPr>
                <w:ins w:id="1463" w:author="總公司 李曉娟 Hsiaochuan.Li" w:date="2024-01-18T16:26:00Z"/>
                <w:rFonts w:ascii="新細明體" w:eastAsia="新細明體" w:hAnsi="新細明體" w:cs="新細明體"/>
                <w:b/>
                <w:bCs/>
                <w:sz w:val="24"/>
                <w:szCs w:val="24"/>
              </w:rPr>
            </w:pPr>
            <w:ins w:id="1464" w:author="總公司 李曉娟 Hsiaochuan.Li" w:date="2024-01-18T16:26:00Z">
              <w:r w:rsidRPr="00C8078C">
                <w:rPr>
                  <w:rFonts w:ascii="新細明體" w:eastAsia="新細明體" w:hAnsi="新細明體" w:cs="新細明體" w:hint="eastAsia"/>
                  <w:b/>
                  <w:bCs/>
                  <w:sz w:val="24"/>
                  <w:szCs w:val="24"/>
                </w:rPr>
                <w:t>地址</w:t>
              </w:r>
            </w:ins>
          </w:p>
        </w:tc>
        <w:tc>
          <w:tcPr>
            <w:tcW w:w="1163" w:type="dxa"/>
            <w:shd w:val="clear" w:color="auto" w:fill="EEECE1" w:themeFill="background2"/>
            <w:vAlign w:val="center"/>
            <w:hideMark/>
            <w:tcPrChange w:id="1465" w:author="總公司 李曉娟 Hsiaochuan.Li" w:date="2024-01-18T16:59:00Z">
              <w:tcPr>
                <w:tcW w:w="1163"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1F6A804E" w14:textId="77777777" w:rsidR="00C8078C" w:rsidRPr="00C8078C" w:rsidRDefault="00C8078C" w:rsidP="00C8078C">
            <w:pPr>
              <w:widowControl/>
              <w:autoSpaceDE/>
              <w:autoSpaceDN/>
              <w:jc w:val="center"/>
              <w:rPr>
                <w:ins w:id="1466" w:author="總公司 李曉娟 Hsiaochuan.Li" w:date="2024-01-18T16:26:00Z"/>
                <w:rFonts w:ascii="新細明體" w:eastAsia="新細明體" w:hAnsi="新細明體" w:cs="新細明體"/>
                <w:b/>
                <w:bCs/>
                <w:sz w:val="24"/>
                <w:szCs w:val="24"/>
              </w:rPr>
            </w:pPr>
            <w:ins w:id="1467" w:author="總公司 李曉娟 Hsiaochuan.Li" w:date="2024-01-18T16:26:00Z">
              <w:r w:rsidRPr="00C8078C">
                <w:rPr>
                  <w:rFonts w:ascii="新細明體" w:eastAsia="新細明體" w:hAnsi="新細明體" w:cs="新細明體" w:hint="eastAsia"/>
                  <w:b/>
                  <w:bCs/>
                  <w:sz w:val="24"/>
                  <w:szCs w:val="24"/>
                </w:rPr>
                <w:t>聯絡人</w:t>
              </w:r>
            </w:ins>
          </w:p>
        </w:tc>
        <w:tc>
          <w:tcPr>
            <w:tcW w:w="1509" w:type="dxa"/>
            <w:shd w:val="clear" w:color="auto" w:fill="EEECE1" w:themeFill="background2"/>
            <w:vAlign w:val="center"/>
            <w:hideMark/>
            <w:tcPrChange w:id="1468" w:author="總公司 李曉娟 Hsiaochuan.Li" w:date="2024-01-18T16:59:00Z">
              <w:tcPr>
                <w:tcW w:w="1324" w:type="dxa"/>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53C8EF5A" w14:textId="77777777" w:rsidR="00C8078C" w:rsidRPr="00C8078C" w:rsidRDefault="00C8078C" w:rsidP="00C8078C">
            <w:pPr>
              <w:widowControl/>
              <w:autoSpaceDE/>
              <w:autoSpaceDN/>
              <w:jc w:val="center"/>
              <w:rPr>
                <w:ins w:id="1469" w:author="總公司 李曉娟 Hsiaochuan.Li" w:date="2024-01-18T16:26:00Z"/>
                <w:rFonts w:ascii="新細明體" w:eastAsia="新細明體" w:hAnsi="新細明體" w:cs="新細明體"/>
                <w:b/>
                <w:bCs/>
                <w:sz w:val="24"/>
                <w:szCs w:val="24"/>
              </w:rPr>
            </w:pPr>
            <w:ins w:id="1470" w:author="總公司 李曉娟 Hsiaochuan.Li" w:date="2024-01-18T16:26:00Z">
              <w:r w:rsidRPr="00C8078C">
                <w:rPr>
                  <w:rFonts w:ascii="新細明體" w:eastAsia="新細明體" w:hAnsi="新細明體" w:cs="新細明體" w:hint="eastAsia"/>
                  <w:b/>
                  <w:bCs/>
                  <w:sz w:val="24"/>
                  <w:szCs w:val="24"/>
                </w:rPr>
                <w:t>手機</w:t>
              </w:r>
            </w:ins>
          </w:p>
        </w:tc>
        <w:tc>
          <w:tcPr>
            <w:tcW w:w="1984" w:type="dxa"/>
            <w:shd w:val="clear" w:color="auto" w:fill="EEECE1" w:themeFill="background2"/>
            <w:vAlign w:val="center"/>
            <w:hideMark/>
            <w:tcPrChange w:id="1471" w:author="總公司 李曉娟 Hsiaochuan.Li" w:date="2024-01-18T16:59:00Z">
              <w:tcPr>
                <w:tcW w:w="1839" w:type="dxa"/>
                <w:gridSpan w:val="2"/>
                <w:tcBorders>
                  <w:top w:val="single" w:sz="8" w:space="0" w:color="auto"/>
                  <w:left w:val="nil"/>
                  <w:bottom w:val="single" w:sz="8" w:space="0" w:color="auto"/>
                  <w:right w:val="single" w:sz="8" w:space="0" w:color="auto"/>
                </w:tcBorders>
                <w:shd w:val="clear" w:color="auto" w:fill="EEECE1" w:themeFill="background2"/>
                <w:vAlign w:val="center"/>
                <w:hideMark/>
              </w:tcPr>
            </w:tcPrChange>
          </w:tcPr>
          <w:p w14:paraId="5E932051" w14:textId="77777777" w:rsidR="00C8078C" w:rsidRPr="00C8078C" w:rsidRDefault="00C8078C" w:rsidP="00C8078C">
            <w:pPr>
              <w:widowControl/>
              <w:autoSpaceDE/>
              <w:autoSpaceDN/>
              <w:jc w:val="center"/>
              <w:rPr>
                <w:ins w:id="1472" w:author="總公司 李曉娟 Hsiaochuan.Li" w:date="2024-01-18T16:26:00Z"/>
                <w:rFonts w:ascii="新細明體" w:eastAsia="新細明體" w:hAnsi="新細明體" w:cs="新細明體"/>
                <w:b/>
                <w:bCs/>
                <w:sz w:val="24"/>
                <w:szCs w:val="24"/>
              </w:rPr>
            </w:pPr>
            <w:ins w:id="1473" w:author="總公司 李曉娟 Hsiaochuan.Li" w:date="2024-01-18T16:26:00Z">
              <w:r w:rsidRPr="00C8078C">
                <w:rPr>
                  <w:rFonts w:ascii="新細明體" w:eastAsia="新細明體" w:hAnsi="新細明體" w:cs="新細明體" w:hint="eastAsia"/>
                  <w:b/>
                  <w:bCs/>
                  <w:sz w:val="24"/>
                  <w:szCs w:val="24"/>
                </w:rPr>
                <w:t>公司電話</w:t>
              </w:r>
            </w:ins>
          </w:p>
        </w:tc>
        <w:tc>
          <w:tcPr>
            <w:tcW w:w="2851" w:type="dxa"/>
            <w:shd w:val="clear" w:color="auto" w:fill="EEECE1" w:themeFill="background2"/>
            <w:noWrap/>
            <w:vAlign w:val="center"/>
            <w:hideMark/>
            <w:tcPrChange w:id="1474" w:author="總公司 李曉娟 Hsiaochuan.Li" w:date="2024-01-18T16:59:00Z">
              <w:tcPr>
                <w:tcW w:w="3140" w:type="dxa"/>
                <w:gridSpan w:val="2"/>
                <w:tcBorders>
                  <w:top w:val="single" w:sz="8" w:space="0" w:color="auto"/>
                  <w:left w:val="nil"/>
                  <w:bottom w:val="single" w:sz="8" w:space="0" w:color="auto"/>
                  <w:right w:val="single" w:sz="8" w:space="0" w:color="auto"/>
                </w:tcBorders>
                <w:shd w:val="clear" w:color="auto" w:fill="EEECE1" w:themeFill="background2"/>
                <w:noWrap/>
                <w:vAlign w:val="center"/>
                <w:hideMark/>
              </w:tcPr>
            </w:tcPrChange>
          </w:tcPr>
          <w:p w14:paraId="4D4BAE59" w14:textId="77777777" w:rsidR="00C8078C" w:rsidRPr="00C8078C" w:rsidRDefault="00C8078C" w:rsidP="00C8078C">
            <w:pPr>
              <w:widowControl/>
              <w:autoSpaceDE/>
              <w:autoSpaceDN/>
              <w:jc w:val="center"/>
              <w:rPr>
                <w:ins w:id="1475" w:author="總公司 李曉娟 Hsiaochuan.Li" w:date="2024-01-18T16:26:00Z"/>
                <w:rFonts w:ascii="新細明體" w:eastAsia="新細明體" w:hAnsi="新細明體" w:cs="新細明體"/>
                <w:b/>
                <w:bCs/>
                <w:sz w:val="24"/>
                <w:szCs w:val="24"/>
              </w:rPr>
            </w:pPr>
            <w:ins w:id="1476" w:author="總公司 李曉娟 Hsiaochuan.Li" w:date="2024-01-18T16:26:00Z">
              <w:r w:rsidRPr="00C8078C">
                <w:rPr>
                  <w:rFonts w:ascii="新細明體" w:eastAsia="新細明體" w:hAnsi="新細明體" w:cs="新細明體" w:hint="eastAsia"/>
                  <w:b/>
                  <w:bCs/>
                  <w:sz w:val="24"/>
                  <w:szCs w:val="24"/>
                </w:rPr>
                <w:t>E-Mail</w:t>
              </w:r>
            </w:ins>
          </w:p>
        </w:tc>
      </w:tr>
      <w:tr w:rsidR="00FB6331" w:rsidRPr="00C8078C" w14:paraId="152D5B6E" w14:textId="77777777" w:rsidTr="00E25164">
        <w:trPr>
          <w:trHeight w:val="420"/>
          <w:ins w:id="1477" w:author="總公司 李曉娟 Hsiaochuan.Li" w:date="2024-01-18T16:26:00Z"/>
          <w:trPrChange w:id="1478" w:author="總公司 李曉娟 Hsiaochuan.Li" w:date="2024-01-18T16:59:00Z">
            <w:trPr>
              <w:gridAfter w:val="0"/>
              <w:trHeight w:val="420"/>
            </w:trPr>
          </w:trPrChange>
        </w:trPr>
        <w:tc>
          <w:tcPr>
            <w:tcW w:w="700" w:type="dxa"/>
            <w:shd w:val="clear" w:color="auto" w:fill="auto"/>
            <w:noWrap/>
            <w:vAlign w:val="center"/>
            <w:hideMark/>
            <w:tcPrChange w:id="1479"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9C08A56" w14:textId="77777777" w:rsidR="00C8078C" w:rsidRPr="00C8078C" w:rsidRDefault="00C8078C" w:rsidP="00C8078C">
            <w:pPr>
              <w:widowControl/>
              <w:autoSpaceDE/>
              <w:autoSpaceDN/>
              <w:jc w:val="center"/>
              <w:rPr>
                <w:ins w:id="1480" w:author="總公司 李曉娟 Hsiaochuan.Li" w:date="2024-01-18T16:26:00Z"/>
                <w:rFonts w:ascii="新細明體" w:eastAsia="新細明體" w:hAnsi="新細明體" w:cs="新細明體"/>
                <w:color w:val="000000"/>
                <w:sz w:val="24"/>
                <w:szCs w:val="24"/>
              </w:rPr>
            </w:pPr>
            <w:ins w:id="1481" w:author="總公司 李曉娟 Hsiaochuan.Li" w:date="2024-01-18T16:26:00Z">
              <w:r w:rsidRPr="00C8078C">
                <w:rPr>
                  <w:rFonts w:ascii="新細明體" w:eastAsia="新細明體" w:hAnsi="新細明體" w:cs="新細明體" w:hint="eastAsia"/>
                  <w:color w:val="000000"/>
                  <w:sz w:val="24"/>
                  <w:szCs w:val="24"/>
                </w:rPr>
                <w:t>1</w:t>
              </w:r>
            </w:ins>
          </w:p>
        </w:tc>
        <w:tc>
          <w:tcPr>
            <w:tcW w:w="1600" w:type="dxa"/>
            <w:shd w:val="clear" w:color="auto" w:fill="auto"/>
            <w:noWrap/>
            <w:vAlign w:val="center"/>
            <w:hideMark/>
            <w:tcPrChange w:id="1482"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2A87DC3C" w14:textId="77777777" w:rsidR="00C8078C" w:rsidRPr="00C8078C" w:rsidRDefault="00C8078C" w:rsidP="00C8078C">
            <w:pPr>
              <w:widowControl/>
              <w:autoSpaceDE/>
              <w:autoSpaceDN/>
              <w:jc w:val="both"/>
              <w:rPr>
                <w:ins w:id="1483" w:author="總公司 李曉娟 Hsiaochuan.Li" w:date="2024-01-18T16:26:00Z"/>
                <w:rFonts w:ascii="新細明體" w:eastAsia="新細明體" w:hAnsi="新細明體" w:cs="新細明體"/>
                <w:color w:val="000000"/>
                <w:sz w:val="24"/>
                <w:szCs w:val="24"/>
              </w:rPr>
            </w:pPr>
            <w:ins w:id="1484" w:author="總公司 李曉娟 Hsiaochuan.Li" w:date="2024-01-18T16:26:00Z">
              <w:r w:rsidRPr="00C8078C">
                <w:rPr>
                  <w:rFonts w:ascii="新細明體" w:eastAsia="新細明體" w:hAnsi="新細明體" w:cs="新細明體" w:hint="eastAsia"/>
                  <w:color w:val="000000"/>
                  <w:sz w:val="24"/>
                  <w:szCs w:val="24"/>
                </w:rPr>
                <w:t>上水(總處)</w:t>
              </w:r>
            </w:ins>
          </w:p>
        </w:tc>
        <w:tc>
          <w:tcPr>
            <w:tcW w:w="4374" w:type="dxa"/>
            <w:shd w:val="clear" w:color="auto" w:fill="auto"/>
            <w:noWrap/>
            <w:vAlign w:val="center"/>
            <w:hideMark/>
            <w:tcPrChange w:id="1485"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3918BF37" w14:textId="77777777" w:rsidR="00C8078C" w:rsidRPr="00C8078C" w:rsidRDefault="00C8078C" w:rsidP="00C8078C">
            <w:pPr>
              <w:widowControl/>
              <w:autoSpaceDE/>
              <w:autoSpaceDN/>
              <w:jc w:val="both"/>
              <w:rPr>
                <w:ins w:id="1486" w:author="總公司 李曉娟 Hsiaochuan.Li" w:date="2024-01-18T16:26:00Z"/>
                <w:rFonts w:ascii="新細明體" w:eastAsia="新細明體" w:hAnsi="新細明體" w:cs="新細明體"/>
                <w:color w:val="000000"/>
                <w:sz w:val="24"/>
                <w:szCs w:val="24"/>
              </w:rPr>
            </w:pPr>
            <w:ins w:id="1487" w:author="總公司 李曉娟 Hsiaochuan.Li" w:date="2024-01-18T16:26:00Z">
              <w:r w:rsidRPr="00C8078C">
                <w:rPr>
                  <w:rFonts w:ascii="新細明體" w:eastAsia="新細明體" w:hAnsi="新細明體" w:cs="新細明體" w:hint="eastAsia"/>
                  <w:color w:val="000000"/>
                  <w:sz w:val="24"/>
                  <w:szCs w:val="24"/>
                </w:rPr>
                <w:t>104台北市中山區德惠街16之5號6樓</w:t>
              </w:r>
            </w:ins>
          </w:p>
        </w:tc>
        <w:tc>
          <w:tcPr>
            <w:tcW w:w="1163" w:type="dxa"/>
            <w:shd w:val="clear" w:color="auto" w:fill="auto"/>
            <w:vAlign w:val="center"/>
            <w:hideMark/>
            <w:tcPrChange w:id="1488" w:author="總公司 李曉娟 Hsiaochuan.Li" w:date="2024-01-18T16:59:00Z">
              <w:tcPr>
                <w:tcW w:w="1163" w:type="dxa"/>
                <w:tcBorders>
                  <w:top w:val="nil"/>
                  <w:left w:val="nil"/>
                  <w:bottom w:val="single" w:sz="8" w:space="0" w:color="auto"/>
                  <w:right w:val="single" w:sz="8" w:space="0" w:color="auto"/>
                </w:tcBorders>
                <w:shd w:val="clear" w:color="auto" w:fill="auto"/>
                <w:vAlign w:val="center"/>
                <w:hideMark/>
              </w:tcPr>
            </w:tcPrChange>
          </w:tcPr>
          <w:p w14:paraId="056C7D85" w14:textId="77777777" w:rsidR="00C8078C" w:rsidRPr="00C8078C" w:rsidRDefault="00C8078C" w:rsidP="00C8078C">
            <w:pPr>
              <w:widowControl/>
              <w:autoSpaceDE/>
              <w:autoSpaceDN/>
              <w:jc w:val="center"/>
              <w:rPr>
                <w:ins w:id="1489" w:author="總公司 李曉娟 Hsiaochuan.Li" w:date="2024-01-18T16:26:00Z"/>
                <w:rFonts w:ascii="新細明體" w:eastAsia="新細明體" w:hAnsi="新細明體" w:cs="新細明體"/>
                <w:color w:val="000000"/>
                <w:sz w:val="24"/>
                <w:szCs w:val="24"/>
              </w:rPr>
            </w:pPr>
            <w:ins w:id="1490" w:author="總公司 李曉娟 Hsiaochuan.Li" w:date="2024-01-18T16:26:00Z">
              <w:r w:rsidRPr="00C8078C">
                <w:rPr>
                  <w:rFonts w:ascii="新細明體" w:eastAsia="新細明體" w:hAnsi="新細明體" w:cs="新細明體" w:hint="eastAsia"/>
                  <w:color w:val="000000"/>
                  <w:sz w:val="24"/>
                  <w:szCs w:val="24"/>
                </w:rPr>
                <w:t>陳宗沛</w:t>
              </w:r>
            </w:ins>
          </w:p>
        </w:tc>
        <w:tc>
          <w:tcPr>
            <w:tcW w:w="1509" w:type="dxa"/>
            <w:shd w:val="clear" w:color="auto" w:fill="auto"/>
            <w:noWrap/>
            <w:vAlign w:val="center"/>
            <w:hideMark/>
            <w:tcPrChange w:id="1491" w:author="總公司 李曉娟 Hsiaochuan.Li" w:date="2024-01-18T16:59:00Z">
              <w:tcPr>
                <w:tcW w:w="1324" w:type="dxa"/>
                <w:tcBorders>
                  <w:top w:val="nil"/>
                  <w:left w:val="nil"/>
                  <w:bottom w:val="single" w:sz="8" w:space="0" w:color="auto"/>
                  <w:right w:val="single" w:sz="8" w:space="0" w:color="auto"/>
                </w:tcBorders>
                <w:shd w:val="clear" w:color="auto" w:fill="auto"/>
                <w:noWrap/>
                <w:vAlign w:val="center"/>
                <w:hideMark/>
              </w:tcPr>
            </w:tcPrChange>
          </w:tcPr>
          <w:p w14:paraId="2E18174E" w14:textId="77777777" w:rsidR="00C8078C" w:rsidRPr="00C8078C" w:rsidRDefault="00C8078C" w:rsidP="00C8078C">
            <w:pPr>
              <w:widowControl/>
              <w:autoSpaceDE/>
              <w:autoSpaceDN/>
              <w:rPr>
                <w:ins w:id="1492" w:author="總公司 李曉娟 Hsiaochuan.Li" w:date="2024-01-18T16:26:00Z"/>
                <w:rFonts w:ascii="新細明體" w:eastAsia="新細明體" w:hAnsi="新細明體" w:cs="新細明體"/>
                <w:color w:val="000000"/>
                <w:sz w:val="24"/>
                <w:szCs w:val="24"/>
              </w:rPr>
            </w:pPr>
            <w:ins w:id="1493" w:author="總公司 李曉娟 Hsiaochuan.Li" w:date="2024-01-18T16:26:00Z">
              <w:r w:rsidRPr="00C8078C">
                <w:rPr>
                  <w:rFonts w:ascii="新細明體" w:eastAsia="新細明體" w:hAnsi="新細明體" w:cs="新細明體" w:hint="eastAsia"/>
                  <w:color w:val="000000"/>
                  <w:sz w:val="24"/>
                  <w:szCs w:val="24"/>
                </w:rPr>
                <w:t>0912-509-746</w:t>
              </w:r>
            </w:ins>
          </w:p>
        </w:tc>
        <w:tc>
          <w:tcPr>
            <w:tcW w:w="1984" w:type="dxa"/>
            <w:shd w:val="clear" w:color="auto" w:fill="auto"/>
            <w:noWrap/>
            <w:vAlign w:val="center"/>
            <w:hideMark/>
            <w:tcPrChange w:id="1494" w:author="總公司 李曉娟 Hsiaochuan.Li" w:date="2024-01-18T16:59:00Z">
              <w:tcPr>
                <w:tcW w:w="1839" w:type="dxa"/>
                <w:gridSpan w:val="2"/>
                <w:tcBorders>
                  <w:top w:val="nil"/>
                  <w:left w:val="nil"/>
                  <w:bottom w:val="single" w:sz="8" w:space="0" w:color="auto"/>
                  <w:right w:val="single" w:sz="8" w:space="0" w:color="auto"/>
                </w:tcBorders>
                <w:shd w:val="clear" w:color="auto" w:fill="auto"/>
                <w:noWrap/>
                <w:vAlign w:val="center"/>
                <w:hideMark/>
              </w:tcPr>
            </w:tcPrChange>
          </w:tcPr>
          <w:p w14:paraId="6D42E9D1" w14:textId="77777777" w:rsidR="00C8078C" w:rsidRPr="00C8078C" w:rsidRDefault="00C8078C" w:rsidP="00C8078C">
            <w:pPr>
              <w:widowControl/>
              <w:autoSpaceDE/>
              <w:autoSpaceDN/>
              <w:rPr>
                <w:ins w:id="1495" w:author="總公司 李曉娟 Hsiaochuan.Li" w:date="2024-01-18T16:26:00Z"/>
                <w:rFonts w:ascii="新細明體" w:eastAsia="新細明體" w:hAnsi="新細明體" w:cs="新細明體"/>
                <w:color w:val="000000"/>
                <w:sz w:val="24"/>
                <w:szCs w:val="24"/>
              </w:rPr>
            </w:pPr>
            <w:ins w:id="1496" w:author="總公司 李曉娟 Hsiaochuan.Li" w:date="2024-01-18T16:26:00Z">
              <w:r w:rsidRPr="00C8078C">
                <w:rPr>
                  <w:rFonts w:ascii="新細明體" w:eastAsia="新細明體" w:hAnsi="新細明體" w:cs="新細明體" w:hint="eastAsia"/>
                  <w:color w:val="000000"/>
                  <w:sz w:val="24"/>
                  <w:szCs w:val="24"/>
                </w:rPr>
                <w:t>02-2585-8979*205</w:t>
              </w:r>
            </w:ins>
          </w:p>
        </w:tc>
        <w:tc>
          <w:tcPr>
            <w:tcW w:w="2851" w:type="dxa"/>
            <w:shd w:val="clear" w:color="auto" w:fill="auto"/>
            <w:noWrap/>
            <w:vAlign w:val="center"/>
            <w:hideMark/>
            <w:tcPrChange w:id="1497" w:author="總公司 李曉娟 Hsiaochuan.Li" w:date="2024-01-18T16:59:00Z">
              <w:tcPr>
                <w:tcW w:w="3140" w:type="dxa"/>
                <w:gridSpan w:val="2"/>
                <w:tcBorders>
                  <w:top w:val="nil"/>
                  <w:left w:val="nil"/>
                  <w:bottom w:val="single" w:sz="8" w:space="0" w:color="auto"/>
                  <w:right w:val="single" w:sz="8" w:space="0" w:color="auto"/>
                </w:tcBorders>
                <w:shd w:val="clear" w:color="auto" w:fill="auto"/>
                <w:noWrap/>
                <w:vAlign w:val="center"/>
                <w:hideMark/>
              </w:tcPr>
            </w:tcPrChange>
          </w:tcPr>
          <w:p w14:paraId="3B10F900" w14:textId="77777777" w:rsidR="00C8078C" w:rsidRPr="00C8078C" w:rsidRDefault="00C8078C" w:rsidP="00C8078C">
            <w:pPr>
              <w:widowControl/>
              <w:autoSpaceDE/>
              <w:autoSpaceDN/>
              <w:rPr>
                <w:ins w:id="1498" w:author="總公司 李曉娟 Hsiaochuan.Li" w:date="2024-01-18T16:26:00Z"/>
                <w:rFonts w:ascii="新細明體" w:eastAsia="新細明體" w:hAnsi="新細明體" w:cs="新細明體"/>
                <w:color w:val="0563C1"/>
                <w:sz w:val="24"/>
                <w:szCs w:val="24"/>
                <w:u w:val="single"/>
              </w:rPr>
            </w:pPr>
            <w:ins w:id="1499" w:author="總公司 李曉娟 Hsiaochuan.Li" w:date="2024-01-18T16:26: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"mailto:yichia.liu@ulpu.com.tw"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zongpei.chen@ulpu.com.tw</w:t>
              </w:r>
              <w:r w:rsidRPr="00C8078C">
                <w:rPr>
                  <w:rFonts w:ascii="新細明體" w:eastAsia="新細明體" w:hAnsi="新細明體" w:cs="新細明體"/>
                  <w:color w:val="0563C1"/>
                  <w:sz w:val="24"/>
                  <w:szCs w:val="24"/>
                  <w:u w:val="single"/>
                </w:rPr>
                <w:fldChar w:fldCharType="end"/>
              </w:r>
            </w:ins>
          </w:p>
        </w:tc>
      </w:tr>
      <w:tr w:rsidR="000B430B" w:rsidRPr="00C8078C" w14:paraId="5E802D3A" w14:textId="77777777" w:rsidTr="00E25164">
        <w:tblPrEx>
          <w:tblPrExChange w:id="1500" w:author="總公司 李曉娟 Hsiaochuan.Li" w:date="2024-01-18T16:59:00Z">
            <w:tblPrEx>
              <w:tblW w:w="14181" w:type="dxa"/>
            </w:tblPrEx>
          </w:tblPrExChange>
        </w:tblPrEx>
        <w:trPr>
          <w:trHeight w:val="420"/>
          <w:ins w:id="1501" w:author="總公司 李曉娟 Hsiaochuan.Li" w:date="2024-01-18T16:26:00Z"/>
          <w:trPrChange w:id="1502" w:author="總公司 李曉娟 Hsiaochuan.Li" w:date="2024-01-18T16:59:00Z">
            <w:trPr>
              <w:trHeight w:val="420"/>
            </w:trPr>
          </w:trPrChange>
        </w:trPr>
        <w:tc>
          <w:tcPr>
            <w:tcW w:w="700" w:type="dxa"/>
            <w:shd w:val="clear" w:color="auto" w:fill="auto"/>
            <w:noWrap/>
            <w:vAlign w:val="center"/>
            <w:hideMark/>
            <w:tcPrChange w:id="1503"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8194A0E" w14:textId="77777777" w:rsidR="00C8078C" w:rsidRPr="00C8078C" w:rsidRDefault="00C8078C" w:rsidP="00C8078C">
            <w:pPr>
              <w:widowControl/>
              <w:autoSpaceDE/>
              <w:autoSpaceDN/>
              <w:jc w:val="center"/>
              <w:rPr>
                <w:ins w:id="1504" w:author="總公司 李曉娟 Hsiaochuan.Li" w:date="2024-01-18T16:26:00Z"/>
                <w:rFonts w:ascii="新細明體" w:eastAsia="新細明體" w:hAnsi="新細明體" w:cs="新細明體"/>
                <w:color w:val="000000"/>
                <w:sz w:val="24"/>
                <w:szCs w:val="24"/>
              </w:rPr>
            </w:pPr>
            <w:ins w:id="1505" w:author="總公司 李曉娟 Hsiaochuan.Li" w:date="2024-01-18T16:26:00Z">
              <w:r w:rsidRPr="00C8078C">
                <w:rPr>
                  <w:rFonts w:ascii="新細明體" w:eastAsia="新細明體" w:hAnsi="新細明體" w:cs="新細明體" w:hint="eastAsia"/>
                  <w:color w:val="000000"/>
                  <w:sz w:val="24"/>
                  <w:szCs w:val="24"/>
                </w:rPr>
                <w:t>2</w:t>
              </w:r>
            </w:ins>
          </w:p>
        </w:tc>
        <w:tc>
          <w:tcPr>
            <w:tcW w:w="1600" w:type="dxa"/>
            <w:shd w:val="clear" w:color="auto" w:fill="auto"/>
            <w:noWrap/>
            <w:vAlign w:val="center"/>
            <w:hideMark/>
            <w:tcPrChange w:id="1506"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4D3AAC50" w14:textId="77777777" w:rsidR="00C8078C" w:rsidRPr="00C8078C" w:rsidRDefault="00C8078C" w:rsidP="00C8078C">
            <w:pPr>
              <w:widowControl/>
              <w:autoSpaceDE/>
              <w:autoSpaceDN/>
              <w:jc w:val="both"/>
              <w:rPr>
                <w:ins w:id="1507" w:author="總公司 李曉娟 Hsiaochuan.Li" w:date="2024-01-18T16:26:00Z"/>
                <w:rFonts w:ascii="新細明體" w:eastAsia="新細明體" w:hAnsi="新細明體" w:cs="新細明體"/>
                <w:color w:val="000000"/>
                <w:sz w:val="24"/>
                <w:szCs w:val="24"/>
              </w:rPr>
            </w:pPr>
            <w:ins w:id="1508" w:author="總公司 李曉娟 Hsiaochuan.Li" w:date="2024-01-18T16:26:00Z">
              <w:r w:rsidRPr="00C8078C">
                <w:rPr>
                  <w:rFonts w:ascii="新細明體" w:eastAsia="新細明體" w:hAnsi="新細明體" w:cs="新細明體" w:hint="eastAsia"/>
                  <w:color w:val="000000"/>
                  <w:sz w:val="24"/>
                  <w:szCs w:val="24"/>
                </w:rPr>
                <w:t>上水獅子頭</w:t>
              </w:r>
            </w:ins>
          </w:p>
        </w:tc>
        <w:tc>
          <w:tcPr>
            <w:tcW w:w="4374" w:type="dxa"/>
            <w:shd w:val="clear" w:color="auto" w:fill="auto"/>
            <w:noWrap/>
            <w:vAlign w:val="center"/>
            <w:hideMark/>
            <w:tcPrChange w:id="1509"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5EF15FDD" w14:textId="77777777" w:rsidR="00C8078C" w:rsidRPr="00C8078C" w:rsidRDefault="00C8078C" w:rsidP="00C8078C">
            <w:pPr>
              <w:widowControl/>
              <w:autoSpaceDE/>
              <w:autoSpaceDN/>
              <w:jc w:val="both"/>
              <w:rPr>
                <w:ins w:id="1510" w:author="總公司 李曉娟 Hsiaochuan.Li" w:date="2024-01-18T16:26:00Z"/>
                <w:rFonts w:ascii="新細明體" w:eastAsia="新細明體" w:hAnsi="新細明體" w:cs="新細明體"/>
                <w:color w:val="000000"/>
                <w:sz w:val="24"/>
                <w:szCs w:val="24"/>
              </w:rPr>
            </w:pPr>
            <w:ins w:id="1511" w:author="總公司 李曉娟 Hsiaochuan.Li" w:date="2024-01-18T16:26:00Z">
              <w:r w:rsidRPr="00C8078C">
                <w:rPr>
                  <w:rFonts w:ascii="新細明體" w:eastAsia="新細明體" w:hAnsi="新細明體" w:cs="新細明體" w:hint="eastAsia"/>
                  <w:color w:val="000000"/>
                  <w:sz w:val="24"/>
                  <w:szCs w:val="24"/>
                </w:rPr>
                <w:t>248新北市五股區成泰路四段1號</w:t>
              </w:r>
            </w:ins>
          </w:p>
        </w:tc>
        <w:tc>
          <w:tcPr>
            <w:tcW w:w="1163" w:type="dxa"/>
            <w:shd w:val="clear" w:color="auto" w:fill="auto"/>
            <w:noWrap/>
            <w:vAlign w:val="center"/>
            <w:hideMark/>
            <w:tcPrChange w:id="1512"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6CF78337" w14:textId="77777777" w:rsidR="00C8078C" w:rsidRPr="00C8078C" w:rsidRDefault="00C8078C" w:rsidP="00C8078C">
            <w:pPr>
              <w:widowControl/>
              <w:autoSpaceDE/>
              <w:autoSpaceDN/>
              <w:jc w:val="center"/>
              <w:rPr>
                <w:ins w:id="1513" w:author="總公司 李曉娟 Hsiaochuan.Li" w:date="2024-01-18T16:26:00Z"/>
                <w:rFonts w:ascii="新細明體" w:eastAsia="新細明體" w:hAnsi="新細明體" w:cs="新細明體"/>
                <w:color w:val="000000"/>
                <w:sz w:val="24"/>
                <w:szCs w:val="24"/>
              </w:rPr>
            </w:pPr>
            <w:ins w:id="1514" w:author="總公司 李曉娟 Hsiaochuan.Li" w:date="2024-01-18T16:26:00Z">
              <w:r w:rsidRPr="00C8078C">
                <w:rPr>
                  <w:rFonts w:ascii="新細明體" w:eastAsia="新細明體" w:hAnsi="新細明體" w:cs="新細明體" w:hint="eastAsia"/>
                  <w:color w:val="000000"/>
                  <w:sz w:val="24"/>
                  <w:szCs w:val="24"/>
                </w:rPr>
                <w:t>許智偉</w:t>
              </w:r>
            </w:ins>
          </w:p>
        </w:tc>
        <w:tc>
          <w:tcPr>
            <w:tcW w:w="1509" w:type="dxa"/>
            <w:shd w:val="clear" w:color="auto" w:fill="auto"/>
            <w:noWrap/>
            <w:vAlign w:val="center"/>
            <w:hideMark/>
            <w:tcPrChange w:id="1515" w:author="總公司 李曉娟 Hsiaochuan.Li" w:date="2024-01-18T16:59:00Z">
              <w:tcPr>
                <w:tcW w:w="1509" w:type="dxa"/>
                <w:gridSpan w:val="2"/>
                <w:tcBorders>
                  <w:top w:val="nil"/>
                  <w:left w:val="nil"/>
                  <w:bottom w:val="single" w:sz="8" w:space="0" w:color="auto"/>
                  <w:right w:val="single" w:sz="8" w:space="0" w:color="auto"/>
                </w:tcBorders>
                <w:shd w:val="clear" w:color="auto" w:fill="auto"/>
                <w:noWrap/>
                <w:vAlign w:val="center"/>
                <w:hideMark/>
              </w:tcPr>
            </w:tcPrChange>
          </w:tcPr>
          <w:p w14:paraId="6E71BE54" w14:textId="77777777" w:rsidR="00C8078C" w:rsidRPr="00C8078C" w:rsidRDefault="00C8078C" w:rsidP="00C8078C">
            <w:pPr>
              <w:widowControl/>
              <w:autoSpaceDE/>
              <w:autoSpaceDN/>
              <w:rPr>
                <w:ins w:id="1516" w:author="總公司 李曉娟 Hsiaochuan.Li" w:date="2024-01-18T16:26:00Z"/>
                <w:rFonts w:ascii="新細明體" w:eastAsia="新細明體" w:hAnsi="新細明體" w:cs="新細明體"/>
                <w:color w:val="000000"/>
                <w:sz w:val="24"/>
                <w:szCs w:val="24"/>
              </w:rPr>
            </w:pPr>
            <w:ins w:id="1517" w:author="總公司 李曉娟 Hsiaochuan.Li" w:date="2024-01-18T16:26:00Z">
              <w:r w:rsidRPr="00C8078C">
                <w:rPr>
                  <w:rFonts w:ascii="新細明體" w:eastAsia="新細明體" w:hAnsi="新細明體" w:cs="新細明體" w:hint="eastAsia"/>
                  <w:color w:val="000000"/>
                  <w:sz w:val="24"/>
                  <w:szCs w:val="24"/>
                </w:rPr>
                <w:t>0919-320-116</w:t>
              </w:r>
              <w:r w:rsidRPr="00C8078C">
                <w:rPr>
                  <w:rFonts w:ascii="新細明體" w:eastAsia="新細明體" w:hAnsi="新細明體" w:cs="新細明體" w:hint="eastAsia"/>
                  <w:color w:val="000000"/>
                  <w:sz w:val="24"/>
                  <w:szCs w:val="24"/>
                </w:rPr>
                <w:br/>
                <w:t>0966-702-078</w:t>
              </w:r>
            </w:ins>
          </w:p>
        </w:tc>
        <w:tc>
          <w:tcPr>
            <w:tcW w:w="1984" w:type="dxa"/>
            <w:shd w:val="clear" w:color="auto" w:fill="auto"/>
            <w:noWrap/>
            <w:vAlign w:val="center"/>
            <w:hideMark/>
            <w:tcPrChange w:id="1518" w:author="總公司 李曉娟 Hsiaochuan.Li" w:date="2024-01-18T16:59:00Z">
              <w:tcPr>
                <w:tcW w:w="1984" w:type="dxa"/>
                <w:gridSpan w:val="2"/>
                <w:tcBorders>
                  <w:top w:val="nil"/>
                  <w:left w:val="nil"/>
                  <w:bottom w:val="single" w:sz="8" w:space="0" w:color="auto"/>
                  <w:right w:val="single" w:sz="8" w:space="0" w:color="auto"/>
                </w:tcBorders>
                <w:shd w:val="clear" w:color="auto" w:fill="auto"/>
                <w:noWrap/>
                <w:vAlign w:val="center"/>
                <w:hideMark/>
              </w:tcPr>
            </w:tcPrChange>
          </w:tcPr>
          <w:p w14:paraId="1C9F8558" w14:textId="77777777" w:rsidR="00C8078C" w:rsidRPr="00C8078C" w:rsidRDefault="00C8078C" w:rsidP="00C8078C">
            <w:pPr>
              <w:widowControl/>
              <w:autoSpaceDE/>
              <w:autoSpaceDN/>
              <w:rPr>
                <w:ins w:id="1519" w:author="總公司 李曉娟 Hsiaochuan.Li" w:date="2024-01-18T16:26:00Z"/>
                <w:rFonts w:ascii="新細明體" w:eastAsia="新細明體" w:hAnsi="新細明體" w:cs="新細明體"/>
                <w:color w:val="000000"/>
                <w:sz w:val="24"/>
                <w:szCs w:val="24"/>
              </w:rPr>
            </w:pPr>
            <w:ins w:id="1520" w:author="總公司 李曉娟 Hsiaochuan.Li" w:date="2024-01-18T16:26:00Z">
              <w:r w:rsidRPr="00C8078C">
                <w:rPr>
                  <w:rFonts w:ascii="新細明體" w:eastAsia="新細明體" w:hAnsi="新細明體" w:cs="新細明體" w:hint="eastAsia"/>
                  <w:color w:val="000000"/>
                  <w:sz w:val="24"/>
                  <w:szCs w:val="24"/>
                </w:rPr>
                <w:t>02-8292-3352*200</w:t>
              </w:r>
            </w:ins>
          </w:p>
        </w:tc>
        <w:tc>
          <w:tcPr>
            <w:tcW w:w="2851" w:type="dxa"/>
            <w:shd w:val="clear" w:color="auto" w:fill="auto"/>
            <w:noWrap/>
            <w:vAlign w:val="center"/>
            <w:hideMark/>
            <w:tcPrChange w:id="1521" w:author="總公司 李曉娟 Hsiaochuan.Li" w:date="2024-01-18T16:59:00Z">
              <w:tcPr>
                <w:tcW w:w="2851" w:type="dxa"/>
                <w:gridSpan w:val="2"/>
                <w:tcBorders>
                  <w:top w:val="nil"/>
                  <w:left w:val="nil"/>
                  <w:bottom w:val="single" w:sz="8" w:space="0" w:color="auto"/>
                  <w:right w:val="single" w:sz="8" w:space="0" w:color="auto"/>
                </w:tcBorders>
                <w:shd w:val="clear" w:color="auto" w:fill="auto"/>
                <w:noWrap/>
                <w:vAlign w:val="center"/>
                <w:hideMark/>
              </w:tcPr>
            </w:tcPrChange>
          </w:tcPr>
          <w:p w14:paraId="2ECB38F1" w14:textId="77777777" w:rsidR="00C8078C" w:rsidRPr="00C8078C" w:rsidRDefault="00C8078C" w:rsidP="00C8078C">
            <w:pPr>
              <w:widowControl/>
              <w:autoSpaceDE/>
              <w:autoSpaceDN/>
              <w:rPr>
                <w:ins w:id="1522" w:author="總公司 李曉娟 Hsiaochuan.Li" w:date="2024-01-18T16:26:00Z"/>
                <w:rFonts w:ascii="新細明體" w:eastAsia="新細明體" w:hAnsi="新細明體" w:cs="新細明體"/>
                <w:color w:val="0563C1"/>
                <w:sz w:val="24"/>
                <w:szCs w:val="24"/>
                <w:u w:val="single"/>
              </w:rPr>
            </w:pPr>
            <w:ins w:id="1523" w:author="總公司 李曉娟 Hsiaochuan.Li" w:date="2024-01-18T16:26:00Z">
              <w:r w:rsidRPr="00C8078C">
                <w:rPr>
                  <w:rFonts w:ascii="新細明體" w:eastAsia="新細明體" w:hAnsi="新細明體" w:cs="新細明體" w:hint="eastAsia"/>
                  <w:color w:val="0563C1"/>
                  <w:sz w:val="24"/>
                  <w:szCs w:val="24"/>
                  <w:u w:val="single"/>
                </w:rPr>
                <w:t>joshu.hsu@ulpu.com.tw</w:t>
              </w:r>
            </w:ins>
          </w:p>
        </w:tc>
      </w:tr>
      <w:tr w:rsidR="00FB6331" w:rsidRPr="00C8078C" w14:paraId="7CAAF6C0" w14:textId="77777777" w:rsidTr="00E25164">
        <w:trPr>
          <w:trHeight w:val="420"/>
          <w:ins w:id="1524" w:author="總公司 李曉娟 Hsiaochuan.Li" w:date="2024-01-18T16:26:00Z"/>
          <w:trPrChange w:id="1525" w:author="總公司 李曉娟 Hsiaochuan.Li" w:date="2024-01-18T16:59:00Z">
            <w:trPr>
              <w:gridAfter w:val="0"/>
              <w:trHeight w:val="420"/>
            </w:trPr>
          </w:trPrChange>
        </w:trPr>
        <w:tc>
          <w:tcPr>
            <w:tcW w:w="700" w:type="dxa"/>
            <w:shd w:val="clear" w:color="auto" w:fill="auto"/>
            <w:noWrap/>
            <w:vAlign w:val="center"/>
            <w:hideMark/>
            <w:tcPrChange w:id="1526"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CA7B5D2" w14:textId="77777777" w:rsidR="00C8078C" w:rsidRPr="00C8078C" w:rsidRDefault="00C8078C" w:rsidP="00C8078C">
            <w:pPr>
              <w:widowControl/>
              <w:autoSpaceDE/>
              <w:autoSpaceDN/>
              <w:jc w:val="center"/>
              <w:rPr>
                <w:ins w:id="1527" w:author="總公司 李曉娟 Hsiaochuan.Li" w:date="2024-01-18T16:26:00Z"/>
                <w:rFonts w:ascii="新細明體" w:eastAsia="新細明體" w:hAnsi="新細明體" w:cs="新細明體"/>
                <w:color w:val="000000"/>
                <w:sz w:val="24"/>
                <w:szCs w:val="24"/>
              </w:rPr>
            </w:pPr>
            <w:ins w:id="1528" w:author="總公司 李曉娟 Hsiaochuan.Li" w:date="2024-01-18T16:26:00Z">
              <w:r w:rsidRPr="00C8078C">
                <w:rPr>
                  <w:rFonts w:ascii="新細明體" w:eastAsia="新細明體" w:hAnsi="新細明體" w:cs="新細明體" w:hint="eastAsia"/>
                  <w:color w:val="000000"/>
                  <w:sz w:val="24"/>
                  <w:szCs w:val="24"/>
                </w:rPr>
                <w:t>3</w:t>
              </w:r>
            </w:ins>
          </w:p>
        </w:tc>
        <w:tc>
          <w:tcPr>
            <w:tcW w:w="1600" w:type="dxa"/>
            <w:shd w:val="clear" w:color="auto" w:fill="auto"/>
            <w:noWrap/>
            <w:vAlign w:val="center"/>
            <w:hideMark/>
            <w:tcPrChange w:id="1529"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58F71DFE" w14:textId="77777777" w:rsidR="00C8078C" w:rsidRPr="00C8078C" w:rsidRDefault="00C8078C" w:rsidP="00C8078C">
            <w:pPr>
              <w:widowControl/>
              <w:autoSpaceDE/>
              <w:autoSpaceDN/>
              <w:jc w:val="both"/>
              <w:rPr>
                <w:ins w:id="1530" w:author="總公司 李曉娟 Hsiaochuan.Li" w:date="2024-01-18T16:26:00Z"/>
                <w:rFonts w:ascii="新細明體" w:eastAsia="新細明體" w:hAnsi="新細明體" w:cs="新細明體"/>
                <w:color w:val="000000"/>
                <w:sz w:val="24"/>
                <w:szCs w:val="24"/>
              </w:rPr>
            </w:pPr>
            <w:ins w:id="1531" w:author="總公司 李曉娟 Hsiaochuan.Li" w:date="2024-01-18T16:26:00Z">
              <w:r w:rsidRPr="00C8078C">
                <w:rPr>
                  <w:rFonts w:ascii="新細明體" w:eastAsia="新細明體" w:hAnsi="新細明體" w:cs="新細明體" w:hint="eastAsia"/>
                  <w:color w:val="000000"/>
                  <w:sz w:val="24"/>
                  <w:szCs w:val="24"/>
                </w:rPr>
                <w:t>上水迪化</w:t>
              </w:r>
            </w:ins>
          </w:p>
        </w:tc>
        <w:tc>
          <w:tcPr>
            <w:tcW w:w="4374" w:type="dxa"/>
            <w:shd w:val="clear" w:color="auto" w:fill="auto"/>
            <w:noWrap/>
            <w:vAlign w:val="center"/>
            <w:hideMark/>
            <w:tcPrChange w:id="1532"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1B4677E9" w14:textId="77777777" w:rsidR="00C8078C" w:rsidRPr="00C8078C" w:rsidRDefault="00C8078C" w:rsidP="00C8078C">
            <w:pPr>
              <w:widowControl/>
              <w:autoSpaceDE/>
              <w:autoSpaceDN/>
              <w:jc w:val="both"/>
              <w:rPr>
                <w:ins w:id="1533" w:author="總公司 李曉娟 Hsiaochuan.Li" w:date="2024-01-18T16:26:00Z"/>
                <w:rFonts w:ascii="新細明體" w:eastAsia="新細明體" w:hAnsi="新細明體" w:cs="新細明體"/>
                <w:color w:val="000000"/>
                <w:sz w:val="24"/>
                <w:szCs w:val="24"/>
              </w:rPr>
            </w:pPr>
            <w:ins w:id="1534" w:author="總公司 李曉娟 Hsiaochuan.Li" w:date="2024-01-18T16:26:00Z">
              <w:r w:rsidRPr="00C8078C">
                <w:rPr>
                  <w:rFonts w:ascii="新細明體" w:eastAsia="新細明體" w:hAnsi="新細明體" w:cs="新細明體" w:hint="eastAsia"/>
                  <w:color w:val="000000"/>
                  <w:sz w:val="24"/>
                  <w:szCs w:val="24"/>
                </w:rPr>
                <w:t>103台北市大同區酒泉街235號</w:t>
              </w:r>
            </w:ins>
          </w:p>
        </w:tc>
        <w:tc>
          <w:tcPr>
            <w:tcW w:w="1163" w:type="dxa"/>
            <w:shd w:val="clear" w:color="auto" w:fill="auto"/>
            <w:noWrap/>
            <w:vAlign w:val="center"/>
            <w:hideMark/>
            <w:tcPrChange w:id="1535"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7972E8ED" w14:textId="77777777" w:rsidR="00C8078C" w:rsidRPr="00C8078C" w:rsidRDefault="00C8078C" w:rsidP="00C8078C">
            <w:pPr>
              <w:widowControl/>
              <w:autoSpaceDE/>
              <w:autoSpaceDN/>
              <w:jc w:val="center"/>
              <w:rPr>
                <w:ins w:id="1536" w:author="總公司 李曉娟 Hsiaochuan.Li" w:date="2024-01-18T16:26:00Z"/>
                <w:rFonts w:ascii="新細明體" w:eastAsia="新細明體" w:hAnsi="新細明體" w:cs="新細明體"/>
                <w:color w:val="000000"/>
                <w:sz w:val="24"/>
                <w:szCs w:val="24"/>
              </w:rPr>
            </w:pPr>
            <w:ins w:id="1537" w:author="總公司 李曉娟 Hsiaochuan.Li" w:date="2024-01-18T16:26:00Z">
              <w:r w:rsidRPr="00C8078C">
                <w:rPr>
                  <w:rFonts w:ascii="新細明體" w:eastAsia="新細明體" w:hAnsi="新細明體" w:cs="新細明體" w:hint="eastAsia"/>
                  <w:color w:val="000000"/>
                  <w:sz w:val="24"/>
                  <w:szCs w:val="24"/>
                </w:rPr>
                <w:t>林志遠</w:t>
              </w:r>
            </w:ins>
          </w:p>
        </w:tc>
        <w:tc>
          <w:tcPr>
            <w:tcW w:w="1509" w:type="dxa"/>
            <w:shd w:val="clear" w:color="auto" w:fill="auto"/>
            <w:noWrap/>
            <w:vAlign w:val="center"/>
            <w:hideMark/>
            <w:tcPrChange w:id="1538" w:author="總公司 李曉娟 Hsiaochuan.Li" w:date="2024-01-18T16:59:00Z">
              <w:tcPr>
                <w:tcW w:w="1324" w:type="dxa"/>
                <w:tcBorders>
                  <w:top w:val="nil"/>
                  <w:left w:val="nil"/>
                  <w:bottom w:val="single" w:sz="8" w:space="0" w:color="auto"/>
                  <w:right w:val="single" w:sz="8" w:space="0" w:color="auto"/>
                </w:tcBorders>
                <w:shd w:val="clear" w:color="auto" w:fill="auto"/>
                <w:noWrap/>
                <w:vAlign w:val="center"/>
                <w:hideMark/>
              </w:tcPr>
            </w:tcPrChange>
          </w:tcPr>
          <w:p w14:paraId="485ED0A5" w14:textId="77777777" w:rsidR="00C8078C" w:rsidRPr="00C8078C" w:rsidRDefault="00C8078C" w:rsidP="00C8078C">
            <w:pPr>
              <w:widowControl/>
              <w:autoSpaceDE/>
              <w:autoSpaceDN/>
              <w:rPr>
                <w:ins w:id="1539" w:author="總公司 李曉娟 Hsiaochuan.Li" w:date="2024-01-18T16:26:00Z"/>
                <w:rFonts w:ascii="新細明體" w:eastAsia="新細明體" w:hAnsi="新細明體" w:cs="新細明體"/>
                <w:color w:val="000000"/>
                <w:sz w:val="24"/>
                <w:szCs w:val="24"/>
              </w:rPr>
            </w:pPr>
            <w:ins w:id="1540" w:author="總公司 李曉娟 Hsiaochuan.Li" w:date="2024-01-18T16:26:00Z">
              <w:r w:rsidRPr="00C8078C">
                <w:rPr>
                  <w:rFonts w:ascii="新細明體" w:eastAsia="新細明體" w:hAnsi="新細明體" w:cs="新細明體" w:hint="eastAsia"/>
                  <w:color w:val="000000"/>
                  <w:sz w:val="24"/>
                  <w:szCs w:val="24"/>
                </w:rPr>
                <w:t>0955-013-640</w:t>
              </w:r>
            </w:ins>
          </w:p>
        </w:tc>
        <w:tc>
          <w:tcPr>
            <w:tcW w:w="1984" w:type="dxa"/>
            <w:shd w:val="clear" w:color="auto" w:fill="auto"/>
            <w:noWrap/>
            <w:vAlign w:val="center"/>
            <w:hideMark/>
            <w:tcPrChange w:id="1541" w:author="總公司 李曉娟 Hsiaochuan.Li" w:date="2024-01-18T16:59:00Z">
              <w:tcPr>
                <w:tcW w:w="1839" w:type="dxa"/>
                <w:gridSpan w:val="2"/>
                <w:tcBorders>
                  <w:top w:val="nil"/>
                  <w:left w:val="nil"/>
                  <w:bottom w:val="single" w:sz="8" w:space="0" w:color="auto"/>
                  <w:right w:val="single" w:sz="8" w:space="0" w:color="auto"/>
                </w:tcBorders>
                <w:shd w:val="clear" w:color="auto" w:fill="auto"/>
                <w:noWrap/>
                <w:vAlign w:val="center"/>
                <w:hideMark/>
              </w:tcPr>
            </w:tcPrChange>
          </w:tcPr>
          <w:p w14:paraId="78773037" w14:textId="77777777" w:rsidR="00C8078C" w:rsidRPr="00C8078C" w:rsidRDefault="00C8078C" w:rsidP="00C8078C">
            <w:pPr>
              <w:widowControl/>
              <w:autoSpaceDE/>
              <w:autoSpaceDN/>
              <w:rPr>
                <w:ins w:id="1542" w:author="總公司 李曉娟 Hsiaochuan.Li" w:date="2024-01-18T16:26:00Z"/>
                <w:rFonts w:ascii="新細明體" w:eastAsia="新細明體" w:hAnsi="新細明體" w:cs="新細明體"/>
                <w:color w:val="000000"/>
                <w:sz w:val="24"/>
                <w:szCs w:val="24"/>
              </w:rPr>
            </w:pPr>
            <w:ins w:id="1543" w:author="總公司 李曉娟 Hsiaochuan.Li" w:date="2024-01-18T16:26:00Z">
              <w:r w:rsidRPr="00C8078C">
                <w:rPr>
                  <w:rFonts w:ascii="新細明體" w:eastAsia="新細明體" w:hAnsi="新細明體" w:cs="新細明體" w:hint="eastAsia"/>
                  <w:color w:val="000000"/>
                  <w:sz w:val="24"/>
                  <w:szCs w:val="24"/>
                </w:rPr>
                <w:t>02-2598-9907*101</w:t>
              </w:r>
            </w:ins>
          </w:p>
        </w:tc>
        <w:tc>
          <w:tcPr>
            <w:tcW w:w="2851" w:type="dxa"/>
            <w:shd w:val="clear" w:color="auto" w:fill="auto"/>
            <w:noWrap/>
            <w:vAlign w:val="center"/>
            <w:hideMark/>
            <w:tcPrChange w:id="1544" w:author="總公司 李曉娟 Hsiaochuan.Li" w:date="2024-01-18T16:59:00Z">
              <w:tcPr>
                <w:tcW w:w="3140" w:type="dxa"/>
                <w:gridSpan w:val="2"/>
                <w:tcBorders>
                  <w:top w:val="nil"/>
                  <w:left w:val="nil"/>
                  <w:bottom w:val="single" w:sz="8" w:space="0" w:color="auto"/>
                  <w:right w:val="single" w:sz="8" w:space="0" w:color="auto"/>
                </w:tcBorders>
                <w:shd w:val="clear" w:color="auto" w:fill="auto"/>
                <w:noWrap/>
                <w:vAlign w:val="center"/>
                <w:hideMark/>
              </w:tcPr>
            </w:tcPrChange>
          </w:tcPr>
          <w:p w14:paraId="0F81ABDD" w14:textId="77777777" w:rsidR="00C8078C" w:rsidRPr="00C8078C" w:rsidRDefault="00C8078C" w:rsidP="00C8078C">
            <w:pPr>
              <w:widowControl/>
              <w:autoSpaceDE/>
              <w:autoSpaceDN/>
              <w:rPr>
                <w:ins w:id="1545" w:author="總公司 李曉娟 Hsiaochuan.Li" w:date="2024-01-18T16:26:00Z"/>
                <w:rFonts w:ascii="新細明體" w:eastAsia="新細明體" w:hAnsi="新細明體" w:cs="新細明體"/>
                <w:color w:val="000000"/>
                <w:sz w:val="24"/>
                <w:szCs w:val="24"/>
              </w:rPr>
            </w:pPr>
            <w:ins w:id="1546" w:author="總公司 李曉娟 Hsiaochuan.Li" w:date="2024-01-18T16:26:00Z">
              <w:r w:rsidRPr="00C8078C">
                <w:rPr>
                  <w:rFonts w:ascii="新細明體" w:eastAsia="新細明體" w:hAnsi="新細明體" w:cs="新細明體"/>
                  <w:color w:val="000000"/>
                  <w:sz w:val="24"/>
                  <w:szCs w:val="24"/>
                </w:rPr>
                <w:fldChar w:fldCharType="begin"/>
              </w:r>
              <w:r w:rsidRPr="00C8078C">
                <w:rPr>
                  <w:rFonts w:ascii="新細明體" w:eastAsia="新細明體" w:hAnsi="新細明體" w:cs="新細明體"/>
                  <w:color w:val="000000"/>
                  <w:sz w:val="24"/>
                  <w:szCs w:val="24"/>
                </w:rPr>
                <w:instrText>HYPERLINK "mailto:lacos.lin@ulpu.com.tw"</w:instrText>
              </w:r>
              <w:r w:rsidRPr="00C8078C">
                <w:rPr>
                  <w:rFonts w:ascii="新細明體" w:eastAsia="新細明體" w:hAnsi="新細明體" w:cs="新細明體"/>
                  <w:color w:val="000000"/>
                  <w:sz w:val="24"/>
                  <w:szCs w:val="24"/>
                </w:rPr>
              </w:r>
              <w:r w:rsidRPr="00C8078C">
                <w:rPr>
                  <w:rFonts w:ascii="新細明體" w:eastAsia="新細明體" w:hAnsi="新細明體" w:cs="新細明體"/>
                  <w:color w:val="000000"/>
                  <w:sz w:val="24"/>
                  <w:szCs w:val="24"/>
                </w:rPr>
                <w:fldChar w:fldCharType="separate"/>
              </w:r>
              <w:r w:rsidRPr="00C8078C">
                <w:rPr>
                  <w:rFonts w:ascii="新細明體" w:eastAsia="新細明體" w:hAnsi="新細明體" w:cs="新細明體" w:hint="eastAsia"/>
                  <w:color w:val="000000"/>
                  <w:sz w:val="24"/>
                  <w:szCs w:val="24"/>
                </w:rPr>
                <w:t>lacos.lin@ulpu.com.tw</w:t>
              </w:r>
              <w:r w:rsidRPr="00C8078C">
                <w:rPr>
                  <w:rFonts w:ascii="新細明體" w:eastAsia="新細明體" w:hAnsi="新細明體" w:cs="新細明體"/>
                  <w:color w:val="000000"/>
                  <w:sz w:val="24"/>
                  <w:szCs w:val="24"/>
                </w:rPr>
                <w:fldChar w:fldCharType="end"/>
              </w:r>
            </w:ins>
          </w:p>
        </w:tc>
      </w:tr>
      <w:tr w:rsidR="000B430B" w:rsidRPr="00C8078C" w14:paraId="3369C376" w14:textId="77777777" w:rsidTr="00E25164">
        <w:tblPrEx>
          <w:tblPrExChange w:id="1547" w:author="總公司 李曉娟 Hsiaochuan.Li" w:date="2024-01-18T16:59:00Z">
            <w:tblPrEx>
              <w:tblW w:w="14181" w:type="dxa"/>
            </w:tblPrEx>
          </w:tblPrExChange>
        </w:tblPrEx>
        <w:trPr>
          <w:trHeight w:val="420"/>
          <w:ins w:id="1548" w:author="總公司 李曉娟 Hsiaochuan.Li" w:date="2024-01-18T16:26:00Z"/>
          <w:trPrChange w:id="1549" w:author="總公司 李曉娟 Hsiaochuan.Li" w:date="2024-01-18T16:59:00Z">
            <w:trPr>
              <w:trHeight w:val="420"/>
            </w:trPr>
          </w:trPrChange>
        </w:trPr>
        <w:tc>
          <w:tcPr>
            <w:tcW w:w="700" w:type="dxa"/>
            <w:shd w:val="clear" w:color="auto" w:fill="auto"/>
            <w:noWrap/>
            <w:vAlign w:val="center"/>
            <w:hideMark/>
            <w:tcPrChange w:id="1550"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5C9302A" w14:textId="77777777" w:rsidR="00C8078C" w:rsidRPr="00C8078C" w:rsidRDefault="00C8078C" w:rsidP="00C8078C">
            <w:pPr>
              <w:widowControl/>
              <w:autoSpaceDE/>
              <w:autoSpaceDN/>
              <w:jc w:val="center"/>
              <w:rPr>
                <w:ins w:id="1551" w:author="總公司 李曉娟 Hsiaochuan.Li" w:date="2024-01-18T16:26:00Z"/>
                <w:rFonts w:ascii="新細明體" w:eastAsia="新細明體" w:hAnsi="新細明體" w:cs="新細明體"/>
                <w:color w:val="000000"/>
                <w:sz w:val="24"/>
                <w:szCs w:val="24"/>
              </w:rPr>
            </w:pPr>
            <w:ins w:id="1552" w:author="總公司 李曉娟 Hsiaochuan.Li" w:date="2024-01-18T16:26:00Z">
              <w:r w:rsidRPr="00C8078C">
                <w:rPr>
                  <w:rFonts w:ascii="新細明體" w:eastAsia="新細明體" w:hAnsi="新細明體" w:cs="新細明體" w:hint="eastAsia"/>
                  <w:color w:val="000000"/>
                  <w:sz w:val="24"/>
                  <w:szCs w:val="24"/>
                </w:rPr>
                <w:t>4</w:t>
              </w:r>
            </w:ins>
          </w:p>
        </w:tc>
        <w:tc>
          <w:tcPr>
            <w:tcW w:w="1600" w:type="dxa"/>
            <w:shd w:val="clear" w:color="auto" w:fill="auto"/>
            <w:noWrap/>
            <w:vAlign w:val="center"/>
            <w:hideMark/>
            <w:tcPrChange w:id="1553"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5249A462" w14:textId="77777777" w:rsidR="00C8078C" w:rsidRPr="00C8078C" w:rsidRDefault="00C8078C" w:rsidP="00C8078C">
            <w:pPr>
              <w:widowControl/>
              <w:autoSpaceDE/>
              <w:autoSpaceDN/>
              <w:jc w:val="both"/>
              <w:rPr>
                <w:ins w:id="1554" w:author="總公司 李曉娟 Hsiaochuan.Li" w:date="2024-01-18T16:26:00Z"/>
                <w:rFonts w:ascii="新細明體" w:eastAsia="新細明體" w:hAnsi="新細明體" w:cs="新細明體"/>
                <w:color w:val="000000"/>
                <w:sz w:val="24"/>
                <w:szCs w:val="24"/>
              </w:rPr>
            </w:pPr>
            <w:ins w:id="1555" w:author="總公司 李曉娟 Hsiaochuan.Li" w:date="2024-01-18T16:26:00Z">
              <w:r w:rsidRPr="00C8078C">
                <w:rPr>
                  <w:rFonts w:ascii="新細明體" w:eastAsia="新細明體" w:hAnsi="新細明體" w:cs="新細明體" w:hint="eastAsia"/>
                  <w:color w:val="000000"/>
                  <w:sz w:val="24"/>
                  <w:szCs w:val="24"/>
                </w:rPr>
                <w:t>上水</w:t>
              </w:r>
              <w:proofErr w:type="gramStart"/>
              <w:r w:rsidRPr="00C8078C">
                <w:rPr>
                  <w:rFonts w:ascii="新細明體" w:eastAsia="新細明體" w:hAnsi="新細明體" w:cs="新細明體" w:hint="eastAsia"/>
                  <w:color w:val="000000"/>
                  <w:sz w:val="24"/>
                  <w:szCs w:val="24"/>
                </w:rPr>
                <w:t>迪</w:t>
              </w:r>
              <w:proofErr w:type="gramEnd"/>
              <w:r w:rsidRPr="00C8078C">
                <w:rPr>
                  <w:rFonts w:ascii="新細明體" w:eastAsia="新細明體" w:hAnsi="新細明體" w:cs="新細明體" w:hint="eastAsia"/>
                  <w:color w:val="000000"/>
                  <w:sz w:val="24"/>
                  <w:szCs w:val="24"/>
                </w:rPr>
                <w:t>抽二辦</w:t>
              </w:r>
            </w:ins>
          </w:p>
        </w:tc>
        <w:tc>
          <w:tcPr>
            <w:tcW w:w="4374" w:type="dxa"/>
            <w:shd w:val="clear" w:color="auto" w:fill="auto"/>
            <w:noWrap/>
            <w:vAlign w:val="center"/>
            <w:hideMark/>
            <w:tcPrChange w:id="1556"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6E34175E" w14:textId="77777777" w:rsidR="00C8078C" w:rsidRPr="00C8078C" w:rsidRDefault="00C8078C" w:rsidP="00C8078C">
            <w:pPr>
              <w:widowControl/>
              <w:autoSpaceDE/>
              <w:autoSpaceDN/>
              <w:jc w:val="both"/>
              <w:rPr>
                <w:ins w:id="1557" w:author="總公司 李曉娟 Hsiaochuan.Li" w:date="2024-01-18T16:26:00Z"/>
                <w:rFonts w:ascii="新細明體" w:eastAsia="新細明體" w:hAnsi="新細明體" w:cs="新細明體"/>
                <w:color w:val="000000"/>
                <w:sz w:val="24"/>
                <w:szCs w:val="24"/>
              </w:rPr>
            </w:pPr>
            <w:ins w:id="1558" w:author="總公司 李曉娟 Hsiaochuan.Li" w:date="2024-01-18T16:26:00Z">
              <w:r w:rsidRPr="00C8078C">
                <w:rPr>
                  <w:rFonts w:ascii="新細明體" w:eastAsia="新細明體" w:hAnsi="新細明體" w:cs="新細明體" w:hint="eastAsia"/>
                  <w:color w:val="000000"/>
                  <w:sz w:val="24"/>
                  <w:szCs w:val="24"/>
                </w:rPr>
                <w:t>103台北市大同區酒泉街235號</w:t>
              </w:r>
            </w:ins>
          </w:p>
        </w:tc>
        <w:tc>
          <w:tcPr>
            <w:tcW w:w="1163" w:type="dxa"/>
            <w:shd w:val="clear" w:color="auto" w:fill="auto"/>
            <w:noWrap/>
            <w:vAlign w:val="center"/>
            <w:hideMark/>
            <w:tcPrChange w:id="1559"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5F717432" w14:textId="77777777" w:rsidR="00C8078C" w:rsidRPr="00C8078C" w:rsidRDefault="00C8078C" w:rsidP="00C8078C">
            <w:pPr>
              <w:widowControl/>
              <w:autoSpaceDE/>
              <w:autoSpaceDN/>
              <w:jc w:val="center"/>
              <w:rPr>
                <w:ins w:id="1560" w:author="總公司 李曉娟 Hsiaochuan.Li" w:date="2024-01-18T16:26:00Z"/>
                <w:rFonts w:ascii="新細明體" w:eastAsia="新細明體" w:hAnsi="新細明體" w:cs="新細明體"/>
                <w:color w:val="000000"/>
                <w:sz w:val="24"/>
                <w:szCs w:val="24"/>
              </w:rPr>
            </w:pPr>
            <w:ins w:id="1561" w:author="總公司 李曉娟 Hsiaochuan.Li" w:date="2024-01-18T16:26:00Z">
              <w:r w:rsidRPr="00C8078C">
                <w:rPr>
                  <w:rFonts w:ascii="新細明體" w:eastAsia="新細明體" w:hAnsi="新細明體" w:cs="新細明體" w:hint="eastAsia"/>
                  <w:color w:val="000000"/>
                  <w:sz w:val="24"/>
                  <w:szCs w:val="24"/>
                </w:rPr>
                <w:t>林志遠</w:t>
              </w:r>
            </w:ins>
          </w:p>
        </w:tc>
        <w:tc>
          <w:tcPr>
            <w:tcW w:w="1509" w:type="dxa"/>
            <w:shd w:val="clear" w:color="auto" w:fill="auto"/>
            <w:noWrap/>
            <w:vAlign w:val="center"/>
            <w:hideMark/>
            <w:tcPrChange w:id="1562" w:author="總公司 李曉娟 Hsiaochuan.Li" w:date="2024-01-18T16:59:00Z">
              <w:tcPr>
                <w:tcW w:w="1509" w:type="dxa"/>
                <w:gridSpan w:val="2"/>
                <w:tcBorders>
                  <w:top w:val="nil"/>
                  <w:left w:val="nil"/>
                  <w:bottom w:val="single" w:sz="8" w:space="0" w:color="auto"/>
                  <w:right w:val="single" w:sz="8" w:space="0" w:color="auto"/>
                </w:tcBorders>
                <w:shd w:val="clear" w:color="auto" w:fill="auto"/>
                <w:noWrap/>
                <w:vAlign w:val="center"/>
                <w:hideMark/>
              </w:tcPr>
            </w:tcPrChange>
          </w:tcPr>
          <w:p w14:paraId="1E839688" w14:textId="77777777" w:rsidR="00C8078C" w:rsidRPr="00C8078C" w:rsidRDefault="00C8078C" w:rsidP="00C8078C">
            <w:pPr>
              <w:widowControl/>
              <w:autoSpaceDE/>
              <w:autoSpaceDN/>
              <w:rPr>
                <w:ins w:id="1563" w:author="總公司 李曉娟 Hsiaochuan.Li" w:date="2024-01-18T16:26:00Z"/>
                <w:rFonts w:ascii="新細明體" w:eastAsia="新細明體" w:hAnsi="新細明體" w:cs="新細明體"/>
                <w:color w:val="000000"/>
                <w:sz w:val="24"/>
                <w:szCs w:val="24"/>
              </w:rPr>
            </w:pPr>
            <w:ins w:id="1564" w:author="總公司 李曉娟 Hsiaochuan.Li" w:date="2024-01-18T16:26:00Z">
              <w:r w:rsidRPr="00C8078C">
                <w:rPr>
                  <w:rFonts w:ascii="新細明體" w:eastAsia="新細明體" w:hAnsi="新細明體" w:cs="新細明體" w:hint="eastAsia"/>
                  <w:color w:val="000000"/>
                  <w:sz w:val="24"/>
                  <w:szCs w:val="24"/>
                </w:rPr>
                <w:t>0955-013-640</w:t>
              </w:r>
            </w:ins>
          </w:p>
        </w:tc>
        <w:tc>
          <w:tcPr>
            <w:tcW w:w="1984" w:type="dxa"/>
            <w:shd w:val="clear" w:color="auto" w:fill="auto"/>
            <w:noWrap/>
            <w:vAlign w:val="center"/>
            <w:hideMark/>
            <w:tcPrChange w:id="1565" w:author="總公司 李曉娟 Hsiaochuan.Li" w:date="2024-01-18T16:59:00Z">
              <w:tcPr>
                <w:tcW w:w="1984" w:type="dxa"/>
                <w:gridSpan w:val="2"/>
                <w:tcBorders>
                  <w:top w:val="nil"/>
                  <w:left w:val="nil"/>
                  <w:bottom w:val="single" w:sz="8" w:space="0" w:color="auto"/>
                  <w:right w:val="single" w:sz="8" w:space="0" w:color="auto"/>
                </w:tcBorders>
                <w:shd w:val="clear" w:color="auto" w:fill="auto"/>
                <w:noWrap/>
                <w:vAlign w:val="center"/>
                <w:hideMark/>
              </w:tcPr>
            </w:tcPrChange>
          </w:tcPr>
          <w:p w14:paraId="39329641" w14:textId="77777777" w:rsidR="00C8078C" w:rsidRPr="00C8078C" w:rsidRDefault="00C8078C" w:rsidP="00C8078C">
            <w:pPr>
              <w:widowControl/>
              <w:autoSpaceDE/>
              <w:autoSpaceDN/>
              <w:rPr>
                <w:ins w:id="1566" w:author="總公司 李曉娟 Hsiaochuan.Li" w:date="2024-01-18T16:26:00Z"/>
                <w:rFonts w:ascii="新細明體" w:eastAsia="新細明體" w:hAnsi="新細明體" w:cs="新細明體"/>
                <w:color w:val="000000"/>
                <w:sz w:val="24"/>
                <w:szCs w:val="24"/>
              </w:rPr>
            </w:pPr>
            <w:ins w:id="1567" w:author="總公司 李曉娟 Hsiaochuan.Li" w:date="2024-01-18T16:26:00Z">
              <w:r w:rsidRPr="00C8078C">
                <w:rPr>
                  <w:rFonts w:ascii="新細明體" w:eastAsia="新細明體" w:hAnsi="新細明體" w:cs="新細明體" w:hint="eastAsia"/>
                  <w:color w:val="000000"/>
                  <w:sz w:val="24"/>
                  <w:szCs w:val="24"/>
                </w:rPr>
                <w:t>02-2598-9907*101</w:t>
              </w:r>
            </w:ins>
          </w:p>
        </w:tc>
        <w:tc>
          <w:tcPr>
            <w:tcW w:w="2851" w:type="dxa"/>
            <w:shd w:val="clear" w:color="auto" w:fill="auto"/>
            <w:noWrap/>
            <w:vAlign w:val="center"/>
            <w:hideMark/>
            <w:tcPrChange w:id="1568" w:author="總公司 李曉娟 Hsiaochuan.Li" w:date="2024-01-18T16:59:00Z">
              <w:tcPr>
                <w:tcW w:w="2851" w:type="dxa"/>
                <w:gridSpan w:val="2"/>
                <w:tcBorders>
                  <w:top w:val="nil"/>
                  <w:left w:val="nil"/>
                  <w:bottom w:val="single" w:sz="8" w:space="0" w:color="auto"/>
                  <w:right w:val="single" w:sz="8" w:space="0" w:color="auto"/>
                </w:tcBorders>
                <w:shd w:val="clear" w:color="auto" w:fill="auto"/>
                <w:noWrap/>
                <w:vAlign w:val="center"/>
                <w:hideMark/>
              </w:tcPr>
            </w:tcPrChange>
          </w:tcPr>
          <w:p w14:paraId="64BB13F4" w14:textId="77777777" w:rsidR="00C8078C" w:rsidRPr="00C8078C" w:rsidRDefault="00C8078C" w:rsidP="00C8078C">
            <w:pPr>
              <w:widowControl/>
              <w:autoSpaceDE/>
              <w:autoSpaceDN/>
              <w:rPr>
                <w:ins w:id="1569" w:author="總公司 李曉娟 Hsiaochuan.Li" w:date="2024-01-18T16:26:00Z"/>
                <w:rFonts w:ascii="新細明體" w:eastAsia="新細明體" w:hAnsi="新細明體" w:cs="新細明體"/>
                <w:color w:val="0563C1"/>
                <w:sz w:val="24"/>
                <w:szCs w:val="24"/>
                <w:u w:val="single"/>
              </w:rPr>
            </w:pPr>
            <w:ins w:id="1570" w:author="總公司 李曉娟 Hsiaochuan.Li" w:date="2024-01-18T16:26: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"mailto:lacos.lin@ulpu.com.tw"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lacos.lin@ulpu.com.tw</w:t>
              </w:r>
              <w:r w:rsidRPr="00C8078C">
                <w:rPr>
                  <w:rFonts w:ascii="新細明體" w:eastAsia="新細明體" w:hAnsi="新細明體" w:cs="新細明體"/>
                  <w:color w:val="0563C1"/>
                  <w:sz w:val="24"/>
                  <w:szCs w:val="24"/>
                  <w:u w:val="single"/>
                </w:rPr>
                <w:fldChar w:fldCharType="end"/>
              </w:r>
            </w:ins>
          </w:p>
        </w:tc>
      </w:tr>
      <w:tr w:rsidR="00C8078C" w:rsidRPr="00C8078C" w14:paraId="782C8469" w14:textId="77777777" w:rsidTr="00E25164">
        <w:trPr>
          <w:trHeight w:val="1440"/>
          <w:ins w:id="1571" w:author="總公司 李曉娟 Hsiaochuan.Li" w:date="2024-01-18T16:26:00Z"/>
          <w:trPrChange w:id="1572" w:author="總公司 李曉娟 Hsiaochuan.Li" w:date="2024-01-18T16:59:00Z">
            <w:trPr>
              <w:gridAfter w:val="0"/>
              <w:trHeight w:val="1440"/>
            </w:trPr>
          </w:trPrChange>
        </w:trPr>
        <w:tc>
          <w:tcPr>
            <w:tcW w:w="700" w:type="dxa"/>
            <w:shd w:val="clear" w:color="auto" w:fill="auto"/>
            <w:noWrap/>
            <w:vAlign w:val="center"/>
            <w:hideMark/>
            <w:tcPrChange w:id="1573" w:author="總公司 李曉娟 Hsiaochuan.Li" w:date="2024-01-18T16:59:00Z">
              <w:tcPr>
                <w:tcW w:w="700" w:type="dxa"/>
                <w:tcBorders>
                  <w:top w:val="nil"/>
                  <w:left w:val="single" w:sz="8" w:space="0" w:color="auto"/>
                  <w:bottom w:val="single" w:sz="8" w:space="0" w:color="auto"/>
                  <w:right w:val="single" w:sz="8" w:space="0" w:color="auto"/>
                </w:tcBorders>
                <w:shd w:val="clear" w:color="000000" w:fill="E4DFEC"/>
                <w:noWrap/>
                <w:vAlign w:val="center"/>
                <w:hideMark/>
              </w:tcPr>
            </w:tcPrChange>
          </w:tcPr>
          <w:p w14:paraId="339AC324" w14:textId="77777777" w:rsidR="00C8078C" w:rsidRPr="00C8078C" w:rsidRDefault="00C8078C" w:rsidP="00C8078C">
            <w:pPr>
              <w:widowControl/>
              <w:autoSpaceDE/>
              <w:autoSpaceDN/>
              <w:jc w:val="center"/>
              <w:rPr>
                <w:ins w:id="1574" w:author="總公司 李曉娟 Hsiaochuan.Li" w:date="2024-01-18T16:26:00Z"/>
                <w:rFonts w:ascii="新細明體" w:eastAsia="新細明體" w:hAnsi="新細明體" w:cs="新細明體"/>
                <w:color w:val="000000"/>
                <w:sz w:val="24"/>
                <w:szCs w:val="24"/>
              </w:rPr>
            </w:pPr>
            <w:ins w:id="1575" w:author="總公司 李曉娟 Hsiaochuan.Li" w:date="2024-01-18T16:26:00Z">
              <w:r w:rsidRPr="00C8078C">
                <w:rPr>
                  <w:rFonts w:ascii="新細明體" w:eastAsia="新細明體" w:hAnsi="新細明體" w:cs="新細明體" w:hint="eastAsia"/>
                  <w:color w:val="000000"/>
                  <w:sz w:val="24"/>
                  <w:szCs w:val="24"/>
                </w:rPr>
                <w:t>5</w:t>
              </w:r>
            </w:ins>
          </w:p>
        </w:tc>
        <w:tc>
          <w:tcPr>
            <w:tcW w:w="1600" w:type="dxa"/>
            <w:shd w:val="clear" w:color="auto" w:fill="auto"/>
            <w:noWrap/>
            <w:vAlign w:val="center"/>
            <w:hideMark/>
            <w:tcPrChange w:id="1576" w:author="總公司 李曉娟 Hsiaochuan.Li" w:date="2024-01-18T16:59:00Z">
              <w:tcPr>
                <w:tcW w:w="1600" w:type="dxa"/>
                <w:tcBorders>
                  <w:top w:val="nil"/>
                  <w:left w:val="nil"/>
                  <w:bottom w:val="single" w:sz="8" w:space="0" w:color="auto"/>
                  <w:right w:val="single" w:sz="8" w:space="0" w:color="auto"/>
                </w:tcBorders>
                <w:shd w:val="clear" w:color="000000" w:fill="E4DFEC"/>
                <w:noWrap/>
                <w:vAlign w:val="center"/>
                <w:hideMark/>
              </w:tcPr>
            </w:tcPrChange>
          </w:tcPr>
          <w:p w14:paraId="533D02E2" w14:textId="77777777" w:rsidR="00C8078C" w:rsidRPr="00C8078C" w:rsidRDefault="00C8078C" w:rsidP="00C8078C">
            <w:pPr>
              <w:widowControl/>
              <w:autoSpaceDE/>
              <w:autoSpaceDN/>
              <w:jc w:val="both"/>
              <w:rPr>
                <w:ins w:id="1577" w:author="總公司 李曉娟 Hsiaochuan.Li" w:date="2024-01-18T16:26:00Z"/>
                <w:rFonts w:ascii="新細明體" w:eastAsia="新細明體" w:hAnsi="新細明體" w:cs="新細明體"/>
                <w:color w:val="000000"/>
                <w:sz w:val="24"/>
                <w:szCs w:val="24"/>
              </w:rPr>
            </w:pPr>
            <w:proofErr w:type="gramStart"/>
            <w:ins w:id="1578" w:author="總公司 李曉娟 Hsiaochuan.Li" w:date="2024-01-18T16:26:00Z">
              <w:r w:rsidRPr="00C8078C">
                <w:rPr>
                  <w:rFonts w:ascii="新細明體" w:eastAsia="新細明體" w:hAnsi="新細明體" w:cs="新細明體" w:hint="eastAsia"/>
                  <w:color w:val="000000"/>
                  <w:sz w:val="24"/>
                  <w:szCs w:val="24"/>
                </w:rPr>
                <w:t>上水投肥</w:t>
              </w:r>
              <w:proofErr w:type="gramEnd"/>
            </w:ins>
          </w:p>
        </w:tc>
        <w:tc>
          <w:tcPr>
            <w:tcW w:w="4374" w:type="dxa"/>
            <w:shd w:val="clear" w:color="auto" w:fill="auto"/>
            <w:vAlign w:val="center"/>
            <w:hideMark/>
            <w:tcPrChange w:id="1579" w:author="總公司 李曉娟 Hsiaochuan.Li" w:date="2024-01-18T16:59:00Z">
              <w:tcPr>
                <w:tcW w:w="4374" w:type="dxa"/>
                <w:tcBorders>
                  <w:top w:val="nil"/>
                  <w:left w:val="nil"/>
                  <w:bottom w:val="single" w:sz="8" w:space="0" w:color="auto"/>
                  <w:right w:val="single" w:sz="8" w:space="0" w:color="auto"/>
                </w:tcBorders>
                <w:shd w:val="clear" w:color="000000" w:fill="E4DFEC"/>
                <w:vAlign w:val="center"/>
                <w:hideMark/>
              </w:tcPr>
            </w:tcPrChange>
          </w:tcPr>
          <w:p w14:paraId="66A48AE4" w14:textId="77777777" w:rsidR="00C8078C" w:rsidRPr="00C8078C" w:rsidRDefault="00C8078C" w:rsidP="00C8078C">
            <w:pPr>
              <w:widowControl/>
              <w:autoSpaceDE/>
              <w:autoSpaceDN/>
              <w:jc w:val="both"/>
              <w:rPr>
                <w:ins w:id="1580" w:author="總公司 李曉娟 Hsiaochuan.Li" w:date="2024-01-18T16:26:00Z"/>
                <w:rFonts w:ascii="新細明體" w:eastAsia="新細明體" w:hAnsi="新細明體" w:cs="新細明體"/>
                <w:color w:val="000000"/>
                <w:sz w:val="24"/>
                <w:szCs w:val="24"/>
              </w:rPr>
            </w:pPr>
            <w:ins w:id="1581" w:author="總公司 李曉娟 Hsiaochuan.Li" w:date="2024-01-18T16:26:00Z">
              <w:r w:rsidRPr="00C8078C">
                <w:rPr>
                  <w:rFonts w:ascii="新細明體" w:eastAsia="新細明體" w:hAnsi="新細明體" w:cs="新細明體" w:hint="eastAsia"/>
                  <w:color w:val="000000"/>
                  <w:sz w:val="24"/>
                  <w:szCs w:val="24"/>
                </w:rPr>
                <w:t>新北市汐止區大同路一段七號</w:t>
              </w:r>
              <w:r w:rsidRPr="00C8078C">
                <w:rPr>
                  <w:rFonts w:ascii="新細明體" w:eastAsia="新細明體" w:hAnsi="新細明體" w:cs="新細明體" w:hint="eastAsia"/>
                  <w:color w:val="000000"/>
                  <w:sz w:val="24"/>
                  <w:szCs w:val="24"/>
                </w:rPr>
                <w:br/>
                <w:t>{汐止水肥站}</w:t>
              </w:r>
              <w:r w:rsidRPr="00C8078C">
                <w:rPr>
                  <w:rFonts w:ascii="新細明體" w:eastAsia="新細明體" w:hAnsi="新細明體" w:cs="新細明體" w:hint="eastAsia"/>
                  <w:color w:val="000000"/>
                  <w:sz w:val="24"/>
                  <w:szCs w:val="24"/>
                </w:rPr>
                <w:br/>
                <w:t>新北市蘆洲區中正路520巷9號</w:t>
              </w:r>
              <w:r w:rsidRPr="00C8078C">
                <w:rPr>
                  <w:rFonts w:ascii="新細明體" w:eastAsia="新細明體" w:hAnsi="新細明體" w:cs="新細明體" w:hint="eastAsia"/>
                  <w:color w:val="000000"/>
                  <w:sz w:val="24"/>
                  <w:szCs w:val="24"/>
                </w:rPr>
                <w:br/>
                <w:t>(蘆洲水肥站)</w:t>
              </w:r>
            </w:ins>
          </w:p>
        </w:tc>
        <w:tc>
          <w:tcPr>
            <w:tcW w:w="1163" w:type="dxa"/>
            <w:shd w:val="clear" w:color="auto" w:fill="auto"/>
            <w:noWrap/>
            <w:vAlign w:val="center"/>
            <w:hideMark/>
            <w:tcPrChange w:id="1582" w:author="總公司 李曉娟 Hsiaochuan.Li" w:date="2024-01-18T16:59:00Z">
              <w:tcPr>
                <w:tcW w:w="1163" w:type="dxa"/>
                <w:tcBorders>
                  <w:top w:val="nil"/>
                  <w:left w:val="nil"/>
                  <w:bottom w:val="single" w:sz="8" w:space="0" w:color="auto"/>
                  <w:right w:val="single" w:sz="8" w:space="0" w:color="auto"/>
                </w:tcBorders>
                <w:shd w:val="clear" w:color="000000" w:fill="E4DFEC"/>
                <w:noWrap/>
                <w:vAlign w:val="center"/>
                <w:hideMark/>
              </w:tcPr>
            </w:tcPrChange>
          </w:tcPr>
          <w:p w14:paraId="51713128" w14:textId="77777777" w:rsidR="00C8078C" w:rsidRPr="00C8078C" w:rsidRDefault="00C8078C" w:rsidP="00C8078C">
            <w:pPr>
              <w:widowControl/>
              <w:autoSpaceDE/>
              <w:autoSpaceDN/>
              <w:jc w:val="center"/>
              <w:rPr>
                <w:ins w:id="1583" w:author="總公司 李曉娟 Hsiaochuan.Li" w:date="2024-01-18T16:26:00Z"/>
                <w:rFonts w:ascii="新細明體" w:eastAsia="新細明體" w:hAnsi="新細明體" w:cs="新細明體"/>
                <w:color w:val="000000"/>
                <w:sz w:val="24"/>
                <w:szCs w:val="24"/>
              </w:rPr>
            </w:pPr>
            <w:ins w:id="1584" w:author="總公司 李曉娟 Hsiaochuan.Li" w:date="2024-01-18T16:26:00Z">
              <w:r w:rsidRPr="00C8078C">
                <w:rPr>
                  <w:rFonts w:ascii="新細明體" w:eastAsia="新細明體" w:hAnsi="新細明體" w:cs="新細明體" w:hint="eastAsia"/>
                  <w:color w:val="000000"/>
                  <w:sz w:val="24"/>
                  <w:szCs w:val="24"/>
                </w:rPr>
                <w:t>許智偉</w:t>
              </w:r>
            </w:ins>
          </w:p>
        </w:tc>
        <w:tc>
          <w:tcPr>
            <w:tcW w:w="1509" w:type="dxa"/>
            <w:shd w:val="clear" w:color="auto" w:fill="auto"/>
            <w:vAlign w:val="center"/>
            <w:hideMark/>
            <w:tcPrChange w:id="1585" w:author="總公司 李曉娟 Hsiaochuan.Li" w:date="2024-01-18T16:59:00Z">
              <w:tcPr>
                <w:tcW w:w="1324" w:type="dxa"/>
                <w:tcBorders>
                  <w:top w:val="nil"/>
                  <w:left w:val="nil"/>
                  <w:bottom w:val="single" w:sz="8" w:space="0" w:color="auto"/>
                  <w:right w:val="single" w:sz="8" w:space="0" w:color="auto"/>
                </w:tcBorders>
                <w:shd w:val="clear" w:color="000000" w:fill="E4DFEC"/>
                <w:vAlign w:val="center"/>
                <w:hideMark/>
              </w:tcPr>
            </w:tcPrChange>
          </w:tcPr>
          <w:p w14:paraId="7E77ADAF" w14:textId="77777777" w:rsidR="00C8078C" w:rsidRPr="00C8078C" w:rsidRDefault="00C8078C" w:rsidP="00C8078C">
            <w:pPr>
              <w:widowControl/>
              <w:autoSpaceDE/>
              <w:autoSpaceDN/>
              <w:rPr>
                <w:ins w:id="1586" w:author="總公司 李曉娟 Hsiaochuan.Li" w:date="2024-01-18T16:26:00Z"/>
                <w:rFonts w:ascii="新細明體" w:eastAsia="新細明體" w:hAnsi="新細明體" w:cs="新細明體"/>
                <w:color w:val="000000"/>
                <w:sz w:val="24"/>
                <w:szCs w:val="24"/>
              </w:rPr>
            </w:pPr>
            <w:ins w:id="1587" w:author="總公司 李曉娟 Hsiaochuan.Li" w:date="2024-01-18T16:26:00Z">
              <w:r w:rsidRPr="00C8078C">
                <w:rPr>
                  <w:rFonts w:ascii="新細明體" w:eastAsia="新細明體" w:hAnsi="新細明體" w:cs="新細明體" w:hint="eastAsia"/>
                  <w:color w:val="000000"/>
                  <w:sz w:val="24"/>
                  <w:szCs w:val="24"/>
                </w:rPr>
                <w:t>0919-320-116</w:t>
              </w:r>
              <w:r w:rsidRPr="00C8078C">
                <w:rPr>
                  <w:rFonts w:ascii="新細明體" w:eastAsia="新細明體" w:hAnsi="新細明體" w:cs="新細明體" w:hint="eastAsia"/>
                  <w:color w:val="000000"/>
                  <w:sz w:val="24"/>
                  <w:szCs w:val="24"/>
                </w:rPr>
                <w:br/>
                <w:t>0966-702-078</w:t>
              </w:r>
            </w:ins>
          </w:p>
        </w:tc>
        <w:tc>
          <w:tcPr>
            <w:tcW w:w="1984" w:type="dxa"/>
            <w:shd w:val="clear" w:color="auto" w:fill="auto"/>
            <w:noWrap/>
            <w:vAlign w:val="center"/>
            <w:hideMark/>
            <w:tcPrChange w:id="1588" w:author="總公司 李曉娟 Hsiaochuan.Li" w:date="2024-01-18T16:59:00Z">
              <w:tcPr>
                <w:tcW w:w="1839" w:type="dxa"/>
                <w:gridSpan w:val="2"/>
                <w:tcBorders>
                  <w:top w:val="nil"/>
                  <w:left w:val="nil"/>
                  <w:bottom w:val="single" w:sz="8" w:space="0" w:color="auto"/>
                  <w:right w:val="single" w:sz="8" w:space="0" w:color="auto"/>
                </w:tcBorders>
                <w:shd w:val="clear" w:color="000000" w:fill="E4DFEC"/>
                <w:noWrap/>
                <w:vAlign w:val="center"/>
                <w:hideMark/>
              </w:tcPr>
            </w:tcPrChange>
          </w:tcPr>
          <w:p w14:paraId="504F10D4" w14:textId="77777777" w:rsidR="00C8078C" w:rsidRPr="00C8078C" w:rsidRDefault="00C8078C" w:rsidP="00C8078C">
            <w:pPr>
              <w:widowControl/>
              <w:autoSpaceDE/>
              <w:autoSpaceDN/>
              <w:rPr>
                <w:ins w:id="1589" w:author="總公司 李曉娟 Hsiaochuan.Li" w:date="2024-01-18T16:26:00Z"/>
                <w:rFonts w:ascii="新細明體" w:eastAsia="新細明體" w:hAnsi="新細明體" w:cs="新細明體"/>
                <w:color w:val="000000"/>
                <w:sz w:val="24"/>
                <w:szCs w:val="24"/>
              </w:rPr>
            </w:pPr>
            <w:ins w:id="1590" w:author="總公司 李曉娟 Hsiaochuan.Li" w:date="2024-01-18T16:26:00Z">
              <w:r w:rsidRPr="00C8078C">
                <w:rPr>
                  <w:rFonts w:ascii="新細明體" w:eastAsia="新細明體" w:hAnsi="新細明體" w:cs="新細明體" w:hint="eastAsia"/>
                  <w:color w:val="000000"/>
                  <w:sz w:val="24"/>
                  <w:szCs w:val="24"/>
                </w:rPr>
                <w:t>02-8292-3352*200</w:t>
              </w:r>
            </w:ins>
          </w:p>
        </w:tc>
        <w:tc>
          <w:tcPr>
            <w:tcW w:w="2851" w:type="dxa"/>
            <w:shd w:val="clear" w:color="auto" w:fill="auto"/>
            <w:noWrap/>
            <w:vAlign w:val="center"/>
            <w:hideMark/>
            <w:tcPrChange w:id="1591" w:author="總公司 李曉娟 Hsiaochuan.Li" w:date="2024-01-18T16:59:00Z">
              <w:tcPr>
                <w:tcW w:w="3140" w:type="dxa"/>
                <w:gridSpan w:val="2"/>
                <w:tcBorders>
                  <w:top w:val="nil"/>
                  <w:left w:val="nil"/>
                  <w:bottom w:val="single" w:sz="8" w:space="0" w:color="auto"/>
                  <w:right w:val="single" w:sz="8" w:space="0" w:color="auto"/>
                </w:tcBorders>
                <w:shd w:val="clear" w:color="000000" w:fill="E4DFEC"/>
                <w:noWrap/>
                <w:vAlign w:val="center"/>
                <w:hideMark/>
              </w:tcPr>
            </w:tcPrChange>
          </w:tcPr>
          <w:p w14:paraId="04457168" w14:textId="77777777" w:rsidR="00C8078C" w:rsidRPr="00C8078C" w:rsidRDefault="00C8078C" w:rsidP="00C8078C">
            <w:pPr>
              <w:widowControl/>
              <w:autoSpaceDE/>
              <w:autoSpaceDN/>
              <w:rPr>
                <w:ins w:id="1592" w:author="總公司 李曉娟 Hsiaochuan.Li" w:date="2024-01-18T16:26:00Z"/>
                <w:rFonts w:ascii="新細明體" w:eastAsia="新細明體" w:hAnsi="新細明體" w:cs="新細明體"/>
                <w:color w:val="0563C1"/>
                <w:sz w:val="24"/>
                <w:szCs w:val="24"/>
                <w:u w:val="single"/>
              </w:rPr>
            </w:pPr>
            <w:ins w:id="1593" w:author="總公司 李曉娟 Hsiaochuan.Li" w:date="2024-01-18T16:26: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"mailto:joshu.hsu@ulpu.com.tw"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joshu.hsu@ulpu.com.tw</w:t>
              </w:r>
              <w:r w:rsidRPr="00C8078C">
                <w:rPr>
                  <w:rFonts w:ascii="新細明體" w:eastAsia="新細明體" w:hAnsi="新細明體" w:cs="新細明體"/>
                  <w:color w:val="0563C1"/>
                  <w:sz w:val="24"/>
                  <w:szCs w:val="24"/>
                  <w:u w:val="single"/>
                </w:rPr>
                <w:fldChar w:fldCharType="end"/>
              </w:r>
            </w:ins>
          </w:p>
        </w:tc>
      </w:tr>
      <w:tr w:rsidR="000B430B" w:rsidRPr="00C8078C" w14:paraId="23CEC82D" w14:textId="77777777" w:rsidTr="00E25164">
        <w:tblPrEx>
          <w:tblPrExChange w:id="1594" w:author="總公司 李曉娟 Hsiaochuan.Li" w:date="2024-01-18T16:59:00Z">
            <w:tblPrEx>
              <w:tblW w:w="14181" w:type="dxa"/>
            </w:tblPrEx>
          </w:tblPrExChange>
        </w:tblPrEx>
        <w:trPr>
          <w:trHeight w:val="420"/>
          <w:ins w:id="1595" w:author="總公司 李曉娟 Hsiaochuan.Li" w:date="2024-01-18T16:26:00Z"/>
          <w:trPrChange w:id="1596" w:author="總公司 李曉娟 Hsiaochuan.Li" w:date="2024-01-18T16:59:00Z">
            <w:trPr>
              <w:trHeight w:val="420"/>
            </w:trPr>
          </w:trPrChange>
        </w:trPr>
        <w:tc>
          <w:tcPr>
            <w:tcW w:w="700" w:type="dxa"/>
            <w:shd w:val="clear" w:color="auto" w:fill="auto"/>
            <w:noWrap/>
            <w:vAlign w:val="center"/>
            <w:hideMark/>
            <w:tcPrChange w:id="1597"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4EF561C" w14:textId="77777777" w:rsidR="00C8078C" w:rsidRPr="00C8078C" w:rsidRDefault="00C8078C" w:rsidP="00C8078C">
            <w:pPr>
              <w:widowControl/>
              <w:autoSpaceDE/>
              <w:autoSpaceDN/>
              <w:jc w:val="center"/>
              <w:rPr>
                <w:ins w:id="1598" w:author="總公司 李曉娟 Hsiaochuan.Li" w:date="2024-01-18T16:26:00Z"/>
                <w:rFonts w:ascii="新細明體" w:eastAsia="新細明體" w:hAnsi="新細明體" w:cs="新細明體"/>
                <w:color w:val="000000"/>
                <w:sz w:val="24"/>
                <w:szCs w:val="24"/>
              </w:rPr>
            </w:pPr>
            <w:ins w:id="1599" w:author="總公司 李曉娟 Hsiaochuan.Li" w:date="2024-01-18T16:26:00Z">
              <w:r w:rsidRPr="00C8078C">
                <w:rPr>
                  <w:rFonts w:ascii="新細明體" w:eastAsia="新細明體" w:hAnsi="新細明體" w:cs="新細明體" w:hint="eastAsia"/>
                  <w:color w:val="000000"/>
                  <w:sz w:val="24"/>
                  <w:szCs w:val="24"/>
                </w:rPr>
                <w:t>6</w:t>
              </w:r>
            </w:ins>
          </w:p>
        </w:tc>
        <w:tc>
          <w:tcPr>
            <w:tcW w:w="1600" w:type="dxa"/>
            <w:shd w:val="clear" w:color="auto" w:fill="auto"/>
            <w:noWrap/>
            <w:vAlign w:val="center"/>
            <w:hideMark/>
            <w:tcPrChange w:id="1600"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3CC724D9" w14:textId="77777777" w:rsidR="00C8078C" w:rsidRPr="00C8078C" w:rsidRDefault="00C8078C" w:rsidP="00C8078C">
            <w:pPr>
              <w:widowControl/>
              <w:autoSpaceDE/>
              <w:autoSpaceDN/>
              <w:jc w:val="both"/>
              <w:rPr>
                <w:ins w:id="1601" w:author="總公司 李曉娟 Hsiaochuan.Li" w:date="2024-01-18T16:26:00Z"/>
                <w:rFonts w:ascii="新細明體" w:eastAsia="新細明體" w:hAnsi="新細明體" w:cs="新細明體"/>
                <w:color w:val="000000"/>
                <w:sz w:val="24"/>
                <w:szCs w:val="24"/>
              </w:rPr>
            </w:pPr>
            <w:ins w:id="1602" w:author="總公司 李曉娟 Hsiaochuan.Li" w:date="2024-01-18T16:26:00Z">
              <w:r w:rsidRPr="00C8078C">
                <w:rPr>
                  <w:rFonts w:ascii="新細明體" w:eastAsia="新細明體" w:hAnsi="新細明體" w:cs="新細明體" w:hint="eastAsia"/>
                  <w:color w:val="000000"/>
                  <w:sz w:val="24"/>
                  <w:szCs w:val="24"/>
                </w:rPr>
                <w:t>上水松山</w:t>
              </w:r>
            </w:ins>
          </w:p>
        </w:tc>
        <w:tc>
          <w:tcPr>
            <w:tcW w:w="4374" w:type="dxa"/>
            <w:shd w:val="clear" w:color="auto" w:fill="auto"/>
            <w:noWrap/>
            <w:vAlign w:val="center"/>
            <w:hideMark/>
            <w:tcPrChange w:id="1603"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3EDD66E8" w14:textId="77777777" w:rsidR="00C8078C" w:rsidRPr="00C8078C" w:rsidRDefault="00C8078C" w:rsidP="00C8078C">
            <w:pPr>
              <w:widowControl/>
              <w:autoSpaceDE/>
              <w:autoSpaceDN/>
              <w:jc w:val="both"/>
              <w:rPr>
                <w:ins w:id="1604" w:author="總公司 李曉娟 Hsiaochuan.Li" w:date="2024-01-18T16:26:00Z"/>
                <w:rFonts w:ascii="新細明體" w:eastAsia="新細明體" w:hAnsi="新細明體" w:cs="新細明體"/>
                <w:color w:val="000000"/>
                <w:sz w:val="24"/>
                <w:szCs w:val="24"/>
              </w:rPr>
            </w:pPr>
            <w:ins w:id="1605" w:author="總公司 李曉娟 Hsiaochuan.Li" w:date="2024-01-18T16:26:00Z">
              <w:r w:rsidRPr="00C8078C">
                <w:rPr>
                  <w:rFonts w:ascii="新細明體" w:eastAsia="新細明體" w:hAnsi="新細明體" w:cs="新細明體" w:hint="eastAsia"/>
                  <w:color w:val="000000"/>
                  <w:sz w:val="24"/>
                  <w:szCs w:val="24"/>
                </w:rPr>
                <w:t>台北市松山路與松隆路口</w:t>
              </w:r>
            </w:ins>
          </w:p>
        </w:tc>
        <w:tc>
          <w:tcPr>
            <w:tcW w:w="1163" w:type="dxa"/>
            <w:shd w:val="clear" w:color="auto" w:fill="auto"/>
            <w:noWrap/>
            <w:vAlign w:val="center"/>
            <w:hideMark/>
            <w:tcPrChange w:id="1606"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4EC1B676" w14:textId="77777777" w:rsidR="00C8078C" w:rsidRPr="00C8078C" w:rsidRDefault="00C8078C" w:rsidP="00C8078C">
            <w:pPr>
              <w:widowControl/>
              <w:autoSpaceDE/>
              <w:autoSpaceDN/>
              <w:jc w:val="center"/>
              <w:rPr>
                <w:ins w:id="1607" w:author="總公司 李曉娟 Hsiaochuan.Li" w:date="2024-01-18T16:26:00Z"/>
                <w:rFonts w:ascii="新細明體" w:eastAsia="新細明體" w:hAnsi="新細明體" w:cs="新細明體"/>
                <w:color w:val="000000"/>
                <w:sz w:val="24"/>
                <w:szCs w:val="24"/>
              </w:rPr>
            </w:pPr>
            <w:ins w:id="1608" w:author="總公司 李曉娟 Hsiaochuan.Li" w:date="2024-01-18T16:26:00Z">
              <w:r w:rsidRPr="00C8078C">
                <w:rPr>
                  <w:rFonts w:ascii="新細明體" w:eastAsia="新細明體" w:hAnsi="新細明體" w:cs="新細明體" w:hint="eastAsia"/>
                  <w:color w:val="000000"/>
                  <w:sz w:val="24"/>
                  <w:szCs w:val="24"/>
                </w:rPr>
                <w:t>林志遠</w:t>
              </w:r>
            </w:ins>
          </w:p>
        </w:tc>
        <w:tc>
          <w:tcPr>
            <w:tcW w:w="1509" w:type="dxa"/>
            <w:shd w:val="clear" w:color="auto" w:fill="auto"/>
            <w:noWrap/>
            <w:vAlign w:val="center"/>
            <w:hideMark/>
            <w:tcPrChange w:id="1609" w:author="總公司 李曉娟 Hsiaochuan.Li" w:date="2024-01-18T16:59:00Z">
              <w:tcPr>
                <w:tcW w:w="1509" w:type="dxa"/>
                <w:gridSpan w:val="2"/>
                <w:tcBorders>
                  <w:top w:val="nil"/>
                  <w:left w:val="nil"/>
                  <w:bottom w:val="single" w:sz="8" w:space="0" w:color="auto"/>
                  <w:right w:val="single" w:sz="8" w:space="0" w:color="auto"/>
                </w:tcBorders>
                <w:shd w:val="clear" w:color="auto" w:fill="auto"/>
                <w:noWrap/>
                <w:vAlign w:val="center"/>
                <w:hideMark/>
              </w:tcPr>
            </w:tcPrChange>
          </w:tcPr>
          <w:p w14:paraId="7881A115" w14:textId="77777777" w:rsidR="00C8078C" w:rsidRPr="00C8078C" w:rsidRDefault="00C8078C" w:rsidP="00C8078C">
            <w:pPr>
              <w:widowControl/>
              <w:autoSpaceDE/>
              <w:autoSpaceDN/>
              <w:rPr>
                <w:ins w:id="1610" w:author="總公司 李曉娟 Hsiaochuan.Li" w:date="2024-01-18T16:26:00Z"/>
                <w:rFonts w:ascii="新細明體" w:eastAsia="新細明體" w:hAnsi="新細明體" w:cs="新細明體"/>
                <w:color w:val="000000"/>
                <w:sz w:val="24"/>
                <w:szCs w:val="24"/>
              </w:rPr>
            </w:pPr>
            <w:ins w:id="1611" w:author="總公司 李曉娟 Hsiaochuan.Li" w:date="2024-01-18T16:26:00Z">
              <w:r w:rsidRPr="00C8078C">
                <w:rPr>
                  <w:rFonts w:ascii="新細明體" w:eastAsia="新細明體" w:hAnsi="新細明體" w:cs="新細明體" w:hint="eastAsia"/>
                  <w:color w:val="000000"/>
                  <w:sz w:val="24"/>
                  <w:szCs w:val="24"/>
                </w:rPr>
                <w:t>0955-013-640</w:t>
              </w:r>
            </w:ins>
          </w:p>
        </w:tc>
        <w:tc>
          <w:tcPr>
            <w:tcW w:w="1984" w:type="dxa"/>
            <w:shd w:val="clear" w:color="auto" w:fill="auto"/>
            <w:noWrap/>
            <w:vAlign w:val="center"/>
            <w:hideMark/>
            <w:tcPrChange w:id="1612" w:author="總公司 李曉娟 Hsiaochuan.Li" w:date="2024-01-18T16:59:00Z">
              <w:tcPr>
                <w:tcW w:w="1984" w:type="dxa"/>
                <w:gridSpan w:val="2"/>
                <w:tcBorders>
                  <w:top w:val="nil"/>
                  <w:left w:val="nil"/>
                  <w:bottom w:val="single" w:sz="8" w:space="0" w:color="auto"/>
                  <w:right w:val="single" w:sz="8" w:space="0" w:color="auto"/>
                </w:tcBorders>
                <w:shd w:val="clear" w:color="auto" w:fill="auto"/>
                <w:noWrap/>
                <w:vAlign w:val="center"/>
                <w:hideMark/>
              </w:tcPr>
            </w:tcPrChange>
          </w:tcPr>
          <w:p w14:paraId="200DA921" w14:textId="77777777" w:rsidR="00C8078C" w:rsidRPr="00C8078C" w:rsidRDefault="00C8078C" w:rsidP="00C8078C">
            <w:pPr>
              <w:widowControl/>
              <w:autoSpaceDE/>
              <w:autoSpaceDN/>
              <w:rPr>
                <w:ins w:id="1613" w:author="總公司 李曉娟 Hsiaochuan.Li" w:date="2024-01-18T16:26:00Z"/>
                <w:rFonts w:ascii="新細明體" w:eastAsia="新細明體" w:hAnsi="新細明體" w:cs="新細明體"/>
                <w:color w:val="000000"/>
                <w:sz w:val="24"/>
                <w:szCs w:val="24"/>
              </w:rPr>
            </w:pPr>
            <w:ins w:id="1614" w:author="總公司 李曉娟 Hsiaochuan.Li" w:date="2024-01-18T16:26:00Z">
              <w:r w:rsidRPr="00C8078C">
                <w:rPr>
                  <w:rFonts w:ascii="新細明體" w:eastAsia="新細明體" w:hAnsi="新細明體" w:cs="新細明體" w:hint="eastAsia"/>
                  <w:color w:val="000000"/>
                  <w:sz w:val="24"/>
                  <w:szCs w:val="24"/>
                </w:rPr>
                <w:t>02-2598-9907*101</w:t>
              </w:r>
            </w:ins>
          </w:p>
        </w:tc>
        <w:tc>
          <w:tcPr>
            <w:tcW w:w="2851" w:type="dxa"/>
            <w:shd w:val="clear" w:color="auto" w:fill="auto"/>
            <w:noWrap/>
            <w:vAlign w:val="center"/>
            <w:hideMark/>
            <w:tcPrChange w:id="1615" w:author="總公司 李曉娟 Hsiaochuan.Li" w:date="2024-01-18T16:59:00Z">
              <w:tcPr>
                <w:tcW w:w="2851" w:type="dxa"/>
                <w:gridSpan w:val="2"/>
                <w:tcBorders>
                  <w:top w:val="nil"/>
                  <w:left w:val="nil"/>
                  <w:bottom w:val="single" w:sz="8" w:space="0" w:color="auto"/>
                  <w:right w:val="single" w:sz="8" w:space="0" w:color="auto"/>
                </w:tcBorders>
                <w:shd w:val="clear" w:color="auto" w:fill="auto"/>
                <w:noWrap/>
                <w:vAlign w:val="center"/>
                <w:hideMark/>
              </w:tcPr>
            </w:tcPrChange>
          </w:tcPr>
          <w:p w14:paraId="471E0C43" w14:textId="77777777" w:rsidR="00C8078C" w:rsidRPr="00C8078C" w:rsidRDefault="00C8078C" w:rsidP="00C8078C">
            <w:pPr>
              <w:widowControl/>
              <w:autoSpaceDE/>
              <w:autoSpaceDN/>
              <w:rPr>
                <w:ins w:id="1616" w:author="總公司 李曉娟 Hsiaochuan.Li" w:date="2024-01-18T16:26:00Z"/>
                <w:rFonts w:ascii="新細明體" w:eastAsia="新細明體" w:hAnsi="新細明體" w:cs="新細明體"/>
                <w:color w:val="0563C1"/>
                <w:sz w:val="24"/>
                <w:szCs w:val="24"/>
                <w:u w:val="single"/>
              </w:rPr>
            </w:pPr>
            <w:ins w:id="1617" w:author="總公司 李曉娟 Hsiaochuan.Li" w:date="2024-01-18T16:26: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"mailto:lacos.lin@ulpu.com.tw"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lacos.lin@ulpu.com.tw</w:t>
              </w:r>
              <w:r w:rsidRPr="00C8078C">
                <w:rPr>
                  <w:rFonts w:ascii="新細明體" w:eastAsia="新細明體" w:hAnsi="新細明體" w:cs="新細明體"/>
                  <w:color w:val="0563C1"/>
                  <w:sz w:val="24"/>
                  <w:szCs w:val="24"/>
                  <w:u w:val="single"/>
                </w:rPr>
                <w:fldChar w:fldCharType="end"/>
              </w:r>
            </w:ins>
          </w:p>
        </w:tc>
      </w:tr>
      <w:tr w:rsidR="00FB6331" w:rsidRPr="00C8078C" w14:paraId="65F84430" w14:textId="77777777" w:rsidTr="00E25164">
        <w:trPr>
          <w:trHeight w:val="420"/>
          <w:ins w:id="1618" w:author="總公司 李曉娟 Hsiaochuan.Li" w:date="2024-01-18T16:26:00Z"/>
          <w:trPrChange w:id="1619" w:author="總公司 李曉娟 Hsiaochuan.Li" w:date="2024-01-18T16:59:00Z">
            <w:trPr>
              <w:gridAfter w:val="0"/>
              <w:trHeight w:val="420"/>
            </w:trPr>
          </w:trPrChange>
        </w:trPr>
        <w:tc>
          <w:tcPr>
            <w:tcW w:w="700" w:type="dxa"/>
            <w:shd w:val="clear" w:color="auto" w:fill="auto"/>
            <w:noWrap/>
            <w:vAlign w:val="center"/>
            <w:hideMark/>
            <w:tcPrChange w:id="1620"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52878CAF" w14:textId="77777777" w:rsidR="00C8078C" w:rsidRPr="00C8078C" w:rsidRDefault="00C8078C" w:rsidP="00C8078C">
            <w:pPr>
              <w:widowControl/>
              <w:autoSpaceDE/>
              <w:autoSpaceDN/>
              <w:jc w:val="center"/>
              <w:rPr>
                <w:ins w:id="1621" w:author="總公司 李曉娟 Hsiaochuan.Li" w:date="2024-01-18T16:26:00Z"/>
                <w:rFonts w:ascii="新細明體" w:eastAsia="新細明體" w:hAnsi="新細明體" w:cs="新細明體"/>
                <w:color w:val="000000"/>
                <w:sz w:val="24"/>
                <w:szCs w:val="24"/>
              </w:rPr>
            </w:pPr>
            <w:ins w:id="1622" w:author="總公司 李曉娟 Hsiaochuan.Li" w:date="2024-01-18T16:26:00Z">
              <w:r w:rsidRPr="00C8078C">
                <w:rPr>
                  <w:rFonts w:ascii="新細明體" w:eastAsia="新細明體" w:hAnsi="新細明體" w:cs="新細明體" w:hint="eastAsia"/>
                  <w:color w:val="000000"/>
                  <w:sz w:val="24"/>
                  <w:szCs w:val="24"/>
                </w:rPr>
                <w:t>7</w:t>
              </w:r>
            </w:ins>
          </w:p>
        </w:tc>
        <w:tc>
          <w:tcPr>
            <w:tcW w:w="1600" w:type="dxa"/>
            <w:shd w:val="clear" w:color="auto" w:fill="auto"/>
            <w:noWrap/>
            <w:vAlign w:val="center"/>
            <w:hideMark/>
            <w:tcPrChange w:id="1623"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352CECCB" w14:textId="77777777" w:rsidR="00C8078C" w:rsidRPr="00C8078C" w:rsidRDefault="00C8078C" w:rsidP="00C8078C">
            <w:pPr>
              <w:widowControl/>
              <w:autoSpaceDE/>
              <w:autoSpaceDN/>
              <w:jc w:val="both"/>
              <w:rPr>
                <w:ins w:id="1624" w:author="總公司 李曉娟 Hsiaochuan.Li" w:date="2024-01-18T16:26:00Z"/>
                <w:rFonts w:ascii="新細明體" w:eastAsia="新細明體" w:hAnsi="新細明體" w:cs="新細明體"/>
                <w:color w:val="000000"/>
                <w:sz w:val="24"/>
                <w:szCs w:val="24"/>
              </w:rPr>
            </w:pPr>
            <w:ins w:id="1625" w:author="總公司 李曉娟 Hsiaochuan.Li" w:date="2024-01-18T16:26:00Z">
              <w:r w:rsidRPr="00C8078C">
                <w:rPr>
                  <w:rFonts w:ascii="新細明體" w:eastAsia="新細明體" w:hAnsi="新細明體" w:cs="新細明體" w:hint="eastAsia"/>
                  <w:color w:val="000000"/>
                  <w:sz w:val="24"/>
                  <w:szCs w:val="24"/>
                </w:rPr>
                <w:t>上水昆陽</w:t>
              </w:r>
            </w:ins>
          </w:p>
        </w:tc>
        <w:tc>
          <w:tcPr>
            <w:tcW w:w="4374" w:type="dxa"/>
            <w:shd w:val="clear" w:color="auto" w:fill="auto"/>
            <w:noWrap/>
            <w:vAlign w:val="center"/>
            <w:hideMark/>
            <w:tcPrChange w:id="1626"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1784EBB5" w14:textId="77777777" w:rsidR="00C8078C" w:rsidRPr="00C8078C" w:rsidRDefault="00C8078C" w:rsidP="00C8078C">
            <w:pPr>
              <w:widowControl/>
              <w:autoSpaceDE/>
              <w:autoSpaceDN/>
              <w:jc w:val="both"/>
              <w:rPr>
                <w:ins w:id="1627" w:author="總公司 李曉娟 Hsiaochuan.Li" w:date="2024-01-18T16:26:00Z"/>
                <w:rFonts w:ascii="新細明體" w:eastAsia="新細明體" w:hAnsi="新細明體" w:cs="新細明體"/>
                <w:color w:val="000000"/>
                <w:sz w:val="24"/>
                <w:szCs w:val="24"/>
              </w:rPr>
            </w:pPr>
            <w:ins w:id="1628" w:author="總公司 李曉娟 Hsiaochuan.Li" w:date="2024-01-18T16:26:00Z">
              <w:r w:rsidRPr="00C8078C">
                <w:rPr>
                  <w:rFonts w:ascii="新細明體" w:eastAsia="新細明體" w:hAnsi="新細明體" w:cs="新細明體" w:hint="eastAsia"/>
                  <w:color w:val="000000"/>
                  <w:sz w:val="24"/>
                  <w:szCs w:val="24"/>
                </w:rPr>
                <w:t>台北市南港區忠孝東路7段2號</w:t>
              </w:r>
            </w:ins>
          </w:p>
        </w:tc>
        <w:tc>
          <w:tcPr>
            <w:tcW w:w="1163" w:type="dxa"/>
            <w:shd w:val="clear" w:color="auto" w:fill="auto"/>
            <w:noWrap/>
            <w:vAlign w:val="center"/>
            <w:hideMark/>
            <w:tcPrChange w:id="1629"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61534EED" w14:textId="77777777" w:rsidR="00C8078C" w:rsidRPr="00C8078C" w:rsidRDefault="00C8078C" w:rsidP="00C8078C">
            <w:pPr>
              <w:widowControl/>
              <w:autoSpaceDE/>
              <w:autoSpaceDN/>
              <w:jc w:val="center"/>
              <w:rPr>
                <w:ins w:id="1630" w:author="總公司 李曉娟 Hsiaochuan.Li" w:date="2024-01-18T16:26:00Z"/>
                <w:rFonts w:ascii="新細明體" w:eastAsia="新細明體" w:hAnsi="新細明體" w:cs="新細明體"/>
                <w:color w:val="000000"/>
                <w:sz w:val="24"/>
                <w:szCs w:val="24"/>
              </w:rPr>
            </w:pPr>
            <w:ins w:id="1631" w:author="總公司 李曉娟 Hsiaochuan.Li" w:date="2024-01-18T16:26:00Z">
              <w:r w:rsidRPr="00C8078C">
                <w:rPr>
                  <w:rFonts w:ascii="新細明體" w:eastAsia="新細明體" w:hAnsi="新細明體" w:cs="新細明體" w:hint="eastAsia"/>
                  <w:color w:val="000000"/>
                  <w:sz w:val="24"/>
                  <w:szCs w:val="24"/>
                </w:rPr>
                <w:t>林志遠</w:t>
              </w:r>
            </w:ins>
          </w:p>
        </w:tc>
        <w:tc>
          <w:tcPr>
            <w:tcW w:w="1509" w:type="dxa"/>
            <w:shd w:val="clear" w:color="auto" w:fill="auto"/>
            <w:noWrap/>
            <w:vAlign w:val="center"/>
            <w:hideMark/>
            <w:tcPrChange w:id="1632" w:author="總公司 李曉娟 Hsiaochuan.Li" w:date="2024-01-18T16:59:00Z">
              <w:tcPr>
                <w:tcW w:w="1324" w:type="dxa"/>
                <w:tcBorders>
                  <w:top w:val="nil"/>
                  <w:left w:val="nil"/>
                  <w:bottom w:val="single" w:sz="8" w:space="0" w:color="auto"/>
                  <w:right w:val="single" w:sz="8" w:space="0" w:color="auto"/>
                </w:tcBorders>
                <w:shd w:val="clear" w:color="auto" w:fill="auto"/>
                <w:noWrap/>
                <w:vAlign w:val="center"/>
                <w:hideMark/>
              </w:tcPr>
            </w:tcPrChange>
          </w:tcPr>
          <w:p w14:paraId="5407C193" w14:textId="77777777" w:rsidR="00C8078C" w:rsidRPr="00C8078C" w:rsidRDefault="00C8078C" w:rsidP="00C8078C">
            <w:pPr>
              <w:widowControl/>
              <w:autoSpaceDE/>
              <w:autoSpaceDN/>
              <w:rPr>
                <w:ins w:id="1633" w:author="總公司 李曉娟 Hsiaochuan.Li" w:date="2024-01-18T16:26:00Z"/>
                <w:rFonts w:ascii="新細明體" w:eastAsia="新細明體" w:hAnsi="新細明體" w:cs="新細明體"/>
                <w:color w:val="000000"/>
                <w:sz w:val="24"/>
                <w:szCs w:val="24"/>
              </w:rPr>
            </w:pPr>
            <w:ins w:id="1634" w:author="總公司 李曉娟 Hsiaochuan.Li" w:date="2024-01-18T16:26:00Z">
              <w:r w:rsidRPr="00C8078C">
                <w:rPr>
                  <w:rFonts w:ascii="新細明體" w:eastAsia="新細明體" w:hAnsi="新細明體" w:cs="新細明體" w:hint="eastAsia"/>
                  <w:color w:val="000000"/>
                  <w:sz w:val="24"/>
                  <w:szCs w:val="24"/>
                </w:rPr>
                <w:t>0955-013-640</w:t>
              </w:r>
            </w:ins>
          </w:p>
        </w:tc>
        <w:tc>
          <w:tcPr>
            <w:tcW w:w="1984" w:type="dxa"/>
            <w:shd w:val="clear" w:color="auto" w:fill="auto"/>
            <w:noWrap/>
            <w:vAlign w:val="center"/>
            <w:hideMark/>
            <w:tcPrChange w:id="1635" w:author="總公司 李曉娟 Hsiaochuan.Li" w:date="2024-01-18T16:59:00Z">
              <w:tcPr>
                <w:tcW w:w="1839" w:type="dxa"/>
                <w:gridSpan w:val="2"/>
                <w:tcBorders>
                  <w:top w:val="nil"/>
                  <w:left w:val="nil"/>
                  <w:bottom w:val="single" w:sz="8" w:space="0" w:color="auto"/>
                  <w:right w:val="single" w:sz="8" w:space="0" w:color="auto"/>
                </w:tcBorders>
                <w:shd w:val="clear" w:color="auto" w:fill="auto"/>
                <w:noWrap/>
                <w:vAlign w:val="center"/>
                <w:hideMark/>
              </w:tcPr>
            </w:tcPrChange>
          </w:tcPr>
          <w:p w14:paraId="4899F852" w14:textId="77777777" w:rsidR="00C8078C" w:rsidRPr="00C8078C" w:rsidRDefault="00C8078C" w:rsidP="00C8078C">
            <w:pPr>
              <w:widowControl/>
              <w:autoSpaceDE/>
              <w:autoSpaceDN/>
              <w:rPr>
                <w:ins w:id="1636" w:author="總公司 李曉娟 Hsiaochuan.Li" w:date="2024-01-18T16:26:00Z"/>
                <w:rFonts w:ascii="新細明體" w:eastAsia="新細明體" w:hAnsi="新細明體" w:cs="新細明體"/>
                <w:color w:val="000000"/>
                <w:sz w:val="24"/>
                <w:szCs w:val="24"/>
              </w:rPr>
            </w:pPr>
            <w:ins w:id="1637" w:author="總公司 李曉娟 Hsiaochuan.Li" w:date="2024-01-18T16:26:00Z">
              <w:r w:rsidRPr="00C8078C">
                <w:rPr>
                  <w:rFonts w:ascii="新細明體" w:eastAsia="新細明體" w:hAnsi="新細明體" w:cs="新細明體" w:hint="eastAsia"/>
                  <w:color w:val="000000"/>
                  <w:sz w:val="24"/>
                  <w:szCs w:val="24"/>
                </w:rPr>
                <w:t>02-2598-9907*101</w:t>
              </w:r>
            </w:ins>
          </w:p>
        </w:tc>
        <w:tc>
          <w:tcPr>
            <w:tcW w:w="2851" w:type="dxa"/>
            <w:shd w:val="clear" w:color="auto" w:fill="auto"/>
            <w:noWrap/>
            <w:vAlign w:val="center"/>
            <w:hideMark/>
            <w:tcPrChange w:id="1638" w:author="總公司 李曉娟 Hsiaochuan.Li" w:date="2024-01-18T16:59:00Z">
              <w:tcPr>
                <w:tcW w:w="3140" w:type="dxa"/>
                <w:gridSpan w:val="2"/>
                <w:tcBorders>
                  <w:top w:val="nil"/>
                  <w:left w:val="nil"/>
                  <w:bottom w:val="single" w:sz="8" w:space="0" w:color="auto"/>
                  <w:right w:val="single" w:sz="8" w:space="0" w:color="auto"/>
                </w:tcBorders>
                <w:shd w:val="clear" w:color="auto" w:fill="auto"/>
                <w:noWrap/>
                <w:vAlign w:val="center"/>
                <w:hideMark/>
              </w:tcPr>
            </w:tcPrChange>
          </w:tcPr>
          <w:p w14:paraId="55D84C69" w14:textId="77777777" w:rsidR="00C8078C" w:rsidRPr="00C8078C" w:rsidRDefault="00C8078C" w:rsidP="00C8078C">
            <w:pPr>
              <w:widowControl/>
              <w:autoSpaceDE/>
              <w:autoSpaceDN/>
              <w:rPr>
                <w:ins w:id="1639" w:author="總公司 李曉娟 Hsiaochuan.Li" w:date="2024-01-18T16:26:00Z"/>
                <w:rFonts w:ascii="新細明體" w:eastAsia="新細明體" w:hAnsi="新細明體" w:cs="新細明體"/>
                <w:color w:val="000000"/>
                <w:sz w:val="24"/>
                <w:szCs w:val="24"/>
              </w:rPr>
            </w:pPr>
            <w:ins w:id="1640" w:author="總公司 李曉娟 Hsiaochuan.Li" w:date="2024-01-18T16:26:00Z">
              <w:r w:rsidRPr="00C8078C">
                <w:rPr>
                  <w:rFonts w:ascii="新細明體" w:eastAsia="新細明體" w:hAnsi="新細明體" w:cs="新細明體"/>
                  <w:color w:val="000000"/>
                  <w:sz w:val="24"/>
                  <w:szCs w:val="24"/>
                </w:rPr>
                <w:fldChar w:fldCharType="begin"/>
              </w:r>
              <w:r w:rsidRPr="00C8078C">
                <w:rPr>
                  <w:rFonts w:ascii="新細明體" w:eastAsia="新細明體" w:hAnsi="新細明體" w:cs="新細明體"/>
                  <w:color w:val="000000"/>
                  <w:sz w:val="24"/>
                  <w:szCs w:val="24"/>
                </w:rPr>
                <w:instrText>HYPERLINK "mailto:lacos.lin@ulpu.com.tw"</w:instrText>
              </w:r>
              <w:r w:rsidRPr="00C8078C">
                <w:rPr>
                  <w:rFonts w:ascii="新細明體" w:eastAsia="新細明體" w:hAnsi="新細明體" w:cs="新細明體"/>
                  <w:color w:val="000000"/>
                  <w:sz w:val="24"/>
                  <w:szCs w:val="24"/>
                </w:rPr>
              </w:r>
              <w:r w:rsidRPr="00C8078C">
                <w:rPr>
                  <w:rFonts w:ascii="新細明體" w:eastAsia="新細明體" w:hAnsi="新細明體" w:cs="新細明體"/>
                  <w:color w:val="000000"/>
                  <w:sz w:val="24"/>
                  <w:szCs w:val="24"/>
                </w:rPr>
                <w:fldChar w:fldCharType="separate"/>
              </w:r>
              <w:r w:rsidRPr="00C8078C">
                <w:rPr>
                  <w:rFonts w:ascii="新細明體" w:eastAsia="新細明體" w:hAnsi="新細明體" w:cs="新細明體" w:hint="eastAsia"/>
                  <w:color w:val="000000"/>
                  <w:sz w:val="24"/>
                  <w:szCs w:val="24"/>
                </w:rPr>
                <w:t>lacos.lin@ulpu.com.tw</w:t>
              </w:r>
              <w:r w:rsidRPr="00C8078C">
                <w:rPr>
                  <w:rFonts w:ascii="新細明體" w:eastAsia="新細明體" w:hAnsi="新細明體" w:cs="新細明體"/>
                  <w:color w:val="000000"/>
                  <w:sz w:val="24"/>
                  <w:szCs w:val="24"/>
                </w:rPr>
                <w:fldChar w:fldCharType="end"/>
              </w:r>
            </w:ins>
          </w:p>
        </w:tc>
      </w:tr>
      <w:tr w:rsidR="000B430B" w:rsidRPr="00C8078C" w14:paraId="661DD6A5" w14:textId="77777777" w:rsidTr="00E25164">
        <w:tblPrEx>
          <w:tblPrExChange w:id="1641" w:author="總公司 李曉娟 Hsiaochuan.Li" w:date="2024-01-18T16:59:00Z">
            <w:tblPrEx>
              <w:tblW w:w="14181" w:type="dxa"/>
            </w:tblPrEx>
          </w:tblPrExChange>
        </w:tblPrEx>
        <w:trPr>
          <w:trHeight w:val="420"/>
          <w:ins w:id="1642" w:author="總公司 李曉娟 Hsiaochuan.Li" w:date="2024-01-18T16:26:00Z"/>
          <w:trPrChange w:id="1643" w:author="總公司 李曉娟 Hsiaochuan.Li" w:date="2024-01-18T16:59:00Z">
            <w:trPr>
              <w:trHeight w:val="420"/>
            </w:trPr>
          </w:trPrChange>
        </w:trPr>
        <w:tc>
          <w:tcPr>
            <w:tcW w:w="700" w:type="dxa"/>
            <w:shd w:val="clear" w:color="auto" w:fill="auto"/>
            <w:noWrap/>
            <w:vAlign w:val="center"/>
            <w:hideMark/>
            <w:tcPrChange w:id="1644"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05CE2CC" w14:textId="77777777" w:rsidR="00C8078C" w:rsidRPr="00C8078C" w:rsidRDefault="00C8078C" w:rsidP="00C8078C">
            <w:pPr>
              <w:widowControl/>
              <w:autoSpaceDE/>
              <w:autoSpaceDN/>
              <w:jc w:val="center"/>
              <w:rPr>
                <w:ins w:id="1645" w:author="總公司 李曉娟 Hsiaochuan.Li" w:date="2024-01-18T16:26:00Z"/>
                <w:rFonts w:ascii="新細明體" w:eastAsia="新細明體" w:hAnsi="新細明體" w:cs="新細明體"/>
                <w:color w:val="000000"/>
                <w:sz w:val="24"/>
                <w:szCs w:val="24"/>
              </w:rPr>
            </w:pPr>
            <w:ins w:id="1646" w:author="總公司 李曉娟 Hsiaochuan.Li" w:date="2024-01-18T16:26:00Z">
              <w:r w:rsidRPr="00C8078C">
                <w:rPr>
                  <w:rFonts w:ascii="新細明體" w:eastAsia="新細明體" w:hAnsi="新細明體" w:cs="新細明體" w:hint="eastAsia"/>
                  <w:color w:val="000000"/>
                  <w:sz w:val="24"/>
                  <w:szCs w:val="24"/>
                </w:rPr>
                <w:t>8</w:t>
              </w:r>
            </w:ins>
          </w:p>
        </w:tc>
        <w:tc>
          <w:tcPr>
            <w:tcW w:w="1600" w:type="dxa"/>
            <w:shd w:val="clear" w:color="auto" w:fill="auto"/>
            <w:noWrap/>
            <w:vAlign w:val="center"/>
            <w:hideMark/>
            <w:tcPrChange w:id="1647"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06755B2B" w14:textId="77777777" w:rsidR="00C8078C" w:rsidRPr="00C8078C" w:rsidRDefault="00C8078C" w:rsidP="00C8078C">
            <w:pPr>
              <w:widowControl/>
              <w:autoSpaceDE/>
              <w:autoSpaceDN/>
              <w:jc w:val="both"/>
              <w:rPr>
                <w:ins w:id="1648" w:author="總公司 李曉娟 Hsiaochuan.Li" w:date="2024-01-18T16:26:00Z"/>
                <w:rFonts w:ascii="新細明體" w:eastAsia="新細明體" w:hAnsi="新細明體" w:cs="新細明體"/>
                <w:color w:val="000000"/>
                <w:sz w:val="24"/>
                <w:szCs w:val="24"/>
              </w:rPr>
            </w:pPr>
            <w:ins w:id="1649" w:author="總公司 李曉娟 Hsiaochuan.Li" w:date="2024-01-18T16:26:00Z">
              <w:r w:rsidRPr="00C8078C">
                <w:rPr>
                  <w:rFonts w:ascii="新細明體" w:eastAsia="新細明體" w:hAnsi="新細明體" w:cs="新細明體" w:hint="eastAsia"/>
                  <w:color w:val="000000"/>
                  <w:sz w:val="24"/>
                  <w:szCs w:val="24"/>
                </w:rPr>
                <w:t>上水景美</w:t>
              </w:r>
            </w:ins>
          </w:p>
        </w:tc>
        <w:tc>
          <w:tcPr>
            <w:tcW w:w="4374" w:type="dxa"/>
            <w:shd w:val="clear" w:color="auto" w:fill="auto"/>
            <w:noWrap/>
            <w:vAlign w:val="center"/>
            <w:hideMark/>
            <w:tcPrChange w:id="1650"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5F3736CB" w14:textId="77777777" w:rsidR="00C8078C" w:rsidRPr="00C8078C" w:rsidRDefault="00C8078C" w:rsidP="00C8078C">
            <w:pPr>
              <w:widowControl/>
              <w:autoSpaceDE/>
              <w:autoSpaceDN/>
              <w:jc w:val="both"/>
              <w:rPr>
                <w:ins w:id="1651" w:author="總公司 李曉娟 Hsiaochuan.Li" w:date="2024-01-18T16:26:00Z"/>
                <w:rFonts w:ascii="新細明體" w:eastAsia="新細明體" w:hAnsi="新細明體" w:cs="新細明體"/>
                <w:color w:val="000000"/>
                <w:sz w:val="24"/>
                <w:szCs w:val="24"/>
              </w:rPr>
            </w:pPr>
            <w:ins w:id="1652" w:author="總公司 李曉娟 Hsiaochuan.Li" w:date="2024-01-18T16:26:00Z">
              <w:r w:rsidRPr="00C8078C">
                <w:rPr>
                  <w:rFonts w:ascii="新細明體" w:eastAsia="新細明體" w:hAnsi="新細明體" w:cs="新細明體" w:hint="eastAsia"/>
                  <w:color w:val="000000"/>
                  <w:sz w:val="24"/>
                  <w:szCs w:val="24"/>
                </w:rPr>
                <w:t>台北市文山區汀洲路4段10號</w:t>
              </w:r>
            </w:ins>
          </w:p>
        </w:tc>
        <w:tc>
          <w:tcPr>
            <w:tcW w:w="1163" w:type="dxa"/>
            <w:shd w:val="clear" w:color="auto" w:fill="auto"/>
            <w:noWrap/>
            <w:vAlign w:val="center"/>
            <w:hideMark/>
            <w:tcPrChange w:id="1653"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643DFE78" w14:textId="77777777" w:rsidR="00C8078C" w:rsidRPr="00C8078C" w:rsidRDefault="00C8078C" w:rsidP="00C8078C">
            <w:pPr>
              <w:widowControl/>
              <w:autoSpaceDE/>
              <w:autoSpaceDN/>
              <w:jc w:val="center"/>
              <w:rPr>
                <w:ins w:id="1654" w:author="總公司 李曉娟 Hsiaochuan.Li" w:date="2024-01-18T16:26:00Z"/>
                <w:rFonts w:ascii="新細明體" w:eastAsia="新細明體" w:hAnsi="新細明體" w:cs="新細明體"/>
                <w:color w:val="000000"/>
                <w:sz w:val="24"/>
                <w:szCs w:val="24"/>
              </w:rPr>
            </w:pPr>
            <w:ins w:id="1655" w:author="總公司 李曉娟 Hsiaochuan.Li" w:date="2024-01-18T16:26:00Z">
              <w:r w:rsidRPr="00C8078C">
                <w:rPr>
                  <w:rFonts w:ascii="新細明體" w:eastAsia="新細明體" w:hAnsi="新細明體" w:cs="新細明體" w:hint="eastAsia"/>
                  <w:color w:val="000000"/>
                  <w:sz w:val="24"/>
                  <w:szCs w:val="24"/>
                </w:rPr>
                <w:t>林志遠</w:t>
              </w:r>
            </w:ins>
          </w:p>
        </w:tc>
        <w:tc>
          <w:tcPr>
            <w:tcW w:w="1509" w:type="dxa"/>
            <w:shd w:val="clear" w:color="auto" w:fill="auto"/>
            <w:noWrap/>
            <w:vAlign w:val="center"/>
            <w:hideMark/>
            <w:tcPrChange w:id="1656" w:author="總公司 李曉娟 Hsiaochuan.Li" w:date="2024-01-18T16:59:00Z">
              <w:tcPr>
                <w:tcW w:w="1509" w:type="dxa"/>
                <w:gridSpan w:val="2"/>
                <w:tcBorders>
                  <w:top w:val="nil"/>
                  <w:left w:val="nil"/>
                  <w:bottom w:val="single" w:sz="8" w:space="0" w:color="auto"/>
                  <w:right w:val="single" w:sz="8" w:space="0" w:color="auto"/>
                </w:tcBorders>
                <w:shd w:val="clear" w:color="auto" w:fill="auto"/>
                <w:noWrap/>
                <w:vAlign w:val="center"/>
                <w:hideMark/>
              </w:tcPr>
            </w:tcPrChange>
          </w:tcPr>
          <w:p w14:paraId="39582ACB" w14:textId="77777777" w:rsidR="00C8078C" w:rsidRPr="00C8078C" w:rsidRDefault="00C8078C" w:rsidP="00C8078C">
            <w:pPr>
              <w:widowControl/>
              <w:autoSpaceDE/>
              <w:autoSpaceDN/>
              <w:rPr>
                <w:ins w:id="1657" w:author="總公司 李曉娟 Hsiaochuan.Li" w:date="2024-01-18T16:26:00Z"/>
                <w:rFonts w:ascii="新細明體" w:eastAsia="新細明體" w:hAnsi="新細明體" w:cs="新細明體"/>
                <w:color w:val="000000"/>
                <w:sz w:val="24"/>
                <w:szCs w:val="24"/>
              </w:rPr>
            </w:pPr>
            <w:ins w:id="1658" w:author="總公司 李曉娟 Hsiaochuan.Li" w:date="2024-01-18T16:26:00Z">
              <w:r w:rsidRPr="00C8078C">
                <w:rPr>
                  <w:rFonts w:ascii="新細明體" w:eastAsia="新細明體" w:hAnsi="新細明體" w:cs="新細明體" w:hint="eastAsia"/>
                  <w:color w:val="000000"/>
                  <w:sz w:val="24"/>
                  <w:szCs w:val="24"/>
                </w:rPr>
                <w:t>0955-013-640</w:t>
              </w:r>
            </w:ins>
          </w:p>
        </w:tc>
        <w:tc>
          <w:tcPr>
            <w:tcW w:w="1984" w:type="dxa"/>
            <w:shd w:val="clear" w:color="auto" w:fill="auto"/>
            <w:noWrap/>
            <w:vAlign w:val="center"/>
            <w:hideMark/>
            <w:tcPrChange w:id="1659" w:author="總公司 李曉娟 Hsiaochuan.Li" w:date="2024-01-18T16:59:00Z">
              <w:tcPr>
                <w:tcW w:w="1984" w:type="dxa"/>
                <w:gridSpan w:val="2"/>
                <w:tcBorders>
                  <w:top w:val="nil"/>
                  <w:left w:val="nil"/>
                  <w:bottom w:val="single" w:sz="8" w:space="0" w:color="auto"/>
                  <w:right w:val="single" w:sz="8" w:space="0" w:color="auto"/>
                </w:tcBorders>
                <w:shd w:val="clear" w:color="auto" w:fill="auto"/>
                <w:noWrap/>
                <w:vAlign w:val="center"/>
                <w:hideMark/>
              </w:tcPr>
            </w:tcPrChange>
          </w:tcPr>
          <w:p w14:paraId="066E887D" w14:textId="77777777" w:rsidR="00C8078C" w:rsidRPr="00C8078C" w:rsidRDefault="00C8078C" w:rsidP="00C8078C">
            <w:pPr>
              <w:widowControl/>
              <w:autoSpaceDE/>
              <w:autoSpaceDN/>
              <w:rPr>
                <w:ins w:id="1660" w:author="總公司 李曉娟 Hsiaochuan.Li" w:date="2024-01-18T16:26:00Z"/>
                <w:rFonts w:ascii="新細明體" w:eastAsia="新細明體" w:hAnsi="新細明體" w:cs="新細明體"/>
                <w:color w:val="000000"/>
                <w:sz w:val="24"/>
                <w:szCs w:val="24"/>
              </w:rPr>
            </w:pPr>
            <w:ins w:id="1661" w:author="總公司 李曉娟 Hsiaochuan.Li" w:date="2024-01-18T16:26:00Z">
              <w:r w:rsidRPr="00C8078C">
                <w:rPr>
                  <w:rFonts w:ascii="新細明體" w:eastAsia="新細明體" w:hAnsi="新細明體" w:cs="新細明體" w:hint="eastAsia"/>
                  <w:color w:val="000000"/>
                  <w:sz w:val="24"/>
                  <w:szCs w:val="24"/>
                </w:rPr>
                <w:t>02-2598-9907*101</w:t>
              </w:r>
            </w:ins>
          </w:p>
        </w:tc>
        <w:tc>
          <w:tcPr>
            <w:tcW w:w="2851" w:type="dxa"/>
            <w:shd w:val="clear" w:color="auto" w:fill="auto"/>
            <w:noWrap/>
            <w:vAlign w:val="center"/>
            <w:hideMark/>
            <w:tcPrChange w:id="1662" w:author="總公司 李曉娟 Hsiaochuan.Li" w:date="2024-01-18T16:59:00Z">
              <w:tcPr>
                <w:tcW w:w="2851" w:type="dxa"/>
                <w:gridSpan w:val="2"/>
                <w:tcBorders>
                  <w:top w:val="nil"/>
                  <w:left w:val="nil"/>
                  <w:bottom w:val="single" w:sz="8" w:space="0" w:color="auto"/>
                  <w:right w:val="single" w:sz="8" w:space="0" w:color="auto"/>
                </w:tcBorders>
                <w:shd w:val="clear" w:color="auto" w:fill="auto"/>
                <w:noWrap/>
                <w:vAlign w:val="center"/>
                <w:hideMark/>
              </w:tcPr>
            </w:tcPrChange>
          </w:tcPr>
          <w:p w14:paraId="5976D59C" w14:textId="77777777" w:rsidR="00C8078C" w:rsidRPr="00C8078C" w:rsidRDefault="00C8078C" w:rsidP="00C8078C">
            <w:pPr>
              <w:widowControl/>
              <w:autoSpaceDE/>
              <w:autoSpaceDN/>
              <w:rPr>
                <w:ins w:id="1663" w:author="總公司 李曉娟 Hsiaochuan.Li" w:date="2024-01-18T16:26:00Z"/>
                <w:rFonts w:ascii="新細明體" w:eastAsia="新細明體" w:hAnsi="新細明體" w:cs="新細明體"/>
                <w:color w:val="0563C1"/>
                <w:sz w:val="24"/>
                <w:szCs w:val="24"/>
                <w:u w:val="single"/>
              </w:rPr>
            </w:pPr>
            <w:ins w:id="1664" w:author="總公司 李曉娟 Hsiaochuan.Li" w:date="2024-01-18T16:26: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"mailto:lacos.lin@ulpu.com.tw"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lacos.lin@ulpu.com.tw</w:t>
              </w:r>
              <w:r w:rsidRPr="00C8078C">
                <w:rPr>
                  <w:rFonts w:ascii="新細明體" w:eastAsia="新細明體" w:hAnsi="新細明體" w:cs="新細明體"/>
                  <w:color w:val="0563C1"/>
                  <w:sz w:val="24"/>
                  <w:szCs w:val="24"/>
                  <w:u w:val="single"/>
                </w:rPr>
                <w:fldChar w:fldCharType="end"/>
              </w:r>
            </w:ins>
          </w:p>
        </w:tc>
      </w:tr>
      <w:tr w:rsidR="00FB6331" w:rsidRPr="00C8078C" w14:paraId="0966242D" w14:textId="77777777" w:rsidTr="00E25164">
        <w:trPr>
          <w:trHeight w:val="420"/>
          <w:ins w:id="1665" w:author="總公司 李曉娟 Hsiaochuan.Li" w:date="2024-01-18T16:26:00Z"/>
          <w:trPrChange w:id="1666" w:author="總公司 李曉娟 Hsiaochuan.Li" w:date="2024-01-18T16:59:00Z">
            <w:trPr>
              <w:gridAfter w:val="0"/>
              <w:trHeight w:val="420"/>
            </w:trPr>
          </w:trPrChange>
        </w:trPr>
        <w:tc>
          <w:tcPr>
            <w:tcW w:w="700" w:type="dxa"/>
            <w:shd w:val="clear" w:color="auto" w:fill="auto"/>
            <w:noWrap/>
            <w:vAlign w:val="center"/>
            <w:hideMark/>
            <w:tcPrChange w:id="1667"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4078D3F7" w14:textId="77777777" w:rsidR="00C8078C" w:rsidRPr="00C8078C" w:rsidRDefault="00C8078C" w:rsidP="00C8078C">
            <w:pPr>
              <w:widowControl/>
              <w:autoSpaceDE/>
              <w:autoSpaceDN/>
              <w:jc w:val="center"/>
              <w:rPr>
                <w:ins w:id="1668" w:author="總公司 李曉娟 Hsiaochuan.Li" w:date="2024-01-18T16:26:00Z"/>
                <w:rFonts w:ascii="新細明體" w:eastAsia="新細明體" w:hAnsi="新細明體" w:cs="新細明體"/>
                <w:color w:val="000000"/>
                <w:sz w:val="24"/>
                <w:szCs w:val="24"/>
              </w:rPr>
            </w:pPr>
            <w:ins w:id="1669" w:author="總公司 李曉娟 Hsiaochuan.Li" w:date="2024-01-18T16:26:00Z">
              <w:r w:rsidRPr="00C8078C">
                <w:rPr>
                  <w:rFonts w:ascii="新細明體" w:eastAsia="新細明體" w:hAnsi="新細明體" w:cs="新細明體" w:hint="eastAsia"/>
                  <w:color w:val="000000"/>
                  <w:sz w:val="24"/>
                  <w:szCs w:val="24"/>
                </w:rPr>
                <w:t>9</w:t>
              </w:r>
            </w:ins>
          </w:p>
        </w:tc>
        <w:tc>
          <w:tcPr>
            <w:tcW w:w="1600" w:type="dxa"/>
            <w:shd w:val="clear" w:color="auto" w:fill="auto"/>
            <w:noWrap/>
            <w:vAlign w:val="center"/>
            <w:hideMark/>
            <w:tcPrChange w:id="1670"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76687295" w14:textId="77777777" w:rsidR="00C8078C" w:rsidRPr="00C8078C" w:rsidRDefault="00C8078C" w:rsidP="00C8078C">
            <w:pPr>
              <w:widowControl/>
              <w:autoSpaceDE/>
              <w:autoSpaceDN/>
              <w:jc w:val="both"/>
              <w:rPr>
                <w:ins w:id="1671" w:author="總公司 李曉娟 Hsiaochuan.Li" w:date="2024-01-18T16:26:00Z"/>
                <w:rFonts w:ascii="新細明體" w:eastAsia="新細明體" w:hAnsi="新細明體" w:cs="新細明體"/>
                <w:color w:val="000000"/>
                <w:sz w:val="24"/>
                <w:szCs w:val="24"/>
              </w:rPr>
            </w:pPr>
            <w:ins w:id="1672" w:author="總公司 李曉娟 Hsiaochuan.Li" w:date="2024-01-18T16:26:00Z">
              <w:r w:rsidRPr="00C8078C">
                <w:rPr>
                  <w:rFonts w:ascii="新細明體" w:eastAsia="新細明體" w:hAnsi="新細明體" w:cs="新細明體" w:hint="eastAsia"/>
                  <w:color w:val="000000"/>
                  <w:sz w:val="24"/>
                  <w:szCs w:val="24"/>
                </w:rPr>
                <w:t>上水六堵</w:t>
              </w:r>
            </w:ins>
          </w:p>
        </w:tc>
        <w:tc>
          <w:tcPr>
            <w:tcW w:w="4374" w:type="dxa"/>
            <w:shd w:val="clear" w:color="auto" w:fill="auto"/>
            <w:noWrap/>
            <w:vAlign w:val="center"/>
            <w:hideMark/>
            <w:tcPrChange w:id="1673"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2000C5C0" w14:textId="77777777" w:rsidR="00C8078C" w:rsidRPr="00C8078C" w:rsidRDefault="00C8078C" w:rsidP="00C8078C">
            <w:pPr>
              <w:widowControl/>
              <w:autoSpaceDE/>
              <w:autoSpaceDN/>
              <w:jc w:val="both"/>
              <w:rPr>
                <w:ins w:id="1674" w:author="總公司 李曉娟 Hsiaochuan.Li" w:date="2024-01-18T16:26:00Z"/>
                <w:rFonts w:ascii="新細明體" w:eastAsia="新細明體" w:hAnsi="新細明體" w:cs="新細明體"/>
                <w:color w:val="000000"/>
                <w:sz w:val="24"/>
                <w:szCs w:val="24"/>
              </w:rPr>
            </w:pPr>
            <w:ins w:id="1675" w:author="總公司 李曉娟 Hsiaochuan.Li" w:date="2024-01-18T16:26:00Z">
              <w:r w:rsidRPr="00C8078C">
                <w:rPr>
                  <w:rFonts w:ascii="新細明體" w:eastAsia="新細明體" w:hAnsi="新細明體" w:cs="新細明體" w:hint="eastAsia"/>
                  <w:color w:val="000000"/>
                  <w:sz w:val="24"/>
                  <w:szCs w:val="24"/>
                </w:rPr>
                <w:t>206基隆市七堵區工建南路25號</w:t>
              </w:r>
            </w:ins>
          </w:p>
        </w:tc>
        <w:tc>
          <w:tcPr>
            <w:tcW w:w="1163" w:type="dxa"/>
            <w:shd w:val="clear" w:color="auto" w:fill="auto"/>
            <w:noWrap/>
            <w:vAlign w:val="center"/>
            <w:hideMark/>
            <w:tcPrChange w:id="1676"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58AF27E5" w14:textId="77777777" w:rsidR="00C8078C" w:rsidRPr="00C8078C" w:rsidRDefault="00C8078C" w:rsidP="00C8078C">
            <w:pPr>
              <w:widowControl/>
              <w:autoSpaceDE/>
              <w:autoSpaceDN/>
              <w:jc w:val="center"/>
              <w:rPr>
                <w:ins w:id="1677" w:author="總公司 李曉娟 Hsiaochuan.Li" w:date="2024-01-18T16:26:00Z"/>
                <w:rFonts w:ascii="新細明體" w:eastAsia="新細明體" w:hAnsi="新細明體" w:cs="新細明體"/>
                <w:color w:val="000000"/>
                <w:sz w:val="24"/>
                <w:szCs w:val="24"/>
              </w:rPr>
            </w:pPr>
            <w:ins w:id="1678" w:author="總公司 李曉娟 Hsiaochuan.Li" w:date="2024-01-18T16:26:00Z">
              <w:r w:rsidRPr="00C8078C">
                <w:rPr>
                  <w:rFonts w:ascii="新細明體" w:eastAsia="新細明體" w:hAnsi="新細明體" w:cs="新細明體" w:hint="eastAsia"/>
                  <w:color w:val="000000"/>
                  <w:sz w:val="24"/>
                  <w:szCs w:val="24"/>
                </w:rPr>
                <w:t>林秉緯</w:t>
              </w:r>
            </w:ins>
          </w:p>
        </w:tc>
        <w:tc>
          <w:tcPr>
            <w:tcW w:w="1509" w:type="dxa"/>
            <w:shd w:val="clear" w:color="auto" w:fill="auto"/>
            <w:noWrap/>
            <w:vAlign w:val="center"/>
            <w:hideMark/>
            <w:tcPrChange w:id="1679" w:author="總公司 李曉娟 Hsiaochuan.Li" w:date="2024-01-18T16:59:00Z">
              <w:tcPr>
                <w:tcW w:w="1324" w:type="dxa"/>
                <w:tcBorders>
                  <w:top w:val="nil"/>
                  <w:left w:val="nil"/>
                  <w:bottom w:val="single" w:sz="8" w:space="0" w:color="auto"/>
                  <w:right w:val="single" w:sz="8" w:space="0" w:color="auto"/>
                </w:tcBorders>
                <w:shd w:val="clear" w:color="auto" w:fill="auto"/>
                <w:noWrap/>
                <w:vAlign w:val="center"/>
                <w:hideMark/>
              </w:tcPr>
            </w:tcPrChange>
          </w:tcPr>
          <w:p w14:paraId="529A7187" w14:textId="77777777" w:rsidR="00C8078C" w:rsidRPr="00C8078C" w:rsidRDefault="00C8078C" w:rsidP="00C8078C">
            <w:pPr>
              <w:widowControl/>
              <w:autoSpaceDE/>
              <w:autoSpaceDN/>
              <w:rPr>
                <w:ins w:id="1680" w:author="總公司 李曉娟 Hsiaochuan.Li" w:date="2024-01-18T16:26:00Z"/>
                <w:rFonts w:ascii="新細明體" w:eastAsia="新細明體" w:hAnsi="新細明體" w:cs="新細明體"/>
                <w:color w:val="000000"/>
                <w:sz w:val="24"/>
                <w:szCs w:val="24"/>
              </w:rPr>
            </w:pPr>
            <w:ins w:id="1681" w:author="總公司 李曉娟 Hsiaochuan.Li" w:date="2024-01-18T16:26:00Z">
              <w:r w:rsidRPr="00C8078C">
                <w:rPr>
                  <w:rFonts w:ascii="新細明體" w:eastAsia="新細明體" w:hAnsi="新細明體" w:cs="新細明體" w:hint="eastAsia"/>
                  <w:color w:val="000000"/>
                  <w:sz w:val="24"/>
                  <w:szCs w:val="24"/>
                </w:rPr>
                <w:t>0912-275-659</w:t>
              </w:r>
            </w:ins>
          </w:p>
        </w:tc>
        <w:tc>
          <w:tcPr>
            <w:tcW w:w="1984" w:type="dxa"/>
            <w:shd w:val="clear" w:color="auto" w:fill="auto"/>
            <w:noWrap/>
            <w:vAlign w:val="center"/>
            <w:hideMark/>
            <w:tcPrChange w:id="1682" w:author="總公司 李曉娟 Hsiaochuan.Li" w:date="2024-01-18T16:59:00Z">
              <w:tcPr>
                <w:tcW w:w="1839" w:type="dxa"/>
                <w:gridSpan w:val="2"/>
                <w:tcBorders>
                  <w:top w:val="nil"/>
                  <w:left w:val="nil"/>
                  <w:bottom w:val="single" w:sz="8" w:space="0" w:color="auto"/>
                  <w:right w:val="single" w:sz="8" w:space="0" w:color="auto"/>
                </w:tcBorders>
                <w:shd w:val="clear" w:color="auto" w:fill="auto"/>
                <w:noWrap/>
                <w:vAlign w:val="center"/>
                <w:hideMark/>
              </w:tcPr>
            </w:tcPrChange>
          </w:tcPr>
          <w:p w14:paraId="0A02331E" w14:textId="77777777" w:rsidR="00C8078C" w:rsidRPr="00C8078C" w:rsidRDefault="00C8078C" w:rsidP="00C8078C">
            <w:pPr>
              <w:widowControl/>
              <w:autoSpaceDE/>
              <w:autoSpaceDN/>
              <w:rPr>
                <w:ins w:id="1683" w:author="總公司 李曉娟 Hsiaochuan.Li" w:date="2024-01-18T16:26:00Z"/>
                <w:rFonts w:ascii="新細明體" w:eastAsia="新細明體" w:hAnsi="新細明體" w:cs="新細明體"/>
                <w:color w:val="000000"/>
                <w:sz w:val="24"/>
                <w:szCs w:val="24"/>
              </w:rPr>
            </w:pPr>
            <w:ins w:id="1684" w:author="總公司 李曉娟 Hsiaochuan.Li" w:date="2024-01-18T16:26:00Z">
              <w:r w:rsidRPr="00C8078C">
                <w:rPr>
                  <w:rFonts w:ascii="新細明體" w:eastAsia="新細明體" w:hAnsi="新細明體" w:cs="新細明體" w:hint="eastAsia"/>
                  <w:color w:val="000000"/>
                  <w:sz w:val="24"/>
                  <w:szCs w:val="24"/>
                </w:rPr>
                <w:t>02-2452-4213</w:t>
              </w:r>
            </w:ins>
          </w:p>
        </w:tc>
        <w:tc>
          <w:tcPr>
            <w:tcW w:w="2851" w:type="dxa"/>
            <w:shd w:val="clear" w:color="auto" w:fill="auto"/>
            <w:noWrap/>
            <w:vAlign w:val="center"/>
            <w:hideMark/>
            <w:tcPrChange w:id="1685" w:author="總公司 李曉娟 Hsiaochuan.Li" w:date="2024-01-18T16:59:00Z">
              <w:tcPr>
                <w:tcW w:w="3140" w:type="dxa"/>
                <w:gridSpan w:val="2"/>
                <w:tcBorders>
                  <w:top w:val="nil"/>
                  <w:left w:val="nil"/>
                  <w:bottom w:val="single" w:sz="8" w:space="0" w:color="auto"/>
                  <w:right w:val="single" w:sz="8" w:space="0" w:color="auto"/>
                </w:tcBorders>
                <w:shd w:val="clear" w:color="auto" w:fill="auto"/>
                <w:noWrap/>
                <w:vAlign w:val="center"/>
                <w:hideMark/>
              </w:tcPr>
            </w:tcPrChange>
          </w:tcPr>
          <w:p w14:paraId="116FCF08" w14:textId="77777777" w:rsidR="00C8078C" w:rsidRPr="00C8078C" w:rsidRDefault="00C8078C" w:rsidP="00C8078C">
            <w:pPr>
              <w:widowControl/>
              <w:autoSpaceDE/>
              <w:autoSpaceDN/>
              <w:rPr>
                <w:ins w:id="1686" w:author="總公司 李曉娟 Hsiaochuan.Li" w:date="2024-01-18T16:26:00Z"/>
                <w:rFonts w:ascii="新細明體" w:eastAsia="新細明體" w:hAnsi="新細明體" w:cs="新細明體"/>
                <w:color w:val="0563C1"/>
                <w:sz w:val="24"/>
                <w:szCs w:val="24"/>
                <w:u w:val="single"/>
              </w:rPr>
            </w:pPr>
            <w:ins w:id="1687" w:author="總公司 李曉娟 Hsiaochuan.Li" w:date="2024-01-18T16:26: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"mailto:pingwei.lin@ulpu.com.tw"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pingwei.lin@ulpu.com.tw</w:t>
              </w:r>
              <w:r w:rsidRPr="00C8078C">
                <w:rPr>
                  <w:rFonts w:ascii="新細明體" w:eastAsia="新細明體" w:hAnsi="新細明體" w:cs="新細明體"/>
                  <w:color w:val="0563C1"/>
                  <w:sz w:val="24"/>
                  <w:szCs w:val="24"/>
                  <w:u w:val="single"/>
                </w:rPr>
                <w:fldChar w:fldCharType="end"/>
              </w:r>
            </w:ins>
          </w:p>
        </w:tc>
      </w:tr>
      <w:tr w:rsidR="000B430B" w:rsidRPr="00C8078C" w14:paraId="61FEADF1" w14:textId="77777777" w:rsidTr="00E25164">
        <w:tblPrEx>
          <w:tblPrExChange w:id="1688" w:author="總公司 李曉娟 Hsiaochuan.Li" w:date="2024-01-18T16:59:00Z">
            <w:tblPrEx>
              <w:tblW w:w="14181" w:type="dxa"/>
            </w:tblPrEx>
          </w:tblPrExChange>
        </w:tblPrEx>
        <w:trPr>
          <w:trHeight w:val="660"/>
          <w:ins w:id="1689" w:author="總公司 李曉娟 Hsiaochuan.Li" w:date="2024-01-18T16:26:00Z"/>
          <w:trPrChange w:id="1690" w:author="總公司 李曉娟 Hsiaochuan.Li" w:date="2024-01-18T16:59:00Z">
            <w:trPr>
              <w:trHeight w:val="660"/>
            </w:trPr>
          </w:trPrChange>
        </w:trPr>
        <w:tc>
          <w:tcPr>
            <w:tcW w:w="700" w:type="dxa"/>
            <w:shd w:val="clear" w:color="auto" w:fill="auto"/>
            <w:noWrap/>
            <w:vAlign w:val="center"/>
            <w:hideMark/>
            <w:tcPrChange w:id="1691"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E8683A7" w14:textId="77777777" w:rsidR="00C8078C" w:rsidRPr="00C8078C" w:rsidRDefault="00C8078C" w:rsidP="00C8078C">
            <w:pPr>
              <w:widowControl/>
              <w:autoSpaceDE/>
              <w:autoSpaceDN/>
              <w:jc w:val="center"/>
              <w:rPr>
                <w:ins w:id="1692" w:author="總公司 李曉娟 Hsiaochuan.Li" w:date="2024-01-18T16:26:00Z"/>
                <w:rFonts w:ascii="新細明體" w:eastAsia="新細明體" w:hAnsi="新細明體" w:cs="新細明體"/>
                <w:color w:val="000000"/>
                <w:sz w:val="24"/>
                <w:szCs w:val="24"/>
              </w:rPr>
            </w:pPr>
            <w:ins w:id="1693" w:author="總公司 李曉娟 Hsiaochuan.Li" w:date="2024-01-18T16:26:00Z">
              <w:r w:rsidRPr="00C8078C">
                <w:rPr>
                  <w:rFonts w:ascii="新細明體" w:eastAsia="新細明體" w:hAnsi="新細明體" w:cs="新細明體" w:hint="eastAsia"/>
                  <w:color w:val="000000"/>
                  <w:sz w:val="24"/>
                  <w:szCs w:val="24"/>
                </w:rPr>
                <w:t>10</w:t>
              </w:r>
            </w:ins>
          </w:p>
        </w:tc>
        <w:tc>
          <w:tcPr>
            <w:tcW w:w="1600" w:type="dxa"/>
            <w:shd w:val="clear" w:color="auto" w:fill="auto"/>
            <w:noWrap/>
            <w:vAlign w:val="center"/>
            <w:hideMark/>
            <w:tcPrChange w:id="1694"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79756512" w14:textId="77777777" w:rsidR="00C8078C" w:rsidRPr="00C8078C" w:rsidRDefault="00C8078C" w:rsidP="00C8078C">
            <w:pPr>
              <w:widowControl/>
              <w:autoSpaceDE/>
              <w:autoSpaceDN/>
              <w:jc w:val="both"/>
              <w:rPr>
                <w:ins w:id="1695" w:author="總公司 李曉娟 Hsiaochuan.Li" w:date="2024-01-18T16:26:00Z"/>
                <w:rFonts w:ascii="新細明體" w:eastAsia="新細明體" w:hAnsi="新細明體" w:cs="新細明體"/>
                <w:color w:val="000000"/>
                <w:sz w:val="24"/>
                <w:szCs w:val="24"/>
              </w:rPr>
            </w:pPr>
            <w:ins w:id="1696" w:author="總公司 李曉娟 Hsiaochuan.Li" w:date="2024-01-18T16:26:00Z">
              <w:r w:rsidRPr="00C8078C">
                <w:rPr>
                  <w:rFonts w:ascii="新細明體" w:eastAsia="新細明體" w:hAnsi="新細明體" w:cs="新細明體" w:hint="eastAsia"/>
                  <w:color w:val="000000"/>
                  <w:sz w:val="24"/>
                  <w:szCs w:val="24"/>
                </w:rPr>
                <w:t>上水汐止</w:t>
              </w:r>
            </w:ins>
          </w:p>
        </w:tc>
        <w:tc>
          <w:tcPr>
            <w:tcW w:w="4374" w:type="dxa"/>
            <w:shd w:val="clear" w:color="auto" w:fill="auto"/>
            <w:noWrap/>
            <w:vAlign w:val="center"/>
            <w:hideMark/>
            <w:tcPrChange w:id="1697"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27B367B7" w14:textId="77777777" w:rsidR="00C8078C" w:rsidRPr="00C8078C" w:rsidRDefault="00C8078C" w:rsidP="00C8078C">
            <w:pPr>
              <w:widowControl/>
              <w:autoSpaceDE/>
              <w:autoSpaceDN/>
              <w:jc w:val="both"/>
              <w:rPr>
                <w:ins w:id="1698" w:author="總公司 李曉娟 Hsiaochuan.Li" w:date="2024-01-18T16:26:00Z"/>
                <w:rFonts w:ascii="新細明體" w:eastAsia="新細明體" w:hAnsi="新細明體" w:cs="新細明體"/>
                <w:color w:val="000000"/>
                <w:sz w:val="24"/>
                <w:szCs w:val="24"/>
              </w:rPr>
            </w:pPr>
            <w:ins w:id="1699" w:author="總公司 李曉娟 Hsiaochuan.Li" w:date="2024-01-18T16:26:00Z">
              <w:r w:rsidRPr="00C8078C">
                <w:rPr>
                  <w:rFonts w:ascii="新細明體" w:eastAsia="新細明體" w:hAnsi="新細明體" w:cs="新細明體" w:hint="eastAsia"/>
                  <w:color w:val="000000"/>
                  <w:sz w:val="24"/>
                  <w:szCs w:val="24"/>
                </w:rPr>
                <w:t>221新北市汐止區大同路一段7號</w:t>
              </w:r>
            </w:ins>
          </w:p>
        </w:tc>
        <w:tc>
          <w:tcPr>
            <w:tcW w:w="1163" w:type="dxa"/>
            <w:shd w:val="clear" w:color="auto" w:fill="auto"/>
            <w:noWrap/>
            <w:vAlign w:val="center"/>
            <w:hideMark/>
            <w:tcPrChange w:id="1700"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289E9AD8" w14:textId="77777777" w:rsidR="00C8078C" w:rsidRPr="00C8078C" w:rsidRDefault="00C8078C" w:rsidP="00C8078C">
            <w:pPr>
              <w:widowControl/>
              <w:autoSpaceDE/>
              <w:autoSpaceDN/>
              <w:jc w:val="center"/>
              <w:rPr>
                <w:ins w:id="1701" w:author="總公司 李曉娟 Hsiaochuan.Li" w:date="2024-01-18T16:26:00Z"/>
                <w:rFonts w:ascii="新細明體" w:eastAsia="新細明體" w:hAnsi="新細明體" w:cs="新細明體"/>
                <w:color w:val="000000"/>
                <w:sz w:val="24"/>
                <w:szCs w:val="24"/>
              </w:rPr>
            </w:pPr>
            <w:ins w:id="1702" w:author="總公司 李曉娟 Hsiaochuan.Li" w:date="2024-01-18T16:26:00Z">
              <w:r w:rsidRPr="00C8078C">
                <w:rPr>
                  <w:rFonts w:ascii="新細明體" w:eastAsia="新細明體" w:hAnsi="新細明體" w:cs="新細明體" w:hint="eastAsia"/>
                  <w:color w:val="000000"/>
                  <w:sz w:val="24"/>
                  <w:szCs w:val="24"/>
                </w:rPr>
                <w:t>許智偉</w:t>
              </w:r>
            </w:ins>
          </w:p>
        </w:tc>
        <w:tc>
          <w:tcPr>
            <w:tcW w:w="1509" w:type="dxa"/>
            <w:shd w:val="clear" w:color="auto" w:fill="auto"/>
            <w:vAlign w:val="center"/>
            <w:hideMark/>
            <w:tcPrChange w:id="1703" w:author="總公司 李曉娟 Hsiaochuan.Li" w:date="2024-01-18T16:59:00Z">
              <w:tcPr>
                <w:tcW w:w="1509" w:type="dxa"/>
                <w:gridSpan w:val="2"/>
                <w:tcBorders>
                  <w:top w:val="nil"/>
                  <w:left w:val="nil"/>
                  <w:bottom w:val="single" w:sz="8" w:space="0" w:color="auto"/>
                  <w:right w:val="single" w:sz="8" w:space="0" w:color="auto"/>
                </w:tcBorders>
                <w:shd w:val="clear" w:color="auto" w:fill="auto"/>
                <w:vAlign w:val="center"/>
                <w:hideMark/>
              </w:tcPr>
            </w:tcPrChange>
          </w:tcPr>
          <w:p w14:paraId="67A70F42" w14:textId="77777777" w:rsidR="00C8078C" w:rsidRPr="00C8078C" w:rsidRDefault="00C8078C" w:rsidP="00C8078C">
            <w:pPr>
              <w:widowControl/>
              <w:autoSpaceDE/>
              <w:autoSpaceDN/>
              <w:rPr>
                <w:ins w:id="1704" w:author="總公司 李曉娟 Hsiaochuan.Li" w:date="2024-01-18T16:26:00Z"/>
                <w:rFonts w:ascii="新細明體" w:eastAsia="新細明體" w:hAnsi="新細明體" w:cs="新細明體"/>
                <w:color w:val="000000"/>
                <w:sz w:val="24"/>
                <w:szCs w:val="24"/>
              </w:rPr>
            </w:pPr>
            <w:ins w:id="1705" w:author="總公司 李曉娟 Hsiaochuan.Li" w:date="2024-01-18T16:26:00Z">
              <w:r w:rsidRPr="00C8078C">
                <w:rPr>
                  <w:rFonts w:ascii="新細明體" w:eastAsia="新細明體" w:hAnsi="新細明體" w:cs="新細明體" w:hint="eastAsia"/>
                  <w:color w:val="000000"/>
                  <w:sz w:val="24"/>
                  <w:szCs w:val="24"/>
                </w:rPr>
                <w:t>0919-320-116</w:t>
              </w:r>
              <w:r w:rsidRPr="00C8078C">
                <w:rPr>
                  <w:rFonts w:ascii="新細明體" w:eastAsia="新細明體" w:hAnsi="新細明體" w:cs="新細明體" w:hint="eastAsia"/>
                  <w:color w:val="000000"/>
                  <w:sz w:val="24"/>
                  <w:szCs w:val="24"/>
                </w:rPr>
                <w:br/>
                <w:t>0966-702-078</w:t>
              </w:r>
            </w:ins>
          </w:p>
        </w:tc>
        <w:tc>
          <w:tcPr>
            <w:tcW w:w="1984" w:type="dxa"/>
            <w:shd w:val="clear" w:color="auto" w:fill="auto"/>
            <w:noWrap/>
            <w:vAlign w:val="center"/>
            <w:hideMark/>
            <w:tcPrChange w:id="1706" w:author="總公司 李曉娟 Hsiaochuan.Li" w:date="2024-01-18T16:59:00Z">
              <w:tcPr>
                <w:tcW w:w="1984" w:type="dxa"/>
                <w:gridSpan w:val="2"/>
                <w:tcBorders>
                  <w:top w:val="nil"/>
                  <w:left w:val="nil"/>
                  <w:bottom w:val="single" w:sz="8" w:space="0" w:color="auto"/>
                  <w:right w:val="single" w:sz="8" w:space="0" w:color="auto"/>
                </w:tcBorders>
                <w:shd w:val="clear" w:color="auto" w:fill="auto"/>
                <w:noWrap/>
                <w:vAlign w:val="center"/>
                <w:hideMark/>
              </w:tcPr>
            </w:tcPrChange>
          </w:tcPr>
          <w:p w14:paraId="0F013910" w14:textId="77777777" w:rsidR="00C8078C" w:rsidRPr="00C8078C" w:rsidRDefault="00C8078C" w:rsidP="00C8078C">
            <w:pPr>
              <w:widowControl/>
              <w:autoSpaceDE/>
              <w:autoSpaceDN/>
              <w:rPr>
                <w:ins w:id="1707" w:author="總公司 李曉娟 Hsiaochuan.Li" w:date="2024-01-18T16:26:00Z"/>
                <w:rFonts w:ascii="新細明體" w:eastAsia="新細明體" w:hAnsi="新細明體" w:cs="新細明體"/>
                <w:color w:val="000000"/>
                <w:sz w:val="24"/>
                <w:szCs w:val="24"/>
              </w:rPr>
            </w:pPr>
            <w:ins w:id="1708" w:author="總公司 李曉娟 Hsiaochuan.Li" w:date="2024-01-18T16:26:00Z">
              <w:r w:rsidRPr="00C8078C">
                <w:rPr>
                  <w:rFonts w:ascii="新細明體" w:eastAsia="新細明體" w:hAnsi="新細明體" w:cs="新細明體" w:hint="eastAsia"/>
                  <w:color w:val="000000"/>
                  <w:sz w:val="24"/>
                  <w:szCs w:val="24"/>
                </w:rPr>
                <w:t>02-8292-3352*200</w:t>
              </w:r>
            </w:ins>
          </w:p>
        </w:tc>
        <w:tc>
          <w:tcPr>
            <w:tcW w:w="2851" w:type="dxa"/>
            <w:shd w:val="clear" w:color="auto" w:fill="auto"/>
            <w:noWrap/>
            <w:vAlign w:val="center"/>
            <w:hideMark/>
            <w:tcPrChange w:id="1709" w:author="總公司 李曉娟 Hsiaochuan.Li" w:date="2024-01-18T16:59:00Z">
              <w:tcPr>
                <w:tcW w:w="2851" w:type="dxa"/>
                <w:gridSpan w:val="2"/>
                <w:tcBorders>
                  <w:top w:val="nil"/>
                  <w:left w:val="nil"/>
                  <w:bottom w:val="single" w:sz="8" w:space="0" w:color="auto"/>
                  <w:right w:val="single" w:sz="8" w:space="0" w:color="auto"/>
                </w:tcBorders>
                <w:shd w:val="clear" w:color="auto" w:fill="auto"/>
                <w:noWrap/>
                <w:vAlign w:val="center"/>
                <w:hideMark/>
              </w:tcPr>
            </w:tcPrChange>
          </w:tcPr>
          <w:p w14:paraId="3CF6C55F" w14:textId="77777777" w:rsidR="00C8078C" w:rsidRPr="00C8078C" w:rsidRDefault="00C8078C" w:rsidP="00C8078C">
            <w:pPr>
              <w:widowControl/>
              <w:autoSpaceDE/>
              <w:autoSpaceDN/>
              <w:rPr>
                <w:ins w:id="1710" w:author="總公司 李曉娟 Hsiaochuan.Li" w:date="2024-01-18T16:26:00Z"/>
                <w:rFonts w:ascii="新細明體" w:eastAsia="新細明體" w:hAnsi="新細明體" w:cs="新細明體"/>
                <w:color w:val="000000"/>
                <w:sz w:val="24"/>
                <w:szCs w:val="24"/>
              </w:rPr>
            </w:pPr>
            <w:ins w:id="1711" w:author="總公司 李曉娟 Hsiaochuan.Li" w:date="2024-01-18T16:26:00Z">
              <w:r w:rsidRPr="00C8078C">
                <w:rPr>
                  <w:rFonts w:ascii="新細明體" w:eastAsia="新細明體" w:hAnsi="新細明體" w:cs="新細明體"/>
                  <w:color w:val="000000"/>
                  <w:sz w:val="24"/>
                  <w:szCs w:val="24"/>
                </w:rPr>
                <w:fldChar w:fldCharType="begin"/>
              </w:r>
              <w:r w:rsidRPr="00C8078C">
                <w:rPr>
                  <w:rFonts w:ascii="新細明體" w:eastAsia="新細明體" w:hAnsi="新細明體" w:cs="新細明體"/>
                  <w:color w:val="000000"/>
                  <w:sz w:val="24"/>
                  <w:szCs w:val="24"/>
                </w:rPr>
                <w:instrText>HYPERLINK "mailto:joshu.hsu@ulpu.com.tw"</w:instrText>
              </w:r>
              <w:r w:rsidRPr="00C8078C">
                <w:rPr>
                  <w:rFonts w:ascii="新細明體" w:eastAsia="新細明體" w:hAnsi="新細明體" w:cs="新細明體"/>
                  <w:color w:val="000000"/>
                  <w:sz w:val="24"/>
                  <w:szCs w:val="24"/>
                </w:rPr>
              </w:r>
              <w:r w:rsidRPr="00C8078C">
                <w:rPr>
                  <w:rFonts w:ascii="新細明體" w:eastAsia="新細明體" w:hAnsi="新細明體" w:cs="新細明體"/>
                  <w:color w:val="000000"/>
                  <w:sz w:val="24"/>
                  <w:szCs w:val="24"/>
                </w:rPr>
                <w:fldChar w:fldCharType="separate"/>
              </w:r>
              <w:r w:rsidRPr="00C8078C">
                <w:rPr>
                  <w:rFonts w:ascii="新細明體" w:eastAsia="新細明體" w:hAnsi="新細明體" w:cs="新細明體" w:hint="eastAsia"/>
                  <w:color w:val="000000"/>
                  <w:sz w:val="24"/>
                  <w:szCs w:val="24"/>
                </w:rPr>
                <w:t>joshu.hsu@ulpu.com.tw</w:t>
              </w:r>
              <w:r w:rsidRPr="00C8078C">
                <w:rPr>
                  <w:rFonts w:ascii="新細明體" w:eastAsia="新細明體" w:hAnsi="新細明體" w:cs="新細明體"/>
                  <w:color w:val="000000"/>
                  <w:sz w:val="24"/>
                  <w:szCs w:val="24"/>
                </w:rPr>
                <w:fldChar w:fldCharType="end"/>
              </w:r>
            </w:ins>
          </w:p>
        </w:tc>
      </w:tr>
      <w:tr w:rsidR="00FB6331" w:rsidRPr="00C8078C" w14:paraId="5A19D8EC" w14:textId="77777777" w:rsidTr="00E25164">
        <w:trPr>
          <w:trHeight w:val="660"/>
          <w:ins w:id="1712" w:author="總公司 李曉娟 Hsiaochuan.Li" w:date="2024-01-18T16:26:00Z"/>
          <w:trPrChange w:id="1713" w:author="總公司 李曉娟 Hsiaochuan.Li" w:date="2024-01-18T16:59:00Z">
            <w:trPr>
              <w:gridAfter w:val="0"/>
              <w:trHeight w:val="660"/>
            </w:trPr>
          </w:trPrChange>
        </w:trPr>
        <w:tc>
          <w:tcPr>
            <w:tcW w:w="700" w:type="dxa"/>
            <w:shd w:val="clear" w:color="auto" w:fill="auto"/>
            <w:noWrap/>
            <w:vAlign w:val="center"/>
            <w:hideMark/>
            <w:tcPrChange w:id="1714"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263EDFE" w14:textId="77777777" w:rsidR="00C8078C" w:rsidRPr="00C8078C" w:rsidRDefault="00C8078C" w:rsidP="00C8078C">
            <w:pPr>
              <w:widowControl/>
              <w:autoSpaceDE/>
              <w:autoSpaceDN/>
              <w:jc w:val="center"/>
              <w:rPr>
                <w:ins w:id="1715" w:author="總公司 李曉娟 Hsiaochuan.Li" w:date="2024-01-18T16:26:00Z"/>
                <w:rFonts w:ascii="新細明體" w:eastAsia="新細明體" w:hAnsi="新細明體" w:cs="新細明體"/>
                <w:color w:val="000000"/>
                <w:sz w:val="24"/>
                <w:szCs w:val="24"/>
              </w:rPr>
            </w:pPr>
            <w:ins w:id="1716" w:author="總公司 李曉娟 Hsiaochuan.Li" w:date="2024-01-18T16:26:00Z">
              <w:r w:rsidRPr="00C8078C">
                <w:rPr>
                  <w:rFonts w:ascii="新細明體" w:eastAsia="新細明體" w:hAnsi="新細明體" w:cs="新細明體" w:hint="eastAsia"/>
                  <w:color w:val="000000"/>
                  <w:sz w:val="24"/>
                  <w:szCs w:val="24"/>
                </w:rPr>
                <w:t>11</w:t>
              </w:r>
            </w:ins>
          </w:p>
        </w:tc>
        <w:tc>
          <w:tcPr>
            <w:tcW w:w="1600" w:type="dxa"/>
            <w:shd w:val="clear" w:color="auto" w:fill="auto"/>
            <w:noWrap/>
            <w:vAlign w:val="center"/>
            <w:hideMark/>
            <w:tcPrChange w:id="1717"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4EADCAEA" w14:textId="77777777" w:rsidR="00C8078C" w:rsidRPr="00C8078C" w:rsidRDefault="00C8078C" w:rsidP="00C8078C">
            <w:pPr>
              <w:widowControl/>
              <w:autoSpaceDE/>
              <w:autoSpaceDN/>
              <w:jc w:val="both"/>
              <w:rPr>
                <w:ins w:id="1718" w:author="總公司 李曉娟 Hsiaochuan.Li" w:date="2024-01-18T16:26:00Z"/>
                <w:rFonts w:ascii="新細明體" w:eastAsia="新細明體" w:hAnsi="新細明體" w:cs="新細明體"/>
                <w:color w:val="000000"/>
                <w:sz w:val="24"/>
                <w:szCs w:val="24"/>
              </w:rPr>
            </w:pPr>
            <w:ins w:id="1719" w:author="總公司 李曉娟 Hsiaochuan.Li" w:date="2024-01-18T16:26:00Z">
              <w:r w:rsidRPr="00C8078C">
                <w:rPr>
                  <w:rFonts w:ascii="新細明體" w:eastAsia="新細明體" w:hAnsi="新細明體" w:cs="新細明體" w:hint="eastAsia"/>
                  <w:color w:val="000000"/>
                  <w:sz w:val="24"/>
                  <w:szCs w:val="24"/>
                </w:rPr>
                <w:t>上水新荘</w:t>
              </w:r>
            </w:ins>
          </w:p>
        </w:tc>
        <w:tc>
          <w:tcPr>
            <w:tcW w:w="4374" w:type="dxa"/>
            <w:shd w:val="clear" w:color="auto" w:fill="auto"/>
            <w:noWrap/>
            <w:vAlign w:val="center"/>
            <w:hideMark/>
            <w:tcPrChange w:id="1720"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7C4E6233" w14:textId="77777777" w:rsidR="00C8078C" w:rsidRPr="00C8078C" w:rsidRDefault="00C8078C" w:rsidP="00C8078C">
            <w:pPr>
              <w:widowControl/>
              <w:autoSpaceDE/>
              <w:autoSpaceDN/>
              <w:jc w:val="both"/>
              <w:rPr>
                <w:ins w:id="1721" w:author="總公司 李曉娟 Hsiaochuan.Li" w:date="2024-01-18T16:26:00Z"/>
                <w:rFonts w:ascii="新細明體" w:eastAsia="新細明體" w:hAnsi="新細明體" w:cs="新細明體"/>
                <w:color w:val="000000"/>
                <w:sz w:val="24"/>
                <w:szCs w:val="24"/>
              </w:rPr>
            </w:pPr>
            <w:ins w:id="1722" w:author="總公司 李曉娟 Hsiaochuan.Li" w:date="2024-01-18T16:26:00Z">
              <w:r w:rsidRPr="00C8078C">
                <w:rPr>
                  <w:rFonts w:ascii="新細明體" w:eastAsia="新細明體" w:hAnsi="新細明體" w:cs="新細明體" w:hint="eastAsia"/>
                  <w:color w:val="000000"/>
                  <w:sz w:val="24"/>
                  <w:szCs w:val="24"/>
                </w:rPr>
                <w:t>242新北市新莊區思源路6-1號</w:t>
              </w:r>
            </w:ins>
          </w:p>
        </w:tc>
        <w:tc>
          <w:tcPr>
            <w:tcW w:w="1163" w:type="dxa"/>
            <w:shd w:val="clear" w:color="auto" w:fill="auto"/>
            <w:noWrap/>
            <w:vAlign w:val="center"/>
            <w:hideMark/>
            <w:tcPrChange w:id="1723"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661A44A6" w14:textId="77777777" w:rsidR="00C8078C" w:rsidRPr="00C8078C" w:rsidRDefault="00C8078C" w:rsidP="00C8078C">
            <w:pPr>
              <w:widowControl/>
              <w:autoSpaceDE/>
              <w:autoSpaceDN/>
              <w:jc w:val="center"/>
              <w:rPr>
                <w:ins w:id="1724" w:author="總公司 李曉娟 Hsiaochuan.Li" w:date="2024-01-18T16:26:00Z"/>
                <w:rFonts w:ascii="新細明體" w:eastAsia="新細明體" w:hAnsi="新細明體" w:cs="新細明體"/>
                <w:color w:val="000000"/>
                <w:sz w:val="24"/>
                <w:szCs w:val="24"/>
              </w:rPr>
            </w:pPr>
            <w:ins w:id="1725" w:author="總公司 李曉娟 Hsiaochuan.Li" w:date="2024-01-18T16:26:00Z">
              <w:r w:rsidRPr="00C8078C">
                <w:rPr>
                  <w:rFonts w:ascii="新細明體" w:eastAsia="新細明體" w:hAnsi="新細明體" w:cs="新細明體" w:hint="eastAsia"/>
                  <w:color w:val="000000"/>
                  <w:sz w:val="24"/>
                  <w:szCs w:val="24"/>
                </w:rPr>
                <w:t>許智偉</w:t>
              </w:r>
            </w:ins>
          </w:p>
        </w:tc>
        <w:tc>
          <w:tcPr>
            <w:tcW w:w="1509" w:type="dxa"/>
            <w:shd w:val="clear" w:color="auto" w:fill="auto"/>
            <w:vAlign w:val="center"/>
            <w:hideMark/>
            <w:tcPrChange w:id="1726" w:author="總公司 李曉娟 Hsiaochuan.Li" w:date="2024-01-18T16:59:00Z">
              <w:tcPr>
                <w:tcW w:w="1324" w:type="dxa"/>
                <w:tcBorders>
                  <w:top w:val="nil"/>
                  <w:left w:val="nil"/>
                  <w:bottom w:val="single" w:sz="8" w:space="0" w:color="auto"/>
                  <w:right w:val="single" w:sz="8" w:space="0" w:color="auto"/>
                </w:tcBorders>
                <w:shd w:val="clear" w:color="auto" w:fill="auto"/>
                <w:vAlign w:val="center"/>
                <w:hideMark/>
              </w:tcPr>
            </w:tcPrChange>
          </w:tcPr>
          <w:p w14:paraId="18C8738B" w14:textId="77777777" w:rsidR="00C8078C" w:rsidRPr="00C8078C" w:rsidRDefault="00C8078C" w:rsidP="00C8078C">
            <w:pPr>
              <w:widowControl/>
              <w:autoSpaceDE/>
              <w:autoSpaceDN/>
              <w:rPr>
                <w:ins w:id="1727" w:author="總公司 李曉娟 Hsiaochuan.Li" w:date="2024-01-18T16:26:00Z"/>
                <w:rFonts w:ascii="新細明體" w:eastAsia="新細明體" w:hAnsi="新細明體" w:cs="新細明體"/>
                <w:color w:val="000000"/>
                <w:sz w:val="24"/>
                <w:szCs w:val="24"/>
              </w:rPr>
            </w:pPr>
            <w:ins w:id="1728" w:author="總公司 李曉娟 Hsiaochuan.Li" w:date="2024-01-18T16:26:00Z">
              <w:r w:rsidRPr="00C8078C">
                <w:rPr>
                  <w:rFonts w:ascii="新細明體" w:eastAsia="新細明體" w:hAnsi="新細明體" w:cs="新細明體" w:hint="eastAsia"/>
                  <w:color w:val="000000"/>
                  <w:sz w:val="24"/>
                  <w:szCs w:val="24"/>
                </w:rPr>
                <w:t>0919-320-116</w:t>
              </w:r>
              <w:r w:rsidRPr="00C8078C">
                <w:rPr>
                  <w:rFonts w:ascii="新細明體" w:eastAsia="新細明體" w:hAnsi="新細明體" w:cs="新細明體" w:hint="eastAsia"/>
                  <w:color w:val="000000"/>
                  <w:sz w:val="24"/>
                  <w:szCs w:val="24"/>
                </w:rPr>
                <w:br/>
                <w:t>0966-702-078</w:t>
              </w:r>
            </w:ins>
          </w:p>
        </w:tc>
        <w:tc>
          <w:tcPr>
            <w:tcW w:w="1984" w:type="dxa"/>
            <w:shd w:val="clear" w:color="auto" w:fill="auto"/>
            <w:noWrap/>
            <w:vAlign w:val="center"/>
            <w:hideMark/>
            <w:tcPrChange w:id="1729" w:author="總公司 李曉娟 Hsiaochuan.Li" w:date="2024-01-18T16:59:00Z">
              <w:tcPr>
                <w:tcW w:w="1839" w:type="dxa"/>
                <w:gridSpan w:val="2"/>
                <w:tcBorders>
                  <w:top w:val="nil"/>
                  <w:left w:val="nil"/>
                  <w:bottom w:val="single" w:sz="8" w:space="0" w:color="auto"/>
                  <w:right w:val="single" w:sz="8" w:space="0" w:color="auto"/>
                </w:tcBorders>
                <w:shd w:val="clear" w:color="auto" w:fill="auto"/>
                <w:noWrap/>
                <w:vAlign w:val="center"/>
                <w:hideMark/>
              </w:tcPr>
            </w:tcPrChange>
          </w:tcPr>
          <w:p w14:paraId="5D0549CD" w14:textId="77777777" w:rsidR="00C8078C" w:rsidRPr="00C8078C" w:rsidRDefault="00C8078C" w:rsidP="00C8078C">
            <w:pPr>
              <w:widowControl/>
              <w:autoSpaceDE/>
              <w:autoSpaceDN/>
              <w:rPr>
                <w:ins w:id="1730" w:author="總公司 李曉娟 Hsiaochuan.Li" w:date="2024-01-18T16:26:00Z"/>
                <w:rFonts w:ascii="新細明體" w:eastAsia="新細明體" w:hAnsi="新細明體" w:cs="新細明體"/>
                <w:color w:val="000000"/>
                <w:sz w:val="24"/>
                <w:szCs w:val="24"/>
              </w:rPr>
            </w:pPr>
            <w:ins w:id="1731" w:author="總公司 李曉娟 Hsiaochuan.Li" w:date="2024-01-18T16:26:00Z">
              <w:r w:rsidRPr="00C8078C">
                <w:rPr>
                  <w:rFonts w:ascii="新細明體" w:eastAsia="新細明體" w:hAnsi="新細明體" w:cs="新細明體" w:hint="eastAsia"/>
                  <w:color w:val="000000"/>
                  <w:sz w:val="24"/>
                  <w:szCs w:val="24"/>
                </w:rPr>
                <w:t>02-8292-3352*200</w:t>
              </w:r>
            </w:ins>
          </w:p>
        </w:tc>
        <w:tc>
          <w:tcPr>
            <w:tcW w:w="2851" w:type="dxa"/>
            <w:shd w:val="clear" w:color="auto" w:fill="auto"/>
            <w:noWrap/>
            <w:vAlign w:val="center"/>
            <w:hideMark/>
            <w:tcPrChange w:id="1732" w:author="總公司 李曉娟 Hsiaochuan.Li" w:date="2024-01-18T16:59:00Z">
              <w:tcPr>
                <w:tcW w:w="3140" w:type="dxa"/>
                <w:gridSpan w:val="2"/>
                <w:tcBorders>
                  <w:top w:val="nil"/>
                  <w:left w:val="nil"/>
                  <w:bottom w:val="single" w:sz="8" w:space="0" w:color="auto"/>
                  <w:right w:val="single" w:sz="8" w:space="0" w:color="auto"/>
                </w:tcBorders>
                <w:shd w:val="clear" w:color="auto" w:fill="auto"/>
                <w:noWrap/>
                <w:vAlign w:val="center"/>
                <w:hideMark/>
              </w:tcPr>
            </w:tcPrChange>
          </w:tcPr>
          <w:p w14:paraId="2EED210E" w14:textId="77777777" w:rsidR="00C8078C" w:rsidRPr="00C8078C" w:rsidRDefault="00C8078C" w:rsidP="00C8078C">
            <w:pPr>
              <w:widowControl/>
              <w:autoSpaceDE/>
              <w:autoSpaceDN/>
              <w:rPr>
                <w:ins w:id="1733" w:author="總公司 李曉娟 Hsiaochuan.Li" w:date="2024-01-18T16:26:00Z"/>
                <w:rFonts w:ascii="新細明體" w:eastAsia="新細明體" w:hAnsi="新細明體" w:cs="新細明體"/>
                <w:color w:val="0563C1"/>
                <w:sz w:val="24"/>
                <w:szCs w:val="24"/>
                <w:u w:val="single"/>
              </w:rPr>
            </w:pPr>
            <w:ins w:id="1734" w:author="總公司 李曉娟 Hsiaochuan.Li" w:date="2024-01-18T16:26: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"mailto:joshu.hsu@ulpu.com.tw"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joshu.hsu@ulpu.com.tw</w:t>
              </w:r>
              <w:r w:rsidRPr="00C8078C">
                <w:rPr>
                  <w:rFonts w:ascii="新細明體" w:eastAsia="新細明體" w:hAnsi="新細明體" w:cs="新細明體"/>
                  <w:color w:val="0563C1"/>
                  <w:sz w:val="24"/>
                  <w:szCs w:val="24"/>
                  <w:u w:val="single"/>
                </w:rPr>
                <w:fldChar w:fldCharType="end"/>
              </w:r>
            </w:ins>
          </w:p>
        </w:tc>
      </w:tr>
      <w:tr w:rsidR="000B430B" w:rsidRPr="00C8078C" w14:paraId="5FC80C9D" w14:textId="77777777" w:rsidTr="00E25164">
        <w:tblPrEx>
          <w:tblPrExChange w:id="1735" w:author="總公司 李曉娟 Hsiaochuan.Li" w:date="2024-01-18T16:59:00Z">
            <w:tblPrEx>
              <w:tblW w:w="14181" w:type="dxa"/>
            </w:tblPrEx>
          </w:tblPrExChange>
        </w:tblPrEx>
        <w:trPr>
          <w:trHeight w:val="420"/>
          <w:ins w:id="1736" w:author="總公司 李曉娟 Hsiaochuan.Li" w:date="2024-01-18T16:26:00Z"/>
          <w:trPrChange w:id="1737" w:author="總公司 李曉娟 Hsiaochuan.Li" w:date="2024-01-18T16:59:00Z">
            <w:trPr>
              <w:trHeight w:val="420"/>
            </w:trPr>
          </w:trPrChange>
        </w:trPr>
        <w:tc>
          <w:tcPr>
            <w:tcW w:w="700" w:type="dxa"/>
            <w:shd w:val="clear" w:color="auto" w:fill="auto"/>
            <w:noWrap/>
            <w:vAlign w:val="center"/>
            <w:hideMark/>
            <w:tcPrChange w:id="1738"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2CA3B079" w14:textId="77777777" w:rsidR="00C8078C" w:rsidRPr="00C8078C" w:rsidRDefault="00C8078C" w:rsidP="00C8078C">
            <w:pPr>
              <w:widowControl/>
              <w:autoSpaceDE/>
              <w:autoSpaceDN/>
              <w:jc w:val="center"/>
              <w:rPr>
                <w:ins w:id="1739" w:author="總公司 李曉娟 Hsiaochuan.Li" w:date="2024-01-18T16:26:00Z"/>
                <w:rFonts w:ascii="新細明體" w:eastAsia="新細明體" w:hAnsi="新細明體" w:cs="新細明體"/>
                <w:color w:val="000000"/>
                <w:sz w:val="24"/>
                <w:szCs w:val="24"/>
              </w:rPr>
            </w:pPr>
            <w:ins w:id="1740" w:author="總公司 李曉娟 Hsiaochuan.Li" w:date="2024-01-18T16:26:00Z">
              <w:r w:rsidRPr="00C8078C">
                <w:rPr>
                  <w:rFonts w:ascii="新細明體" w:eastAsia="新細明體" w:hAnsi="新細明體" w:cs="新細明體" w:hint="eastAsia"/>
                  <w:color w:val="000000"/>
                  <w:sz w:val="24"/>
                  <w:szCs w:val="24"/>
                </w:rPr>
                <w:t>12</w:t>
              </w:r>
            </w:ins>
          </w:p>
        </w:tc>
        <w:tc>
          <w:tcPr>
            <w:tcW w:w="1600" w:type="dxa"/>
            <w:shd w:val="clear" w:color="auto" w:fill="auto"/>
            <w:noWrap/>
            <w:vAlign w:val="center"/>
            <w:hideMark/>
            <w:tcPrChange w:id="1741"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1EB5EA86" w14:textId="77777777" w:rsidR="00C8078C" w:rsidRPr="00C8078C" w:rsidRDefault="00C8078C" w:rsidP="00C8078C">
            <w:pPr>
              <w:widowControl/>
              <w:autoSpaceDE/>
              <w:autoSpaceDN/>
              <w:jc w:val="both"/>
              <w:rPr>
                <w:ins w:id="1742" w:author="總公司 李曉娟 Hsiaochuan.Li" w:date="2024-01-18T16:26:00Z"/>
                <w:rFonts w:ascii="新細明體" w:eastAsia="新細明體" w:hAnsi="新細明體" w:cs="新細明體"/>
                <w:color w:val="000000"/>
                <w:sz w:val="24"/>
                <w:szCs w:val="24"/>
              </w:rPr>
            </w:pPr>
            <w:ins w:id="1743" w:author="總公司 李曉娟 Hsiaochuan.Li" w:date="2024-01-18T16:26:00Z">
              <w:r w:rsidRPr="00C8078C">
                <w:rPr>
                  <w:rFonts w:ascii="新細明體" w:eastAsia="新細明體" w:hAnsi="新細明體" w:cs="新細明體" w:hint="eastAsia"/>
                  <w:color w:val="000000"/>
                  <w:sz w:val="24"/>
                  <w:szCs w:val="24"/>
                </w:rPr>
                <w:t>上</w:t>
              </w:r>
              <w:proofErr w:type="gramStart"/>
              <w:r w:rsidRPr="00C8078C">
                <w:rPr>
                  <w:rFonts w:ascii="新細明體" w:eastAsia="新細明體" w:hAnsi="新細明體" w:cs="新細明體" w:hint="eastAsia"/>
                  <w:color w:val="000000"/>
                  <w:sz w:val="24"/>
                  <w:szCs w:val="24"/>
                </w:rPr>
                <w:t>水烏啤</w:t>
              </w:r>
              <w:proofErr w:type="gramEnd"/>
            </w:ins>
          </w:p>
        </w:tc>
        <w:tc>
          <w:tcPr>
            <w:tcW w:w="4374" w:type="dxa"/>
            <w:shd w:val="clear" w:color="auto" w:fill="auto"/>
            <w:noWrap/>
            <w:vAlign w:val="center"/>
            <w:hideMark/>
            <w:tcPrChange w:id="1744"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43F2E4FB" w14:textId="77777777" w:rsidR="00C8078C" w:rsidRPr="00C8078C" w:rsidRDefault="00C8078C" w:rsidP="00C8078C">
            <w:pPr>
              <w:widowControl/>
              <w:autoSpaceDE/>
              <w:autoSpaceDN/>
              <w:jc w:val="both"/>
              <w:rPr>
                <w:ins w:id="1745" w:author="總公司 李曉娟 Hsiaochuan.Li" w:date="2024-01-18T16:26:00Z"/>
                <w:rFonts w:ascii="新細明體" w:eastAsia="新細明體" w:hAnsi="新細明體" w:cs="新細明體"/>
                <w:color w:val="000000"/>
                <w:sz w:val="24"/>
                <w:szCs w:val="24"/>
              </w:rPr>
            </w:pPr>
            <w:ins w:id="1746" w:author="總公司 李曉娟 Hsiaochuan.Li" w:date="2024-01-18T16:26:00Z">
              <w:r w:rsidRPr="00C8078C">
                <w:rPr>
                  <w:rFonts w:ascii="新細明體" w:eastAsia="新細明體" w:hAnsi="新細明體" w:cs="新細明體" w:hint="eastAsia"/>
                  <w:color w:val="000000"/>
                  <w:sz w:val="24"/>
                  <w:szCs w:val="24"/>
                </w:rPr>
                <w:t>414台中市烏日區光華街1號</w:t>
              </w:r>
            </w:ins>
          </w:p>
        </w:tc>
        <w:tc>
          <w:tcPr>
            <w:tcW w:w="1163" w:type="dxa"/>
            <w:shd w:val="clear" w:color="auto" w:fill="auto"/>
            <w:noWrap/>
            <w:vAlign w:val="center"/>
            <w:hideMark/>
            <w:tcPrChange w:id="1747"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584743E7" w14:textId="77777777" w:rsidR="00C8078C" w:rsidRPr="00C8078C" w:rsidRDefault="00C8078C" w:rsidP="00C8078C">
            <w:pPr>
              <w:widowControl/>
              <w:autoSpaceDE/>
              <w:autoSpaceDN/>
              <w:jc w:val="center"/>
              <w:rPr>
                <w:ins w:id="1748" w:author="總公司 李曉娟 Hsiaochuan.Li" w:date="2024-01-18T16:26:00Z"/>
                <w:rFonts w:ascii="新細明體" w:eastAsia="新細明體" w:hAnsi="新細明體" w:cs="新細明體"/>
                <w:color w:val="000000"/>
                <w:sz w:val="24"/>
                <w:szCs w:val="24"/>
              </w:rPr>
            </w:pPr>
            <w:ins w:id="1749" w:author="總公司 李曉娟 Hsiaochuan.Li" w:date="2024-01-18T16:26:00Z">
              <w:r w:rsidRPr="00C8078C">
                <w:rPr>
                  <w:rFonts w:ascii="新細明體" w:eastAsia="新細明體" w:hAnsi="新細明體" w:cs="新細明體" w:hint="eastAsia"/>
                  <w:color w:val="000000"/>
                  <w:sz w:val="24"/>
                  <w:szCs w:val="24"/>
                </w:rPr>
                <w:t>許振銘</w:t>
              </w:r>
            </w:ins>
          </w:p>
        </w:tc>
        <w:tc>
          <w:tcPr>
            <w:tcW w:w="1509" w:type="dxa"/>
            <w:shd w:val="clear" w:color="auto" w:fill="auto"/>
            <w:vAlign w:val="center"/>
            <w:hideMark/>
            <w:tcPrChange w:id="1750" w:author="總公司 李曉娟 Hsiaochuan.Li" w:date="2024-01-18T16:59:00Z">
              <w:tcPr>
                <w:tcW w:w="1509" w:type="dxa"/>
                <w:gridSpan w:val="2"/>
                <w:tcBorders>
                  <w:top w:val="nil"/>
                  <w:left w:val="nil"/>
                  <w:bottom w:val="single" w:sz="8" w:space="0" w:color="auto"/>
                  <w:right w:val="single" w:sz="8" w:space="0" w:color="auto"/>
                </w:tcBorders>
                <w:shd w:val="clear" w:color="auto" w:fill="auto"/>
                <w:vAlign w:val="center"/>
                <w:hideMark/>
              </w:tcPr>
            </w:tcPrChange>
          </w:tcPr>
          <w:p w14:paraId="4104E323" w14:textId="77777777" w:rsidR="00C8078C" w:rsidRPr="00C8078C" w:rsidRDefault="00C8078C" w:rsidP="00C8078C">
            <w:pPr>
              <w:widowControl/>
              <w:autoSpaceDE/>
              <w:autoSpaceDN/>
              <w:rPr>
                <w:ins w:id="1751" w:author="總公司 李曉娟 Hsiaochuan.Li" w:date="2024-01-18T16:26:00Z"/>
                <w:rFonts w:ascii="新細明體" w:eastAsia="新細明體" w:hAnsi="新細明體" w:cs="新細明體"/>
                <w:color w:val="000000"/>
                <w:sz w:val="24"/>
                <w:szCs w:val="24"/>
              </w:rPr>
            </w:pPr>
            <w:ins w:id="1752" w:author="總公司 李曉娟 Hsiaochuan.Li" w:date="2024-01-18T16:26:00Z">
              <w:r w:rsidRPr="00C8078C">
                <w:rPr>
                  <w:rFonts w:ascii="新細明體" w:eastAsia="新細明體" w:hAnsi="新細明體" w:cs="新細明體" w:hint="eastAsia"/>
                  <w:color w:val="000000"/>
                  <w:sz w:val="24"/>
                  <w:szCs w:val="24"/>
                </w:rPr>
                <w:t>0928-715-067</w:t>
              </w:r>
            </w:ins>
          </w:p>
        </w:tc>
        <w:tc>
          <w:tcPr>
            <w:tcW w:w="1984" w:type="dxa"/>
            <w:shd w:val="clear" w:color="auto" w:fill="auto"/>
            <w:noWrap/>
            <w:vAlign w:val="center"/>
            <w:hideMark/>
            <w:tcPrChange w:id="1753" w:author="總公司 李曉娟 Hsiaochuan.Li" w:date="2024-01-18T16:59:00Z">
              <w:tcPr>
                <w:tcW w:w="1984" w:type="dxa"/>
                <w:gridSpan w:val="2"/>
                <w:tcBorders>
                  <w:top w:val="nil"/>
                  <w:left w:val="nil"/>
                  <w:bottom w:val="single" w:sz="8" w:space="0" w:color="auto"/>
                  <w:right w:val="single" w:sz="8" w:space="0" w:color="auto"/>
                </w:tcBorders>
                <w:shd w:val="clear" w:color="auto" w:fill="auto"/>
                <w:noWrap/>
                <w:vAlign w:val="center"/>
                <w:hideMark/>
              </w:tcPr>
            </w:tcPrChange>
          </w:tcPr>
          <w:p w14:paraId="738A96F8" w14:textId="77777777" w:rsidR="00C8078C" w:rsidRPr="00C8078C" w:rsidRDefault="00C8078C" w:rsidP="00C8078C">
            <w:pPr>
              <w:widowControl/>
              <w:autoSpaceDE/>
              <w:autoSpaceDN/>
              <w:rPr>
                <w:ins w:id="1754" w:author="總公司 李曉娟 Hsiaochuan.Li" w:date="2024-01-18T16:26:00Z"/>
                <w:rFonts w:ascii="新細明體" w:eastAsia="新細明體" w:hAnsi="新細明體" w:cs="新細明體"/>
                <w:color w:val="000000"/>
                <w:sz w:val="24"/>
                <w:szCs w:val="24"/>
              </w:rPr>
            </w:pPr>
            <w:ins w:id="1755" w:author="總公司 李曉娟 Hsiaochuan.Li" w:date="2024-01-18T16:26:00Z">
              <w:r w:rsidRPr="00C8078C">
                <w:rPr>
                  <w:rFonts w:ascii="新細明體" w:eastAsia="新細明體" w:hAnsi="新細明體" w:cs="新細明體" w:hint="eastAsia"/>
                  <w:color w:val="000000"/>
                  <w:sz w:val="24"/>
                  <w:szCs w:val="24"/>
                </w:rPr>
                <w:t>04-2338-7710</w:t>
              </w:r>
            </w:ins>
          </w:p>
        </w:tc>
        <w:tc>
          <w:tcPr>
            <w:tcW w:w="2851" w:type="dxa"/>
            <w:shd w:val="clear" w:color="auto" w:fill="auto"/>
            <w:noWrap/>
            <w:vAlign w:val="center"/>
            <w:hideMark/>
            <w:tcPrChange w:id="1756" w:author="總公司 李曉娟 Hsiaochuan.Li" w:date="2024-01-18T16:59:00Z">
              <w:tcPr>
                <w:tcW w:w="2851" w:type="dxa"/>
                <w:gridSpan w:val="2"/>
                <w:tcBorders>
                  <w:top w:val="nil"/>
                  <w:left w:val="nil"/>
                  <w:bottom w:val="single" w:sz="8" w:space="0" w:color="auto"/>
                  <w:right w:val="single" w:sz="8" w:space="0" w:color="auto"/>
                </w:tcBorders>
                <w:shd w:val="clear" w:color="auto" w:fill="auto"/>
                <w:noWrap/>
                <w:vAlign w:val="center"/>
                <w:hideMark/>
              </w:tcPr>
            </w:tcPrChange>
          </w:tcPr>
          <w:p w14:paraId="26CE9F75" w14:textId="77777777" w:rsidR="00C8078C" w:rsidRPr="00C8078C" w:rsidRDefault="00C8078C" w:rsidP="00C8078C">
            <w:pPr>
              <w:widowControl/>
              <w:autoSpaceDE/>
              <w:autoSpaceDN/>
              <w:rPr>
                <w:ins w:id="1757" w:author="總公司 李曉娟 Hsiaochuan.Li" w:date="2024-01-18T16:26:00Z"/>
                <w:rFonts w:ascii="新細明體" w:eastAsia="新細明體" w:hAnsi="新細明體" w:cs="新細明體"/>
                <w:color w:val="000000"/>
                <w:sz w:val="24"/>
                <w:szCs w:val="24"/>
              </w:rPr>
            </w:pPr>
            <w:ins w:id="1758" w:author="總公司 李曉娟 Hsiaochuan.Li" w:date="2024-01-18T16:26:00Z">
              <w:r w:rsidRPr="00C8078C">
                <w:rPr>
                  <w:rFonts w:ascii="新細明體" w:eastAsia="新細明體" w:hAnsi="新細明體" w:cs="新細明體" w:hint="eastAsia"/>
                  <w:color w:val="000000"/>
                  <w:sz w:val="24"/>
                  <w:szCs w:val="24"/>
                </w:rPr>
                <w:t>jm.syu@ulpu.com.tw</w:t>
              </w:r>
            </w:ins>
          </w:p>
        </w:tc>
      </w:tr>
      <w:tr w:rsidR="00FB6331" w:rsidRPr="00C8078C" w14:paraId="4647275C" w14:textId="77777777" w:rsidTr="00E25164">
        <w:trPr>
          <w:trHeight w:val="420"/>
          <w:ins w:id="1759" w:author="總公司 李曉娟 Hsiaochuan.Li" w:date="2024-01-18T16:26:00Z"/>
          <w:trPrChange w:id="1760" w:author="總公司 李曉娟 Hsiaochuan.Li" w:date="2024-01-18T16:59:00Z">
            <w:trPr>
              <w:gridAfter w:val="0"/>
              <w:trHeight w:val="420"/>
            </w:trPr>
          </w:trPrChange>
        </w:trPr>
        <w:tc>
          <w:tcPr>
            <w:tcW w:w="700" w:type="dxa"/>
            <w:shd w:val="clear" w:color="auto" w:fill="auto"/>
            <w:noWrap/>
            <w:vAlign w:val="center"/>
            <w:hideMark/>
            <w:tcPrChange w:id="1761"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1898DD52" w14:textId="77777777" w:rsidR="00C8078C" w:rsidRPr="00C8078C" w:rsidRDefault="00C8078C" w:rsidP="00C8078C">
            <w:pPr>
              <w:widowControl/>
              <w:autoSpaceDE/>
              <w:autoSpaceDN/>
              <w:jc w:val="center"/>
              <w:rPr>
                <w:ins w:id="1762" w:author="總公司 李曉娟 Hsiaochuan.Li" w:date="2024-01-18T16:26:00Z"/>
                <w:rFonts w:ascii="新細明體" w:eastAsia="新細明體" w:hAnsi="新細明體" w:cs="新細明體"/>
                <w:color w:val="000000"/>
                <w:sz w:val="24"/>
                <w:szCs w:val="24"/>
              </w:rPr>
            </w:pPr>
            <w:ins w:id="1763" w:author="總公司 李曉娟 Hsiaochuan.Li" w:date="2024-01-18T16:26:00Z">
              <w:r w:rsidRPr="00C8078C">
                <w:rPr>
                  <w:rFonts w:ascii="新細明體" w:eastAsia="新細明體" w:hAnsi="新細明體" w:cs="新細明體" w:hint="eastAsia"/>
                  <w:color w:val="000000"/>
                  <w:sz w:val="24"/>
                  <w:szCs w:val="24"/>
                </w:rPr>
                <w:t>13</w:t>
              </w:r>
            </w:ins>
          </w:p>
        </w:tc>
        <w:tc>
          <w:tcPr>
            <w:tcW w:w="1600" w:type="dxa"/>
            <w:shd w:val="clear" w:color="auto" w:fill="auto"/>
            <w:noWrap/>
            <w:vAlign w:val="center"/>
            <w:hideMark/>
            <w:tcPrChange w:id="1764"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3B6F570D" w14:textId="77777777" w:rsidR="00C8078C" w:rsidRPr="00C8078C" w:rsidRDefault="00C8078C" w:rsidP="00C8078C">
            <w:pPr>
              <w:widowControl/>
              <w:autoSpaceDE/>
              <w:autoSpaceDN/>
              <w:jc w:val="both"/>
              <w:rPr>
                <w:ins w:id="1765" w:author="總公司 李曉娟 Hsiaochuan.Li" w:date="2024-01-18T16:26:00Z"/>
                <w:rFonts w:ascii="新細明體" w:eastAsia="新細明體" w:hAnsi="新細明體" w:cs="新細明體"/>
                <w:color w:val="000000"/>
                <w:sz w:val="24"/>
                <w:szCs w:val="24"/>
              </w:rPr>
            </w:pPr>
            <w:ins w:id="1766" w:author="總公司 李曉娟 Hsiaochuan.Li" w:date="2024-01-18T16:26:00Z">
              <w:r w:rsidRPr="00C8078C">
                <w:rPr>
                  <w:rFonts w:ascii="新細明體" w:eastAsia="新細明體" w:hAnsi="新細明體" w:cs="新細明體" w:hint="eastAsia"/>
                  <w:color w:val="000000"/>
                  <w:sz w:val="24"/>
                  <w:szCs w:val="24"/>
                </w:rPr>
                <w:t>上水竹東</w:t>
              </w:r>
            </w:ins>
          </w:p>
        </w:tc>
        <w:tc>
          <w:tcPr>
            <w:tcW w:w="4374" w:type="dxa"/>
            <w:shd w:val="clear" w:color="auto" w:fill="auto"/>
            <w:noWrap/>
            <w:vAlign w:val="center"/>
            <w:hideMark/>
            <w:tcPrChange w:id="1767"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396B5368" w14:textId="77777777" w:rsidR="00C8078C" w:rsidRPr="00C8078C" w:rsidRDefault="00C8078C" w:rsidP="00C8078C">
            <w:pPr>
              <w:widowControl/>
              <w:autoSpaceDE/>
              <w:autoSpaceDN/>
              <w:jc w:val="both"/>
              <w:rPr>
                <w:ins w:id="1768" w:author="總公司 李曉娟 Hsiaochuan.Li" w:date="2024-01-18T16:26:00Z"/>
                <w:rFonts w:ascii="新細明體" w:eastAsia="新細明體" w:hAnsi="新細明體" w:cs="新細明體"/>
                <w:color w:val="000000"/>
                <w:sz w:val="24"/>
                <w:szCs w:val="24"/>
              </w:rPr>
            </w:pPr>
            <w:ins w:id="1769" w:author="總公司 李曉娟 Hsiaochuan.Li" w:date="2024-01-18T16:26:00Z">
              <w:r w:rsidRPr="00C8078C">
                <w:rPr>
                  <w:rFonts w:ascii="新細明體" w:eastAsia="新細明體" w:hAnsi="新細明體" w:cs="新細明體" w:hint="eastAsia"/>
                  <w:color w:val="000000"/>
                  <w:sz w:val="24"/>
                  <w:szCs w:val="24"/>
                </w:rPr>
                <w:t>310新竹縣竹東鎮</w:t>
              </w:r>
              <w:proofErr w:type="gramStart"/>
              <w:r w:rsidRPr="00C8078C">
                <w:rPr>
                  <w:rFonts w:ascii="新細明體" w:eastAsia="新細明體" w:hAnsi="新細明體" w:cs="新細明體" w:hint="eastAsia"/>
                  <w:color w:val="000000"/>
                  <w:sz w:val="24"/>
                  <w:szCs w:val="24"/>
                </w:rPr>
                <w:t>水資路299號</w:t>
              </w:r>
              <w:proofErr w:type="gramEnd"/>
            </w:ins>
          </w:p>
        </w:tc>
        <w:tc>
          <w:tcPr>
            <w:tcW w:w="1163" w:type="dxa"/>
            <w:shd w:val="clear" w:color="auto" w:fill="auto"/>
            <w:noWrap/>
            <w:vAlign w:val="center"/>
            <w:hideMark/>
            <w:tcPrChange w:id="1770"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656B93C5" w14:textId="77777777" w:rsidR="00C8078C" w:rsidRPr="00C8078C" w:rsidRDefault="00C8078C" w:rsidP="00C8078C">
            <w:pPr>
              <w:widowControl/>
              <w:autoSpaceDE/>
              <w:autoSpaceDN/>
              <w:jc w:val="center"/>
              <w:rPr>
                <w:ins w:id="1771" w:author="總公司 李曉娟 Hsiaochuan.Li" w:date="2024-01-18T16:26:00Z"/>
                <w:rFonts w:ascii="新細明體" w:eastAsia="新細明體" w:hAnsi="新細明體" w:cs="新細明體"/>
                <w:color w:val="000000"/>
                <w:sz w:val="24"/>
                <w:szCs w:val="24"/>
              </w:rPr>
            </w:pPr>
            <w:ins w:id="1772" w:author="總公司 李曉娟 Hsiaochuan.Li" w:date="2024-01-18T16:26:00Z">
              <w:r w:rsidRPr="00C8078C">
                <w:rPr>
                  <w:rFonts w:ascii="新細明體" w:eastAsia="新細明體" w:hAnsi="新細明體" w:cs="新細明體" w:hint="eastAsia"/>
                  <w:color w:val="000000"/>
                  <w:sz w:val="24"/>
                  <w:szCs w:val="24"/>
                </w:rPr>
                <w:t>陳智鴻</w:t>
              </w:r>
            </w:ins>
          </w:p>
        </w:tc>
        <w:tc>
          <w:tcPr>
            <w:tcW w:w="1509" w:type="dxa"/>
            <w:shd w:val="clear" w:color="auto" w:fill="auto"/>
            <w:noWrap/>
            <w:vAlign w:val="center"/>
            <w:hideMark/>
            <w:tcPrChange w:id="1773" w:author="總公司 李曉娟 Hsiaochuan.Li" w:date="2024-01-18T16:59:00Z">
              <w:tcPr>
                <w:tcW w:w="1324" w:type="dxa"/>
                <w:tcBorders>
                  <w:top w:val="nil"/>
                  <w:left w:val="nil"/>
                  <w:bottom w:val="single" w:sz="8" w:space="0" w:color="auto"/>
                  <w:right w:val="single" w:sz="8" w:space="0" w:color="auto"/>
                </w:tcBorders>
                <w:shd w:val="clear" w:color="auto" w:fill="auto"/>
                <w:noWrap/>
                <w:vAlign w:val="center"/>
                <w:hideMark/>
              </w:tcPr>
            </w:tcPrChange>
          </w:tcPr>
          <w:p w14:paraId="6B10E858" w14:textId="77777777" w:rsidR="00C8078C" w:rsidRPr="00C8078C" w:rsidRDefault="00C8078C" w:rsidP="00C8078C">
            <w:pPr>
              <w:widowControl/>
              <w:autoSpaceDE/>
              <w:autoSpaceDN/>
              <w:rPr>
                <w:ins w:id="1774" w:author="總公司 李曉娟 Hsiaochuan.Li" w:date="2024-01-18T16:26:00Z"/>
                <w:rFonts w:ascii="新細明體" w:eastAsia="新細明體" w:hAnsi="新細明體" w:cs="新細明體"/>
                <w:color w:val="000000"/>
                <w:sz w:val="24"/>
                <w:szCs w:val="24"/>
              </w:rPr>
            </w:pPr>
            <w:ins w:id="1775" w:author="總公司 李曉娟 Hsiaochuan.Li" w:date="2024-01-18T16:26:00Z">
              <w:r w:rsidRPr="00C8078C">
                <w:rPr>
                  <w:rFonts w:ascii="新細明體" w:eastAsia="新細明體" w:hAnsi="新細明體" w:cs="新細明體" w:hint="eastAsia"/>
                  <w:color w:val="000000"/>
                  <w:sz w:val="24"/>
                  <w:szCs w:val="24"/>
                </w:rPr>
                <w:t>0989-310-413</w:t>
              </w:r>
            </w:ins>
          </w:p>
        </w:tc>
        <w:tc>
          <w:tcPr>
            <w:tcW w:w="1984" w:type="dxa"/>
            <w:shd w:val="clear" w:color="auto" w:fill="auto"/>
            <w:noWrap/>
            <w:vAlign w:val="center"/>
            <w:hideMark/>
            <w:tcPrChange w:id="1776" w:author="總公司 李曉娟 Hsiaochuan.Li" w:date="2024-01-18T16:59:00Z">
              <w:tcPr>
                <w:tcW w:w="1839" w:type="dxa"/>
                <w:gridSpan w:val="2"/>
                <w:tcBorders>
                  <w:top w:val="nil"/>
                  <w:left w:val="nil"/>
                  <w:bottom w:val="single" w:sz="8" w:space="0" w:color="auto"/>
                  <w:right w:val="single" w:sz="8" w:space="0" w:color="auto"/>
                </w:tcBorders>
                <w:shd w:val="clear" w:color="auto" w:fill="auto"/>
                <w:noWrap/>
                <w:vAlign w:val="center"/>
                <w:hideMark/>
              </w:tcPr>
            </w:tcPrChange>
          </w:tcPr>
          <w:p w14:paraId="02AE7ADF" w14:textId="77777777" w:rsidR="00C8078C" w:rsidRPr="00C8078C" w:rsidRDefault="00C8078C" w:rsidP="00C8078C">
            <w:pPr>
              <w:widowControl/>
              <w:autoSpaceDE/>
              <w:autoSpaceDN/>
              <w:rPr>
                <w:ins w:id="1777" w:author="總公司 李曉娟 Hsiaochuan.Li" w:date="2024-01-18T16:26:00Z"/>
                <w:rFonts w:ascii="新細明體" w:eastAsia="新細明體" w:hAnsi="新細明體" w:cs="新細明體"/>
                <w:color w:val="000000"/>
                <w:sz w:val="24"/>
                <w:szCs w:val="24"/>
              </w:rPr>
            </w:pPr>
            <w:ins w:id="1778" w:author="總公司 李曉娟 Hsiaochuan.Li" w:date="2024-01-18T16:26:00Z">
              <w:r w:rsidRPr="00C8078C">
                <w:rPr>
                  <w:rFonts w:ascii="新細明體" w:eastAsia="新細明體" w:hAnsi="新細明體" w:cs="新細明體" w:hint="eastAsia"/>
                  <w:color w:val="000000"/>
                  <w:sz w:val="24"/>
                  <w:szCs w:val="24"/>
                </w:rPr>
                <w:t>03-582-7959</w:t>
              </w:r>
            </w:ins>
          </w:p>
        </w:tc>
        <w:tc>
          <w:tcPr>
            <w:tcW w:w="2851" w:type="dxa"/>
            <w:shd w:val="clear" w:color="auto" w:fill="auto"/>
            <w:noWrap/>
            <w:vAlign w:val="center"/>
            <w:hideMark/>
            <w:tcPrChange w:id="1779" w:author="總公司 李曉娟 Hsiaochuan.Li" w:date="2024-01-18T16:59:00Z">
              <w:tcPr>
                <w:tcW w:w="3140" w:type="dxa"/>
                <w:gridSpan w:val="2"/>
                <w:tcBorders>
                  <w:top w:val="nil"/>
                  <w:left w:val="nil"/>
                  <w:bottom w:val="single" w:sz="8" w:space="0" w:color="auto"/>
                  <w:right w:val="single" w:sz="8" w:space="0" w:color="auto"/>
                </w:tcBorders>
                <w:shd w:val="clear" w:color="auto" w:fill="auto"/>
                <w:noWrap/>
                <w:vAlign w:val="center"/>
                <w:hideMark/>
              </w:tcPr>
            </w:tcPrChange>
          </w:tcPr>
          <w:p w14:paraId="7AAC7D12" w14:textId="77777777" w:rsidR="00C8078C" w:rsidRPr="00C8078C" w:rsidRDefault="00C8078C" w:rsidP="00C8078C">
            <w:pPr>
              <w:widowControl/>
              <w:autoSpaceDE/>
              <w:autoSpaceDN/>
              <w:rPr>
                <w:ins w:id="1780" w:author="總公司 李曉娟 Hsiaochuan.Li" w:date="2024-01-18T16:26:00Z"/>
                <w:rFonts w:ascii="新細明體" w:eastAsia="新細明體" w:hAnsi="新細明體" w:cs="新細明體"/>
                <w:color w:val="0563C1"/>
                <w:sz w:val="24"/>
                <w:szCs w:val="24"/>
                <w:u w:val="single"/>
              </w:rPr>
            </w:pPr>
            <w:ins w:id="1781" w:author="總公司 李曉娟 Hsiaochuan.Li" w:date="2024-01-18T16:26: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"mailto:kenny.chen@ulpu.com.tw"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kenny.chen@ulpu.com.tw</w:t>
              </w:r>
              <w:r w:rsidRPr="00C8078C">
                <w:rPr>
                  <w:rFonts w:ascii="新細明體" w:eastAsia="新細明體" w:hAnsi="新細明體" w:cs="新細明體"/>
                  <w:color w:val="0563C1"/>
                  <w:sz w:val="24"/>
                  <w:szCs w:val="24"/>
                  <w:u w:val="single"/>
                </w:rPr>
                <w:fldChar w:fldCharType="end"/>
              </w:r>
            </w:ins>
          </w:p>
        </w:tc>
      </w:tr>
      <w:tr w:rsidR="000B430B" w:rsidRPr="00C8078C" w14:paraId="3F23F2DC" w14:textId="77777777" w:rsidTr="00E25164">
        <w:tblPrEx>
          <w:tblPrExChange w:id="1782" w:author="總公司 李曉娟 Hsiaochuan.Li" w:date="2024-01-18T16:59:00Z">
            <w:tblPrEx>
              <w:tblW w:w="14181" w:type="dxa"/>
            </w:tblPrEx>
          </w:tblPrExChange>
        </w:tblPrEx>
        <w:trPr>
          <w:trHeight w:val="420"/>
          <w:ins w:id="1783" w:author="總公司 李曉娟 Hsiaochuan.Li" w:date="2024-01-18T16:26:00Z"/>
          <w:trPrChange w:id="1784" w:author="總公司 李曉娟 Hsiaochuan.Li" w:date="2024-01-18T16:59:00Z">
            <w:trPr>
              <w:trHeight w:val="420"/>
            </w:trPr>
          </w:trPrChange>
        </w:trPr>
        <w:tc>
          <w:tcPr>
            <w:tcW w:w="700" w:type="dxa"/>
            <w:shd w:val="clear" w:color="auto" w:fill="auto"/>
            <w:noWrap/>
            <w:vAlign w:val="center"/>
            <w:hideMark/>
            <w:tcPrChange w:id="1785"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32BDBCBB" w14:textId="77777777" w:rsidR="00C8078C" w:rsidRPr="00C8078C" w:rsidRDefault="00C8078C" w:rsidP="00C8078C">
            <w:pPr>
              <w:widowControl/>
              <w:autoSpaceDE/>
              <w:autoSpaceDN/>
              <w:jc w:val="center"/>
              <w:rPr>
                <w:ins w:id="1786" w:author="總公司 李曉娟 Hsiaochuan.Li" w:date="2024-01-18T16:26:00Z"/>
                <w:rFonts w:ascii="新細明體" w:eastAsia="新細明體" w:hAnsi="新細明體" w:cs="新細明體"/>
                <w:color w:val="000000"/>
                <w:sz w:val="24"/>
                <w:szCs w:val="24"/>
              </w:rPr>
            </w:pPr>
            <w:ins w:id="1787" w:author="總公司 李曉娟 Hsiaochuan.Li" w:date="2024-01-18T16:26:00Z">
              <w:r w:rsidRPr="00C8078C">
                <w:rPr>
                  <w:rFonts w:ascii="新細明體" w:eastAsia="新細明體" w:hAnsi="新細明體" w:cs="新細明體" w:hint="eastAsia"/>
                  <w:color w:val="000000"/>
                  <w:sz w:val="24"/>
                  <w:szCs w:val="24"/>
                </w:rPr>
                <w:t>14</w:t>
              </w:r>
            </w:ins>
          </w:p>
        </w:tc>
        <w:tc>
          <w:tcPr>
            <w:tcW w:w="1600" w:type="dxa"/>
            <w:shd w:val="clear" w:color="auto" w:fill="auto"/>
            <w:noWrap/>
            <w:vAlign w:val="center"/>
            <w:hideMark/>
            <w:tcPrChange w:id="1788"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33FE1046" w14:textId="77777777" w:rsidR="00C8078C" w:rsidRPr="00C8078C" w:rsidRDefault="00C8078C" w:rsidP="00C8078C">
            <w:pPr>
              <w:widowControl/>
              <w:autoSpaceDE/>
              <w:autoSpaceDN/>
              <w:jc w:val="both"/>
              <w:rPr>
                <w:ins w:id="1789" w:author="總公司 李曉娟 Hsiaochuan.Li" w:date="2024-01-18T16:26:00Z"/>
                <w:rFonts w:ascii="新細明體" w:eastAsia="新細明體" w:hAnsi="新細明體" w:cs="新細明體"/>
                <w:color w:val="000000"/>
                <w:sz w:val="24"/>
                <w:szCs w:val="24"/>
              </w:rPr>
            </w:pPr>
            <w:ins w:id="1790" w:author="總公司 李曉娟 Hsiaochuan.Li" w:date="2024-01-18T16:26:00Z">
              <w:r w:rsidRPr="00C8078C">
                <w:rPr>
                  <w:rFonts w:ascii="新細明體" w:eastAsia="新細明體" w:hAnsi="新細明體" w:cs="新細明體" w:hint="eastAsia"/>
                  <w:color w:val="000000"/>
                  <w:sz w:val="24"/>
                  <w:szCs w:val="24"/>
                </w:rPr>
                <w:t>上水墾丁</w:t>
              </w:r>
            </w:ins>
          </w:p>
        </w:tc>
        <w:tc>
          <w:tcPr>
            <w:tcW w:w="4374" w:type="dxa"/>
            <w:shd w:val="clear" w:color="auto" w:fill="auto"/>
            <w:noWrap/>
            <w:vAlign w:val="center"/>
            <w:hideMark/>
            <w:tcPrChange w:id="1791"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34C32C11" w14:textId="77777777" w:rsidR="00C8078C" w:rsidRPr="00C8078C" w:rsidRDefault="00C8078C" w:rsidP="00C8078C">
            <w:pPr>
              <w:widowControl/>
              <w:autoSpaceDE/>
              <w:autoSpaceDN/>
              <w:jc w:val="both"/>
              <w:rPr>
                <w:ins w:id="1792" w:author="總公司 李曉娟 Hsiaochuan.Li" w:date="2024-01-18T16:26:00Z"/>
                <w:rFonts w:ascii="新細明體" w:eastAsia="新細明體" w:hAnsi="新細明體" w:cs="新細明體"/>
                <w:color w:val="000000"/>
                <w:sz w:val="24"/>
                <w:szCs w:val="24"/>
              </w:rPr>
            </w:pPr>
            <w:ins w:id="1793" w:author="總公司 李曉娟 Hsiaochuan.Li" w:date="2024-01-18T16:26:00Z">
              <w:r w:rsidRPr="00C8078C">
                <w:rPr>
                  <w:rFonts w:ascii="新細明體" w:eastAsia="新細明體" w:hAnsi="新細明體" w:cs="新細明體" w:hint="eastAsia"/>
                  <w:color w:val="000000"/>
                  <w:sz w:val="24"/>
                  <w:szCs w:val="24"/>
                </w:rPr>
                <w:t>4648屏東縣恆春鎮南灣路223-1號</w:t>
              </w:r>
            </w:ins>
          </w:p>
        </w:tc>
        <w:tc>
          <w:tcPr>
            <w:tcW w:w="1163" w:type="dxa"/>
            <w:shd w:val="clear" w:color="auto" w:fill="auto"/>
            <w:noWrap/>
            <w:vAlign w:val="center"/>
            <w:hideMark/>
            <w:tcPrChange w:id="1794"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3E7E4B76" w14:textId="77777777" w:rsidR="00C8078C" w:rsidRPr="00C8078C" w:rsidRDefault="00C8078C" w:rsidP="00C8078C">
            <w:pPr>
              <w:widowControl/>
              <w:autoSpaceDE/>
              <w:autoSpaceDN/>
              <w:jc w:val="center"/>
              <w:rPr>
                <w:ins w:id="1795" w:author="總公司 李曉娟 Hsiaochuan.Li" w:date="2024-01-18T16:26:00Z"/>
                <w:rFonts w:ascii="新細明體" w:eastAsia="新細明體" w:hAnsi="新細明體" w:cs="新細明體"/>
                <w:color w:val="000000"/>
                <w:sz w:val="24"/>
                <w:szCs w:val="24"/>
              </w:rPr>
            </w:pPr>
            <w:ins w:id="1796" w:author="總公司 李曉娟 Hsiaochuan.Li" w:date="2024-01-18T16:26:00Z">
              <w:r w:rsidRPr="00C8078C">
                <w:rPr>
                  <w:rFonts w:ascii="新細明體" w:eastAsia="新細明體" w:hAnsi="新細明體" w:cs="新細明體" w:hint="eastAsia"/>
                  <w:color w:val="000000"/>
                  <w:sz w:val="24"/>
                  <w:szCs w:val="24"/>
                </w:rPr>
                <w:t>鐘明賢</w:t>
              </w:r>
            </w:ins>
          </w:p>
        </w:tc>
        <w:tc>
          <w:tcPr>
            <w:tcW w:w="1509" w:type="dxa"/>
            <w:shd w:val="clear" w:color="auto" w:fill="auto"/>
            <w:noWrap/>
            <w:vAlign w:val="center"/>
            <w:hideMark/>
            <w:tcPrChange w:id="1797" w:author="總公司 李曉娟 Hsiaochuan.Li" w:date="2024-01-18T16:59:00Z">
              <w:tcPr>
                <w:tcW w:w="1509" w:type="dxa"/>
                <w:gridSpan w:val="2"/>
                <w:tcBorders>
                  <w:top w:val="nil"/>
                  <w:left w:val="nil"/>
                  <w:bottom w:val="single" w:sz="8" w:space="0" w:color="auto"/>
                  <w:right w:val="single" w:sz="8" w:space="0" w:color="auto"/>
                </w:tcBorders>
                <w:shd w:val="clear" w:color="auto" w:fill="auto"/>
                <w:noWrap/>
                <w:vAlign w:val="center"/>
                <w:hideMark/>
              </w:tcPr>
            </w:tcPrChange>
          </w:tcPr>
          <w:p w14:paraId="0E21CC0E" w14:textId="77777777" w:rsidR="00C8078C" w:rsidRPr="00C8078C" w:rsidRDefault="00C8078C" w:rsidP="00C8078C">
            <w:pPr>
              <w:widowControl/>
              <w:autoSpaceDE/>
              <w:autoSpaceDN/>
              <w:rPr>
                <w:ins w:id="1798" w:author="總公司 李曉娟 Hsiaochuan.Li" w:date="2024-01-18T16:26:00Z"/>
                <w:rFonts w:ascii="新細明體" w:eastAsia="新細明體" w:hAnsi="新細明體" w:cs="新細明體"/>
                <w:color w:val="000000"/>
                <w:sz w:val="24"/>
                <w:szCs w:val="24"/>
              </w:rPr>
            </w:pPr>
            <w:ins w:id="1799" w:author="總公司 李曉娟 Hsiaochuan.Li" w:date="2024-01-18T16:26:00Z">
              <w:r w:rsidRPr="00C8078C">
                <w:rPr>
                  <w:rFonts w:ascii="新細明體" w:eastAsia="新細明體" w:hAnsi="新細明體" w:cs="新細明體" w:hint="eastAsia"/>
                  <w:color w:val="000000"/>
                  <w:sz w:val="24"/>
                  <w:szCs w:val="24"/>
                </w:rPr>
                <w:t>0975-369-950</w:t>
              </w:r>
            </w:ins>
          </w:p>
        </w:tc>
        <w:tc>
          <w:tcPr>
            <w:tcW w:w="1984" w:type="dxa"/>
            <w:shd w:val="clear" w:color="auto" w:fill="auto"/>
            <w:noWrap/>
            <w:vAlign w:val="center"/>
            <w:hideMark/>
            <w:tcPrChange w:id="1800" w:author="總公司 李曉娟 Hsiaochuan.Li" w:date="2024-01-18T16:59:00Z">
              <w:tcPr>
                <w:tcW w:w="1984" w:type="dxa"/>
                <w:gridSpan w:val="2"/>
                <w:tcBorders>
                  <w:top w:val="nil"/>
                  <w:left w:val="nil"/>
                  <w:bottom w:val="single" w:sz="8" w:space="0" w:color="auto"/>
                  <w:right w:val="single" w:sz="8" w:space="0" w:color="auto"/>
                </w:tcBorders>
                <w:shd w:val="clear" w:color="auto" w:fill="auto"/>
                <w:noWrap/>
                <w:vAlign w:val="center"/>
                <w:hideMark/>
              </w:tcPr>
            </w:tcPrChange>
          </w:tcPr>
          <w:p w14:paraId="419DF4ED" w14:textId="77777777" w:rsidR="00C8078C" w:rsidRPr="00C8078C" w:rsidRDefault="00C8078C" w:rsidP="00C8078C">
            <w:pPr>
              <w:widowControl/>
              <w:autoSpaceDE/>
              <w:autoSpaceDN/>
              <w:rPr>
                <w:ins w:id="1801" w:author="總公司 李曉娟 Hsiaochuan.Li" w:date="2024-01-18T16:26:00Z"/>
                <w:rFonts w:ascii="新細明體" w:eastAsia="新細明體" w:hAnsi="新細明體" w:cs="新細明體"/>
                <w:color w:val="000000"/>
                <w:sz w:val="24"/>
                <w:szCs w:val="24"/>
              </w:rPr>
            </w:pPr>
            <w:ins w:id="1802" w:author="總公司 李曉娟 Hsiaochuan.Li" w:date="2024-01-18T16:26:00Z">
              <w:r w:rsidRPr="00C8078C">
                <w:rPr>
                  <w:rFonts w:ascii="新細明體" w:eastAsia="新細明體" w:hAnsi="新細明體" w:cs="新細明體" w:hint="eastAsia"/>
                  <w:color w:val="000000"/>
                  <w:sz w:val="24"/>
                  <w:szCs w:val="24"/>
                </w:rPr>
                <w:t>08-889-7549</w:t>
              </w:r>
            </w:ins>
          </w:p>
        </w:tc>
        <w:tc>
          <w:tcPr>
            <w:tcW w:w="2851" w:type="dxa"/>
            <w:shd w:val="clear" w:color="auto" w:fill="auto"/>
            <w:noWrap/>
            <w:vAlign w:val="center"/>
            <w:hideMark/>
            <w:tcPrChange w:id="1803" w:author="總公司 李曉娟 Hsiaochuan.Li" w:date="2024-01-18T16:59:00Z">
              <w:tcPr>
                <w:tcW w:w="2851" w:type="dxa"/>
                <w:gridSpan w:val="2"/>
                <w:tcBorders>
                  <w:top w:val="nil"/>
                  <w:left w:val="nil"/>
                  <w:bottom w:val="single" w:sz="8" w:space="0" w:color="auto"/>
                  <w:right w:val="single" w:sz="8" w:space="0" w:color="auto"/>
                </w:tcBorders>
                <w:shd w:val="clear" w:color="auto" w:fill="auto"/>
                <w:noWrap/>
                <w:vAlign w:val="center"/>
                <w:hideMark/>
              </w:tcPr>
            </w:tcPrChange>
          </w:tcPr>
          <w:p w14:paraId="63C9F8A5" w14:textId="77777777" w:rsidR="00C8078C" w:rsidRPr="00C8078C" w:rsidRDefault="00C8078C" w:rsidP="00C8078C">
            <w:pPr>
              <w:widowControl/>
              <w:autoSpaceDE/>
              <w:autoSpaceDN/>
              <w:rPr>
                <w:ins w:id="1804" w:author="總公司 李曉娟 Hsiaochuan.Li" w:date="2024-01-18T16:26:00Z"/>
                <w:rFonts w:ascii="新細明體" w:eastAsia="新細明體" w:hAnsi="新細明體" w:cs="新細明體"/>
                <w:color w:val="0563C1"/>
                <w:sz w:val="24"/>
                <w:szCs w:val="24"/>
                <w:u w:val="single"/>
              </w:rPr>
            </w:pPr>
            <w:ins w:id="1805" w:author="總公司 李曉娟 Hsiaochuan.Li" w:date="2024-01-18T16:26:00Z">
              <w:r w:rsidRPr="00C8078C">
                <w:rPr>
                  <w:rFonts w:ascii="新細明體" w:eastAsia="新細明體" w:hAnsi="新細明體" w:cs="新細明體" w:hint="eastAsia"/>
                  <w:color w:val="0563C1"/>
                  <w:sz w:val="24"/>
                  <w:szCs w:val="24"/>
                  <w:u w:val="single"/>
                </w:rPr>
                <w:t>mingxian.zhong@ulpu.com.tw</w:t>
              </w:r>
            </w:ins>
          </w:p>
        </w:tc>
      </w:tr>
      <w:tr w:rsidR="00FB6331" w:rsidRPr="00C8078C" w14:paraId="73C0BBFC" w14:textId="77777777" w:rsidTr="00E25164">
        <w:trPr>
          <w:trHeight w:val="420"/>
          <w:ins w:id="1806" w:author="總公司 李曉娟 Hsiaochuan.Li" w:date="2024-01-18T16:26:00Z"/>
          <w:trPrChange w:id="1807" w:author="總公司 李曉娟 Hsiaochuan.Li" w:date="2024-01-18T16:59:00Z">
            <w:trPr>
              <w:gridAfter w:val="0"/>
              <w:trHeight w:val="420"/>
            </w:trPr>
          </w:trPrChange>
        </w:trPr>
        <w:tc>
          <w:tcPr>
            <w:tcW w:w="700" w:type="dxa"/>
            <w:shd w:val="clear" w:color="auto" w:fill="auto"/>
            <w:noWrap/>
            <w:vAlign w:val="center"/>
            <w:hideMark/>
            <w:tcPrChange w:id="1808" w:author="總公司 李曉娟 Hsiaochuan.Li" w:date="2024-01-18T16:59:00Z">
              <w:tcPr>
                <w:tcW w:w="700" w:type="dxa"/>
                <w:tcBorders>
                  <w:top w:val="nil"/>
                  <w:left w:val="single" w:sz="8" w:space="0" w:color="auto"/>
                  <w:bottom w:val="single" w:sz="8" w:space="0" w:color="auto"/>
                  <w:right w:val="single" w:sz="8" w:space="0" w:color="auto"/>
                </w:tcBorders>
                <w:shd w:val="clear" w:color="auto" w:fill="auto"/>
                <w:noWrap/>
                <w:vAlign w:val="center"/>
                <w:hideMark/>
              </w:tcPr>
            </w:tcPrChange>
          </w:tcPr>
          <w:p w14:paraId="0AD2F7DF" w14:textId="77777777" w:rsidR="00C8078C" w:rsidRPr="00C8078C" w:rsidRDefault="00C8078C" w:rsidP="00C8078C">
            <w:pPr>
              <w:widowControl/>
              <w:autoSpaceDE/>
              <w:autoSpaceDN/>
              <w:jc w:val="center"/>
              <w:rPr>
                <w:ins w:id="1809" w:author="總公司 李曉娟 Hsiaochuan.Li" w:date="2024-01-18T16:26:00Z"/>
                <w:rFonts w:ascii="新細明體" w:eastAsia="新細明體" w:hAnsi="新細明體" w:cs="新細明體"/>
                <w:color w:val="000000"/>
                <w:sz w:val="24"/>
                <w:szCs w:val="24"/>
              </w:rPr>
            </w:pPr>
            <w:ins w:id="1810" w:author="總公司 李曉娟 Hsiaochuan.Li" w:date="2024-01-18T16:26:00Z">
              <w:r w:rsidRPr="00C8078C">
                <w:rPr>
                  <w:rFonts w:ascii="新細明體" w:eastAsia="新細明體" w:hAnsi="新細明體" w:cs="新細明體" w:hint="eastAsia"/>
                  <w:color w:val="000000"/>
                  <w:sz w:val="24"/>
                  <w:szCs w:val="24"/>
                </w:rPr>
                <w:t>15</w:t>
              </w:r>
            </w:ins>
          </w:p>
        </w:tc>
        <w:tc>
          <w:tcPr>
            <w:tcW w:w="1600" w:type="dxa"/>
            <w:shd w:val="clear" w:color="auto" w:fill="auto"/>
            <w:noWrap/>
            <w:vAlign w:val="center"/>
            <w:hideMark/>
            <w:tcPrChange w:id="1811" w:author="總公司 李曉娟 Hsiaochuan.Li" w:date="2024-01-18T16:59:00Z">
              <w:tcPr>
                <w:tcW w:w="1600" w:type="dxa"/>
                <w:tcBorders>
                  <w:top w:val="nil"/>
                  <w:left w:val="nil"/>
                  <w:bottom w:val="single" w:sz="8" w:space="0" w:color="auto"/>
                  <w:right w:val="single" w:sz="8" w:space="0" w:color="auto"/>
                </w:tcBorders>
                <w:shd w:val="clear" w:color="auto" w:fill="auto"/>
                <w:noWrap/>
                <w:vAlign w:val="center"/>
                <w:hideMark/>
              </w:tcPr>
            </w:tcPrChange>
          </w:tcPr>
          <w:p w14:paraId="5A7BEC25" w14:textId="77777777" w:rsidR="00C8078C" w:rsidRPr="00C8078C" w:rsidRDefault="00C8078C" w:rsidP="00C8078C">
            <w:pPr>
              <w:widowControl/>
              <w:autoSpaceDE/>
              <w:autoSpaceDN/>
              <w:jc w:val="both"/>
              <w:rPr>
                <w:ins w:id="1812" w:author="總公司 李曉娟 Hsiaochuan.Li" w:date="2024-01-18T16:26:00Z"/>
                <w:rFonts w:ascii="新細明體" w:eastAsia="新細明體" w:hAnsi="新細明體" w:cs="新細明體"/>
                <w:color w:val="000000"/>
                <w:sz w:val="24"/>
                <w:szCs w:val="24"/>
              </w:rPr>
            </w:pPr>
            <w:ins w:id="1813" w:author="總公司 李曉娟 Hsiaochuan.Li" w:date="2024-01-18T16:26:00Z">
              <w:r w:rsidRPr="00C8078C">
                <w:rPr>
                  <w:rFonts w:ascii="新細明體" w:eastAsia="新細明體" w:hAnsi="新細明體" w:cs="新細明體" w:hint="eastAsia"/>
                  <w:color w:val="000000"/>
                  <w:sz w:val="24"/>
                  <w:szCs w:val="24"/>
                </w:rPr>
                <w:t>上水大樹</w:t>
              </w:r>
            </w:ins>
          </w:p>
        </w:tc>
        <w:tc>
          <w:tcPr>
            <w:tcW w:w="4374" w:type="dxa"/>
            <w:shd w:val="clear" w:color="auto" w:fill="auto"/>
            <w:noWrap/>
            <w:vAlign w:val="center"/>
            <w:hideMark/>
            <w:tcPrChange w:id="1814" w:author="總公司 李曉娟 Hsiaochuan.Li" w:date="2024-01-18T16:59:00Z">
              <w:tcPr>
                <w:tcW w:w="4374" w:type="dxa"/>
                <w:tcBorders>
                  <w:top w:val="nil"/>
                  <w:left w:val="nil"/>
                  <w:bottom w:val="single" w:sz="8" w:space="0" w:color="auto"/>
                  <w:right w:val="single" w:sz="8" w:space="0" w:color="auto"/>
                </w:tcBorders>
                <w:shd w:val="clear" w:color="auto" w:fill="auto"/>
                <w:noWrap/>
                <w:vAlign w:val="center"/>
                <w:hideMark/>
              </w:tcPr>
            </w:tcPrChange>
          </w:tcPr>
          <w:p w14:paraId="5F1F21E1" w14:textId="77777777" w:rsidR="00C8078C" w:rsidRPr="00C8078C" w:rsidRDefault="00C8078C" w:rsidP="00C8078C">
            <w:pPr>
              <w:widowControl/>
              <w:autoSpaceDE/>
              <w:autoSpaceDN/>
              <w:jc w:val="both"/>
              <w:rPr>
                <w:ins w:id="1815" w:author="總公司 李曉娟 Hsiaochuan.Li" w:date="2024-01-18T16:26:00Z"/>
                <w:rFonts w:ascii="新細明體" w:eastAsia="新細明體" w:hAnsi="新細明體" w:cs="新細明體"/>
                <w:color w:val="000000"/>
                <w:sz w:val="24"/>
                <w:szCs w:val="24"/>
              </w:rPr>
            </w:pPr>
            <w:ins w:id="1816" w:author="總公司 李曉娟 Hsiaochuan.Li" w:date="2024-01-18T16:26:00Z">
              <w:r w:rsidRPr="00C8078C">
                <w:rPr>
                  <w:rFonts w:ascii="新細明體" w:eastAsia="新細明體" w:hAnsi="新細明體" w:cs="新細明體" w:hint="eastAsia"/>
                  <w:color w:val="000000"/>
                  <w:sz w:val="24"/>
                  <w:szCs w:val="24"/>
                </w:rPr>
                <w:t>840高雄市大樹區中正一路188號</w:t>
              </w:r>
            </w:ins>
          </w:p>
        </w:tc>
        <w:tc>
          <w:tcPr>
            <w:tcW w:w="1163" w:type="dxa"/>
            <w:shd w:val="clear" w:color="auto" w:fill="auto"/>
            <w:noWrap/>
            <w:vAlign w:val="center"/>
            <w:hideMark/>
            <w:tcPrChange w:id="1817" w:author="總公司 李曉娟 Hsiaochuan.Li" w:date="2024-01-18T16:59:00Z">
              <w:tcPr>
                <w:tcW w:w="1163" w:type="dxa"/>
                <w:tcBorders>
                  <w:top w:val="nil"/>
                  <w:left w:val="nil"/>
                  <w:bottom w:val="single" w:sz="8" w:space="0" w:color="auto"/>
                  <w:right w:val="single" w:sz="8" w:space="0" w:color="auto"/>
                </w:tcBorders>
                <w:shd w:val="clear" w:color="auto" w:fill="auto"/>
                <w:noWrap/>
                <w:vAlign w:val="center"/>
                <w:hideMark/>
              </w:tcPr>
            </w:tcPrChange>
          </w:tcPr>
          <w:p w14:paraId="486397CB" w14:textId="77777777" w:rsidR="00C8078C" w:rsidRPr="00C8078C" w:rsidRDefault="00C8078C" w:rsidP="00C8078C">
            <w:pPr>
              <w:widowControl/>
              <w:autoSpaceDE/>
              <w:autoSpaceDN/>
              <w:jc w:val="center"/>
              <w:rPr>
                <w:ins w:id="1818" w:author="總公司 李曉娟 Hsiaochuan.Li" w:date="2024-01-18T16:26:00Z"/>
                <w:rFonts w:ascii="新細明體" w:eastAsia="新細明體" w:hAnsi="新細明體" w:cs="新細明體"/>
                <w:color w:val="000000"/>
                <w:sz w:val="24"/>
                <w:szCs w:val="24"/>
              </w:rPr>
            </w:pPr>
            <w:ins w:id="1819" w:author="總公司 李曉娟 Hsiaochuan.Li" w:date="2024-01-18T16:26:00Z">
              <w:r w:rsidRPr="00C8078C">
                <w:rPr>
                  <w:rFonts w:ascii="新細明體" w:eastAsia="新細明體" w:hAnsi="新細明體" w:cs="新細明體" w:hint="eastAsia"/>
                  <w:color w:val="000000"/>
                  <w:sz w:val="24"/>
                  <w:szCs w:val="24"/>
                </w:rPr>
                <w:t>張簡祥聯</w:t>
              </w:r>
            </w:ins>
          </w:p>
        </w:tc>
        <w:tc>
          <w:tcPr>
            <w:tcW w:w="1509" w:type="dxa"/>
            <w:shd w:val="clear" w:color="auto" w:fill="auto"/>
            <w:noWrap/>
            <w:vAlign w:val="center"/>
            <w:hideMark/>
            <w:tcPrChange w:id="1820" w:author="總公司 李曉娟 Hsiaochuan.Li" w:date="2024-01-18T16:59:00Z">
              <w:tcPr>
                <w:tcW w:w="1324" w:type="dxa"/>
                <w:tcBorders>
                  <w:top w:val="nil"/>
                  <w:left w:val="nil"/>
                  <w:bottom w:val="single" w:sz="8" w:space="0" w:color="auto"/>
                  <w:right w:val="single" w:sz="8" w:space="0" w:color="auto"/>
                </w:tcBorders>
                <w:shd w:val="clear" w:color="auto" w:fill="auto"/>
                <w:noWrap/>
                <w:vAlign w:val="center"/>
                <w:hideMark/>
              </w:tcPr>
            </w:tcPrChange>
          </w:tcPr>
          <w:p w14:paraId="2FC32588" w14:textId="77777777" w:rsidR="00C8078C" w:rsidRPr="00C8078C" w:rsidRDefault="00C8078C" w:rsidP="00C8078C">
            <w:pPr>
              <w:widowControl/>
              <w:autoSpaceDE/>
              <w:autoSpaceDN/>
              <w:rPr>
                <w:ins w:id="1821" w:author="總公司 李曉娟 Hsiaochuan.Li" w:date="2024-01-18T16:26:00Z"/>
                <w:rFonts w:ascii="新細明體" w:eastAsia="新細明體" w:hAnsi="新細明體" w:cs="新細明體"/>
                <w:color w:val="000000"/>
                <w:sz w:val="24"/>
                <w:szCs w:val="24"/>
              </w:rPr>
            </w:pPr>
            <w:ins w:id="1822" w:author="總公司 李曉娟 Hsiaochuan.Li" w:date="2024-01-18T16:26:00Z">
              <w:r w:rsidRPr="00C8078C">
                <w:rPr>
                  <w:rFonts w:ascii="新細明體" w:eastAsia="新細明體" w:hAnsi="新細明體" w:cs="新細明體" w:hint="eastAsia"/>
                  <w:color w:val="000000"/>
                  <w:sz w:val="24"/>
                  <w:szCs w:val="24"/>
                </w:rPr>
                <w:t xml:space="preserve">　</w:t>
              </w:r>
            </w:ins>
          </w:p>
        </w:tc>
        <w:tc>
          <w:tcPr>
            <w:tcW w:w="1984" w:type="dxa"/>
            <w:shd w:val="clear" w:color="auto" w:fill="auto"/>
            <w:noWrap/>
            <w:vAlign w:val="center"/>
            <w:hideMark/>
            <w:tcPrChange w:id="1823" w:author="總公司 李曉娟 Hsiaochuan.Li" w:date="2024-01-18T16:59:00Z">
              <w:tcPr>
                <w:tcW w:w="1839" w:type="dxa"/>
                <w:gridSpan w:val="2"/>
                <w:tcBorders>
                  <w:top w:val="nil"/>
                  <w:left w:val="nil"/>
                  <w:bottom w:val="single" w:sz="8" w:space="0" w:color="auto"/>
                  <w:right w:val="single" w:sz="8" w:space="0" w:color="auto"/>
                </w:tcBorders>
                <w:shd w:val="clear" w:color="auto" w:fill="auto"/>
                <w:noWrap/>
                <w:vAlign w:val="center"/>
                <w:hideMark/>
              </w:tcPr>
            </w:tcPrChange>
          </w:tcPr>
          <w:p w14:paraId="6C83A3A0" w14:textId="77777777" w:rsidR="00C8078C" w:rsidRPr="00C8078C" w:rsidRDefault="00C8078C" w:rsidP="00C8078C">
            <w:pPr>
              <w:widowControl/>
              <w:autoSpaceDE/>
              <w:autoSpaceDN/>
              <w:rPr>
                <w:ins w:id="1824" w:author="總公司 李曉娟 Hsiaochuan.Li" w:date="2024-01-18T16:26:00Z"/>
                <w:rFonts w:ascii="新細明體" w:eastAsia="新細明體" w:hAnsi="新細明體" w:cs="新細明體"/>
                <w:color w:val="000000"/>
                <w:sz w:val="24"/>
                <w:szCs w:val="24"/>
              </w:rPr>
            </w:pPr>
            <w:ins w:id="1825" w:author="總公司 李曉娟 Hsiaochuan.Li" w:date="2024-01-18T16:26:00Z">
              <w:r w:rsidRPr="00C8078C">
                <w:rPr>
                  <w:rFonts w:ascii="新細明體" w:eastAsia="新細明體" w:hAnsi="新細明體" w:cs="新細明體" w:hint="eastAsia"/>
                  <w:color w:val="000000"/>
                  <w:sz w:val="24"/>
                  <w:szCs w:val="24"/>
                </w:rPr>
                <w:t>07-651-9902*1207</w:t>
              </w:r>
            </w:ins>
          </w:p>
        </w:tc>
        <w:tc>
          <w:tcPr>
            <w:tcW w:w="2851" w:type="dxa"/>
            <w:shd w:val="clear" w:color="auto" w:fill="auto"/>
            <w:noWrap/>
            <w:vAlign w:val="center"/>
            <w:hideMark/>
            <w:tcPrChange w:id="1826" w:author="總公司 李曉娟 Hsiaochuan.Li" w:date="2024-01-18T16:59:00Z">
              <w:tcPr>
                <w:tcW w:w="3140" w:type="dxa"/>
                <w:gridSpan w:val="2"/>
                <w:tcBorders>
                  <w:top w:val="nil"/>
                  <w:left w:val="nil"/>
                  <w:bottom w:val="single" w:sz="8" w:space="0" w:color="auto"/>
                  <w:right w:val="single" w:sz="8" w:space="0" w:color="auto"/>
                </w:tcBorders>
                <w:shd w:val="clear" w:color="auto" w:fill="auto"/>
                <w:noWrap/>
                <w:vAlign w:val="center"/>
                <w:hideMark/>
              </w:tcPr>
            </w:tcPrChange>
          </w:tcPr>
          <w:p w14:paraId="11292D6F" w14:textId="77777777" w:rsidR="00C8078C" w:rsidRPr="00C8078C" w:rsidRDefault="00C8078C" w:rsidP="00C8078C">
            <w:pPr>
              <w:widowControl/>
              <w:autoSpaceDE/>
              <w:autoSpaceDN/>
              <w:rPr>
                <w:ins w:id="1827" w:author="總公司 李曉娟 Hsiaochuan.Li" w:date="2024-01-18T16:26:00Z"/>
                <w:rFonts w:ascii="新細明體" w:eastAsia="新細明體" w:hAnsi="新細明體" w:cs="新細明體"/>
                <w:color w:val="0563C1"/>
                <w:sz w:val="24"/>
                <w:szCs w:val="24"/>
                <w:u w:val="single"/>
              </w:rPr>
            </w:pPr>
            <w:ins w:id="1828" w:author="總公司 李曉娟 Hsiaochuan.Li" w:date="2024-01-18T16:26:00Z">
              <w:r w:rsidRPr="00C8078C">
                <w:rPr>
                  <w:rFonts w:ascii="新細明體" w:eastAsia="新細明體" w:hAnsi="新細明體" w:cs="新細明體"/>
                  <w:color w:val="0563C1"/>
                  <w:sz w:val="24"/>
                  <w:szCs w:val="24"/>
                  <w:u w:val="single"/>
                </w:rPr>
                <w:fldChar w:fldCharType="begin"/>
              </w:r>
              <w:r w:rsidRPr="00C8078C">
                <w:rPr>
                  <w:rFonts w:ascii="新細明體" w:eastAsia="新細明體" w:hAnsi="新細明體" w:cs="新細明體"/>
                  <w:color w:val="0563C1"/>
                  <w:sz w:val="24"/>
                  <w:szCs w:val="24"/>
                  <w:u w:val="single"/>
                </w:rPr>
                <w:instrText>HYPERLINK "mailto:hsian.lian@ulpu.com.tw"</w:instrText>
              </w:r>
              <w:r w:rsidRPr="00C8078C">
                <w:rPr>
                  <w:rFonts w:ascii="新細明體" w:eastAsia="新細明體" w:hAnsi="新細明體" w:cs="新細明體"/>
                  <w:color w:val="0563C1"/>
                  <w:sz w:val="24"/>
                  <w:szCs w:val="24"/>
                  <w:u w:val="single"/>
                </w:rPr>
              </w:r>
              <w:r w:rsidRPr="00C8078C">
                <w:rPr>
                  <w:rFonts w:ascii="新細明體" w:eastAsia="新細明體" w:hAnsi="新細明體" w:cs="新細明體"/>
                  <w:color w:val="0563C1"/>
                  <w:sz w:val="24"/>
                  <w:szCs w:val="24"/>
                  <w:u w:val="single"/>
                </w:rPr>
                <w:fldChar w:fldCharType="separate"/>
              </w:r>
              <w:r w:rsidRPr="00C8078C">
                <w:rPr>
                  <w:rFonts w:ascii="新細明體" w:eastAsia="新細明體" w:hAnsi="新細明體" w:cs="新細明體" w:hint="eastAsia"/>
                  <w:color w:val="0563C1"/>
                  <w:sz w:val="24"/>
                  <w:szCs w:val="24"/>
                  <w:u w:val="single"/>
                </w:rPr>
                <w:t>hsian.lian@ulpu.com.tw</w:t>
              </w:r>
              <w:r w:rsidRPr="00C8078C">
                <w:rPr>
                  <w:rFonts w:ascii="新細明體" w:eastAsia="新細明體" w:hAnsi="新細明體" w:cs="新細明體"/>
                  <w:color w:val="0563C1"/>
                  <w:sz w:val="24"/>
                  <w:szCs w:val="24"/>
                  <w:u w:val="single"/>
                </w:rPr>
                <w:fldChar w:fldCharType="end"/>
              </w:r>
            </w:ins>
          </w:p>
        </w:tc>
      </w:tr>
    </w:tbl>
    <w:p w14:paraId="352F164C" w14:textId="0C22072B" w:rsidR="009A4B3E" w:rsidRDefault="009A4B3E">
      <w:pPr>
        <w:pStyle w:val="a3"/>
        <w:tabs>
          <w:tab w:val="left" w:pos="2327"/>
          <w:tab w:val="left" w:pos="3135"/>
          <w:tab w:val="left" w:pos="3944"/>
          <w:tab w:val="left" w:pos="4887"/>
          <w:tab w:val="left" w:pos="5823"/>
          <w:tab w:val="left" w:pos="6726"/>
          <w:tab w:val="left" w:pos="7662"/>
          <w:tab w:val="left" w:pos="8564"/>
        </w:tabs>
        <w:spacing w:line="400" w:lineRule="exact"/>
        <w:ind w:leftChars="-1" w:left="-2" w:firstLine="1"/>
        <w:rPr>
          <w:ins w:id="1829" w:author="總公司 李曉娟 Hsiaochuan.Li" w:date="2024-01-19T08:49:00Z"/>
          <w:rFonts w:ascii="標楷體" w:eastAsia="標楷體" w:hAnsi="標楷體"/>
        </w:rPr>
      </w:pPr>
    </w:p>
    <w:p w14:paraId="1079C288" w14:textId="77777777" w:rsidR="009A4B3E" w:rsidRDefault="009A4B3E">
      <w:pPr>
        <w:rPr>
          <w:ins w:id="1830" w:author="總公司 李曉娟 Hsiaochuan.Li" w:date="2024-01-19T08:49:00Z"/>
          <w:rFonts w:ascii="標楷體" w:eastAsia="標楷體" w:hAnsi="標楷體"/>
          <w:sz w:val="28"/>
          <w:szCs w:val="28"/>
        </w:rPr>
      </w:pPr>
      <w:ins w:id="1831" w:author="總公司 李曉娟 Hsiaochuan.Li" w:date="2024-01-19T08:49:00Z">
        <w:r>
          <w:rPr>
            <w:rFonts w:ascii="標楷體" w:eastAsia="標楷體" w:hAnsi="標楷體"/>
          </w:rPr>
          <w:br w:type="page"/>
        </w:r>
      </w:ins>
    </w:p>
    <w:p w14:paraId="4CCCC8C7" w14:textId="77777777" w:rsidR="00A47EFE" w:rsidRDefault="00A47EFE">
      <w:pPr>
        <w:pStyle w:val="a3"/>
        <w:tabs>
          <w:tab w:val="left" w:pos="2327"/>
          <w:tab w:val="left" w:pos="3135"/>
          <w:tab w:val="left" w:pos="3944"/>
          <w:tab w:val="left" w:pos="4887"/>
          <w:tab w:val="left" w:pos="5823"/>
          <w:tab w:val="left" w:pos="6726"/>
          <w:tab w:val="left" w:pos="7662"/>
          <w:tab w:val="left" w:pos="8564"/>
        </w:tabs>
        <w:spacing w:line="400" w:lineRule="exact"/>
        <w:ind w:leftChars="-1" w:left="-2" w:firstLine="1"/>
        <w:rPr>
          <w:ins w:id="1832" w:author="總公司 駱正達 Chengta.Lo" w:date="2024-01-23T15:42:00Z"/>
          <w:rFonts w:ascii="標楷體" w:eastAsia="標楷體" w:hAnsi="標楷體"/>
        </w:rPr>
        <w:sectPr w:rsidR="00A47EFE" w:rsidSect="004D3282">
          <w:pgSz w:w="16840" w:h="11910" w:orient="landscape" w:code="9"/>
          <w:pgMar w:top="851" w:right="1418" w:bottom="851" w:left="1134" w:header="340" w:footer="567" w:gutter="0"/>
          <w:cols w:space="720"/>
          <w:docGrid w:linePitch="299"/>
        </w:sectPr>
      </w:pPr>
    </w:p>
    <w:p w14:paraId="038122D5" w14:textId="54C37D3B" w:rsidR="004D3282" w:rsidRDefault="009A4B3E">
      <w:pPr>
        <w:pStyle w:val="a3"/>
        <w:tabs>
          <w:tab w:val="left" w:pos="2327"/>
          <w:tab w:val="left" w:pos="3135"/>
          <w:tab w:val="left" w:pos="3944"/>
          <w:tab w:val="left" w:pos="4887"/>
          <w:tab w:val="left" w:pos="5823"/>
          <w:tab w:val="left" w:pos="6726"/>
          <w:tab w:val="left" w:pos="7662"/>
          <w:tab w:val="left" w:pos="8564"/>
        </w:tabs>
        <w:spacing w:line="400" w:lineRule="exact"/>
        <w:ind w:leftChars="-1" w:left="-2" w:firstLine="1"/>
        <w:rPr>
          <w:ins w:id="1833" w:author="總公司 李曉娟 Hsiaochuan.Li" w:date="2024-01-19T08:49:00Z"/>
          <w:rFonts w:ascii="標楷體" w:eastAsia="標楷體" w:hAnsi="標楷體"/>
          <w:lang w:eastAsia="zh-HK"/>
        </w:rPr>
      </w:pPr>
      <w:ins w:id="1834" w:author="總公司 李曉娟 Hsiaochuan.Li" w:date="2024-01-19T08:49:00Z">
        <w:r>
          <w:rPr>
            <w:rFonts w:ascii="標楷體" w:eastAsia="標楷體" w:hAnsi="標楷體" w:hint="eastAsia"/>
          </w:rPr>
          <w:t>附件二</w:t>
        </w:r>
        <w:r>
          <w:rPr>
            <w:rFonts w:ascii="標楷體" w:eastAsia="標楷體" w:hAnsi="標楷體" w:hint="eastAsia"/>
            <w:lang w:eastAsia="zh-HK"/>
          </w:rPr>
          <w:t>:</w:t>
        </w:r>
        <w:r w:rsidRPr="009A4B3E">
          <w:rPr>
            <w:rFonts w:hint="eastAsia"/>
          </w:rPr>
          <w:t xml:space="preserve"> </w:t>
        </w:r>
        <w:del w:id="1835" w:author="總公司 駱正達 Chengta.Lo" w:date="2024-01-23T15:33:00Z">
          <w:r w:rsidRPr="009A4B3E" w:rsidDel="00F06277">
            <w:rPr>
              <w:rFonts w:ascii="標楷體" w:eastAsia="標楷體" w:hAnsi="標楷體" w:hint="eastAsia"/>
              <w:lang w:eastAsia="zh-HK"/>
            </w:rPr>
            <w:delText>個人資料保護條款</w:delText>
          </w:r>
        </w:del>
      </w:ins>
    </w:p>
    <w:p w14:paraId="0332D536" w14:textId="0A0541BF" w:rsidR="009A4B3E" w:rsidRPr="00A47EFE" w:rsidDel="000633A2" w:rsidRDefault="009A4B3E">
      <w:pPr>
        <w:pStyle w:val="a3"/>
        <w:tabs>
          <w:tab w:val="left" w:pos="2327"/>
          <w:tab w:val="left" w:pos="3135"/>
          <w:tab w:val="left" w:pos="3944"/>
          <w:tab w:val="left" w:pos="4887"/>
          <w:tab w:val="left" w:pos="5823"/>
          <w:tab w:val="left" w:pos="6726"/>
          <w:tab w:val="left" w:pos="7662"/>
          <w:tab w:val="left" w:pos="8564"/>
        </w:tabs>
        <w:spacing w:line="400" w:lineRule="exact"/>
        <w:ind w:leftChars="-1" w:left="-2" w:firstLine="1"/>
        <w:rPr>
          <w:ins w:id="1836" w:author="總公司 李曉娟 Hsiaochuan.Li" w:date="2024-01-19T08:49:00Z"/>
          <w:del w:id="1837" w:author="總公司 駱正達 Chengta.Lo" w:date="2024-01-23T15:53:00Z"/>
          <w:rFonts w:ascii="標楷體" w:eastAsia="標楷體" w:hAnsi="標楷體"/>
          <w:lang w:eastAsia="zh-HK"/>
        </w:rPr>
      </w:pPr>
    </w:p>
    <w:p w14:paraId="006924F5" w14:textId="77777777" w:rsidR="0092179B" w:rsidRPr="000633A2" w:rsidRDefault="0092179B" w:rsidP="0092179B">
      <w:pPr>
        <w:pStyle w:val="a3"/>
        <w:spacing w:before="33"/>
        <w:ind w:left="3295" w:right="3295"/>
        <w:jc w:val="center"/>
        <w:rPr>
          <w:ins w:id="1838" w:author="總公司 駱正達 Chengta.Lo" w:date="2024-01-23T15:42:00Z"/>
          <w:rFonts w:ascii="標楷體" w:eastAsia="標楷體" w:hAnsi="標楷體"/>
          <w:sz w:val="36"/>
          <w:szCs w:val="36"/>
          <w:rPrChange w:id="1839" w:author="總公司 駱正達 Chengta.Lo" w:date="2024-01-23T15:53:00Z">
            <w:rPr>
              <w:ins w:id="1840" w:author="總公司 駱正達 Chengta.Lo" w:date="2024-01-23T15:42:00Z"/>
            </w:rPr>
          </w:rPrChange>
        </w:rPr>
      </w:pPr>
      <w:ins w:id="1841" w:author="總公司 駱正達 Chengta.Lo" w:date="2024-01-23T15:42:00Z">
        <w:r w:rsidRPr="000633A2">
          <w:rPr>
            <w:rFonts w:ascii="標楷體" w:eastAsia="標楷體" w:hAnsi="標楷體"/>
            <w:sz w:val="36"/>
            <w:szCs w:val="36"/>
            <w:rPrChange w:id="1842" w:author="總公司 駱正達 Chengta.Lo" w:date="2024-01-23T15:53:00Z">
              <w:rPr/>
            </w:rPrChange>
          </w:rPr>
          <w:t>達和集團</w:t>
        </w:r>
      </w:ins>
    </w:p>
    <w:p w14:paraId="5CBB75B7" w14:textId="77777777" w:rsidR="0092179B" w:rsidRPr="000633A2" w:rsidRDefault="0092179B" w:rsidP="0092179B">
      <w:pPr>
        <w:pStyle w:val="a3"/>
        <w:spacing w:before="25"/>
        <w:ind w:left="3295" w:right="3295"/>
        <w:jc w:val="center"/>
        <w:rPr>
          <w:ins w:id="1843" w:author="總公司 駱正達 Chengta.Lo" w:date="2024-01-23T15:42:00Z"/>
          <w:rFonts w:ascii="標楷體" w:eastAsia="標楷體" w:hAnsi="標楷體"/>
          <w:sz w:val="32"/>
          <w:szCs w:val="32"/>
          <w:rPrChange w:id="1844" w:author="總公司 駱正達 Chengta.Lo" w:date="2024-01-23T15:53:00Z">
            <w:rPr>
              <w:ins w:id="1845" w:author="總公司 駱正達 Chengta.Lo" w:date="2024-01-23T15:42:00Z"/>
            </w:rPr>
          </w:rPrChange>
        </w:rPr>
      </w:pPr>
      <w:ins w:id="1846" w:author="總公司 駱正達 Chengta.Lo" w:date="2024-01-23T15:42:00Z">
        <w:r w:rsidRPr="000633A2">
          <w:rPr>
            <w:rFonts w:ascii="標楷體" w:eastAsia="標楷體" w:hAnsi="標楷體"/>
            <w:sz w:val="32"/>
            <w:szCs w:val="32"/>
            <w:rPrChange w:id="1847" w:author="總公司 駱正達 Chengta.Lo" w:date="2024-01-23T15:53:00Z">
              <w:rPr/>
            </w:rPrChange>
          </w:rPr>
          <w:t>個人資料保護條款</w:t>
        </w:r>
      </w:ins>
    </w:p>
    <w:p w14:paraId="1E9FC3DD" w14:textId="77777777" w:rsidR="0092179B" w:rsidRPr="00C43C39" w:rsidRDefault="0092179B" w:rsidP="00F95A42">
      <w:pPr>
        <w:pStyle w:val="a6"/>
        <w:numPr>
          <w:ilvl w:val="1"/>
          <w:numId w:val="3"/>
        </w:numPr>
        <w:spacing w:beforeLines="50" w:before="120" w:afterLines="50" w:after="120" w:line="257" w:lineRule="auto"/>
        <w:ind w:leftChars="386" w:left="849" w:right="567" w:firstLine="0"/>
        <w:rPr>
          <w:ins w:id="1848" w:author="總公司 駱正達 Chengta.Lo" w:date="2024-01-23T15:42:00Z"/>
          <w:rFonts w:ascii="標楷體" w:eastAsia="標楷體" w:hAnsi="標楷體"/>
          <w:sz w:val="28"/>
          <w:szCs w:val="28"/>
          <w:rPrChange w:id="1849" w:author="總公司 駱正達 Chengta.Lo" w:date="2024-01-23T15:55:00Z">
            <w:rPr>
              <w:ins w:id="1850" w:author="總公司 駱正達 Chengta.Lo" w:date="2024-01-23T15:42:00Z"/>
              <w:sz w:val="24"/>
            </w:rPr>
          </w:rPrChange>
        </w:rPr>
        <w:pPrChange w:id="1851" w:author="總公司 駱正達 Chengta.Lo" w:date="2024-01-23T16:01:00Z">
          <w:pPr>
            <w:pStyle w:val="a6"/>
            <w:numPr>
              <w:ilvl w:val="1"/>
              <w:numId w:val="3"/>
            </w:numPr>
            <w:tabs>
              <w:tab w:val="left" w:pos="487"/>
            </w:tabs>
            <w:spacing w:before="24" w:line="256" w:lineRule="auto"/>
            <w:ind w:left="120" w:right="258"/>
          </w:pPr>
        </w:pPrChange>
      </w:pPr>
      <w:ins w:id="1852" w:author="總公司 駱正達 Chengta.Lo" w:date="2024-01-23T15:42:00Z">
        <w:r w:rsidRPr="00C43C39">
          <w:rPr>
            <w:rFonts w:ascii="標楷體" w:eastAsia="標楷體" w:hAnsi="標楷體"/>
            <w:spacing w:val="-1"/>
            <w:sz w:val="28"/>
            <w:szCs w:val="28"/>
            <w:rPrChange w:id="1853" w:author="總公司 駱正達 Chengta.Lo" w:date="2024-01-23T15:55:00Z">
              <w:rPr>
                <w:spacing w:val="-1"/>
                <w:sz w:val="24"/>
              </w:rPr>
            </w:rPrChange>
          </w:rPr>
          <w:t>契約</w:t>
        </w:r>
        <w:proofErr w:type="gramStart"/>
        <w:r w:rsidRPr="00C43C39">
          <w:rPr>
            <w:rFonts w:ascii="標楷體" w:eastAsia="標楷體" w:hAnsi="標楷體"/>
            <w:spacing w:val="-1"/>
            <w:sz w:val="28"/>
            <w:szCs w:val="28"/>
            <w:rPrChange w:id="1854" w:author="總公司 駱正達 Chengta.Lo" w:date="2024-01-23T15:55:00Z">
              <w:rPr>
                <w:spacing w:val="-1"/>
                <w:sz w:val="24"/>
              </w:rPr>
            </w:rPrChange>
          </w:rPr>
          <w:t>雙方均應遵守</w:t>
        </w:r>
        <w:proofErr w:type="gramEnd"/>
        <w:r w:rsidRPr="00C43C39">
          <w:rPr>
            <w:rFonts w:ascii="標楷體" w:eastAsia="標楷體" w:hAnsi="標楷體"/>
            <w:spacing w:val="-1"/>
            <w:sz w:val="28"/>
            <w:szCs w:val="28"/>
            <w:rPrChange w:id="1855" w:author="總公司 駱正達 Chengta.Lo" w:date="2024-01-23T15:55:00Z">
              <w:rPr>
                <w:spacing w:val="-1"/>
                <w:sz w:val="24"/>
              </w:rPr>
            </w:rPrChange>
          </w:rPr>
          <w:t>個人資料保護等相關法規規定蒐集、利用 和處理因履行</w:t>
        </w:r>
        <w:r w:rsidRPr="00C43C39">
          <w:rPr>
            <w:rFonts w:ascii="標楷體" w:eastAsia="標楷體" w:hAnsi="標楷體"/>
            <w:sz w:val="28"/>
            <w:szCs w:val="28"/>
            <w:rPrChange w:id="1856" w:author="總公司 駱正達 Chengta.Lo" w:date="2024-01-23T15:55:00Z">
              <w:rPr>
                <w:sz w:val="24"/>
              </w:rPr>
            </w:rPrChange>
          </w:rPr>
          <w:t>契約協議而取得的所有個人資料（</w:t>
        </w:r>
        <w:r w:rsidRPr="00C43C39">
          <w:rPr>
            <w:rFonts w:ascii="標楷體" w:eastAsia="標楷體" w:hAnsi="標楷體"/>
            <w:sz w:val="28"/>
            <w:szCs w:val="28"/>
            <w:rPrChange w:id="1857" w:author="總公司 駱正達 Chengta.Lo" w:date="2024-01-23T15:55:00Z">
              <w:rPr>
                <w:rFonts w:ascii="Calibri" w:eastAsia="Calibri" w:hAnsi="Calibri"/>
                <w:sz w:val="24"/>
              </w:rPr>
            </w:rPrChange>
          </w:rPr>
          <w:t>“</w:t>
        </w:r>
        <w:r w:rsidRPr="00C43C39">
          <w:rPr>
            <w:rFonts w:ascii="標楷體" w:eastAsia="標楷體" w:hAnsi="標楷體"/>
            <w:sz w:val="28"/>
            <w:szCs w:val="28"/>
            <w:rPrChange w:id="1858" w:author="總公司 駱正達 Chengta.Lo" w:date="2024-01-23T15:55:00Z">
              <w:rPr>
                <w:sz w:val="24"/>
              </w:rPr>
            </w:rPrChange>
          </w:rPr>
          <w:t>個人資料</w:t>
        </w:r>
        <w:r w:rsidRPr="00C43C39">
          <w:rPr>
            <w:rFonts w:ascii="標楷體" w:eastAsia="標楷體" w:hAnsi="標楷體"/>
            <w:sz w:val="28"/>
            <w:szCs w:val="28"/>
            <w:rPrChange w:id="1859" w:author="總公司 駱正達 Chengta.Lo" w:date="2024-01-23T15:55:00Z">
              <w:rPr>
                <w:rFonts w:ascii="Calibri" w:eastAsia="Calibri" w:hAnsi="Calibri"/>
                <w:sz w:val="24"/>
              </w:rPr>
            </w:rPrChange>
          </w:rPr>
          <w:t>”</w:t>
        </w:r>
        <w:r w:rsidRPr="00C43C39">
          <w:rPr>
            <w:rFonts w:ascii="標楷體" w:eastAsia="標楷體" w:hAnsi="標楷體"/>
            <w:spacing w:val="-120"/>
            <w:sz w:val="28"/>
            <w:szCs w:val="28"/>
            <w:rPrChange w:id="1860" w:author="總公司 駱正達 Chengta.Lo" w:date="2024-01-23T15:55:00Z">
              <w:rPr>
                <w:spacing w:val="-120"/>
                <w:sz w:val="24"/>
              </w:rPr>
            </w:rPrChange>
          </w:rPr>
          <w:t>）。</w:t>
        </w:r>
      </w:ins>
    </w:p>
    <w:p w14:paraId="7229B3B3" w14:textId="77777777" w:rsidR="0092179B" w:rsidRPr="00C43C39" w:rsidRDefault="0092179B" w:rsidP="00F95A42">
      <w:pPr>
        <w:pStyle w:val="a6"/>
        <w:numPr>
          <w:ilvl w:val="1"/>
          <w:numId w:val="3"/>
        </w:numPr>
        <w:spacing w:afterLines="50" w:after="120" w:line="256" w:lineRule="auto"/>
        <w:ind w:leftChars="386" w:left="849" w:right="567" w:firstLine="0"/>
        <w:rPr>
          <w:ins w:id="1861" w:author="總公司 駱正達 Chengta.Lo" w:date="2024-01-23T15:42:00Z"/>
          <w:rFonts w:ascii="標楷體" w:eastAsia="標楷體" w:hAnsi="標楷體"/>
          <w:sz w:val="28"/>
          <w:szCs w:val="28"/>
          <w:rPrChange w:id="1862" w:author="總公司 駱正達 Chengta.Lo" w:date="2024-01-23T15:55:00Z">
            <w:rPr>
              <w:ins w:id="1863" w:author="總公司 駱正達 Chengta.Lo" w:date="2024-01-23T15:42:00Z"/>
              <w:sz w:val="24"/>
            </w:rPr>
          </w:rPrChange>
        </w:rPr>
        <w:pPrChange w:id="1864" w:author="總公司 駱正達 Chengta.Lo" w:date="2024-01-23T16:01:00Z">
          <w:pPr>
            <w:pStyle w:val="a6"/>
            <w:numPr>
              <w:ilvl w:val="1"/>
              <w:numId w:val="3"/>
            </w:numPr>
            <w:tabs>
              <w:tab w:val="left" w:pos="487"/>
            </w:tabs>
            <w:spacing w:before="2" w:line="256" w:lineRule="auto"/>
            <w:ind w:left="120" w:right="139"/>
          </w:pPr>
        </w:pPrChange>
      </w:pPr>
      <w:ins w:id="1865" w:author="總公司 駱正達 Chengta.Lo" w:date="2024-01-23T15:42:00Z">
        <w:r w:rsidRPr="00C43C39">
          <w:rPr>
            <w:rFonts w:ascii="標楷體" w:eastAsia="標楷體" w:hAnsi="標楷體"/>
            <w:spacing w:val="-1"/>
            <w:sz w:val="28"/>
            <w:szCs w:val="28"/>
            <w:rPrChange w:id="1866" w:author="總公司 駱正達 Chengta.Lo" w:date="2024-01-23T15:55:00Z">
              <w:rPr>
                <w:spacing w:val="-1"/>
                <w:sz w:val="24"/>
              </w:rPr>
            </w:rPrChange>
          </w:rPr>
          <w:t>任何一方僅得將個人資料利用於履行契約協議之目的，不得超出契約協議約</w:t>
        </w:r>
        <w:r w:rsidRPr="00C43C39">
          <w:rPr>
            <w:rFonts w:ascii="標楷體" w:eastAsia="標楷體" w:hAnsi="標楷體"/>
            <w:sz w:val="28"/>
            <w:szCs w:val="28"/>
            <w:rPrChange w:id="1867" w:author="總公司 駱正達 Chengta.Lo" w:date="2024-01-23T15:55:00Z">
              <w:rPr>
                <w:sz w:val="24"/>
              </w:rPr>
            </w:rPrChange>
          </w:rPr>
          <w:t>定的必要範圍或為履行契約協議以外的目的使用、傳輸、共用或以其他方式利用及處理個人資料。如果一方有意超出履行契約協議之目的範圍處理或使用個人資料，或者將個人資料用於其他目的，應當另行取得資料本人之書面同意， 並且應當就其利用或處理個人資料的行為自行擔負責任。</w:t>
        </w:r>
      </w:ins>
    </w:p>
    <w:p w14:paraId="56C76904" w14:textId="77777777" w:rsidR="0092179B" w:rsidRPr="00C43C39" w:rsidRDefault="0092179B" w:rsidP="00F95A42">
      <w:pPr>
        <w:pStyle w:val="a6"/>
        <w:numPr>
          <w:ilvl w:val="1"/>
          <w:numId w:val="3"/>
        </w:numPr>
        <w:spacing w:afterLines="50" w:after="120"/>
        <w:ind w:leftChars="386" w:left="849" w:right="567" w:firstLine="0"/>
        <w:rPr>
          <w:ins w:id="1868" w:author="總公司 駱正達 Chengta.Lo" w:date="2024-01-23T15:42:00Z"/>
          <w:rFonts w:ascii="標楷體" w:eastAsia="標楷體" w:hAnsi="標楷體"/>
          <w:sz w:val="28"/>
          <w:szCs w:val="28"/>
          <w:rPrChange w:id="1869" w:author="總公司 駱正達 Chengta.Lo" w:date="2024-01-23T15:55:00Z">
            <w:rPr>
              <w:ins w:id="1870" w:author="總公司 駱正達 Chengta.Lo" w:date="2024-01-23T15:42:00Z"/>
            </w:rPr>
          </w:rPrChange>
        </w:rPr>
        <w:pPrChange w:id="1871" w:author="總公司 駱正達 Chengta.Lo" w:date="2024-01-23T16:01:00Z">
          <w:pPr>
            <w:pStyle w:val="a3"/>
            <w:spacing w:line="256" w:lineRule="auto"/>
            <w:ind w:right="263"/>
          </w:pPr>
        </w:pPrChange>
      </w:pPr>
      <w:ins w:id="1872" w:author="總公司 駱正達 Chengta.Lo" w:date="2024-01-23T15:42:00Z">
        <w:r w:rsidRPr="00C43C39">
          <w:rPr>
            <w:rFonts w:ascii="標楷體" w:eastAsia="標楷體" w:hAnsi="標楷體"/>
            <w:sz w:val="28"/>
            <w:szCs w:val="28"/>
            <w:rPrChange w:id="1873" w:author="總公司 駱正達 Chengta.Lo" w:date="2024-01-23T15:55:00Z">
              <w:rPr/>
            </w:rPrChange>
          </w:rPr>
          <w:t>契約協議解除或終止後，除非另行取得資料本人之書面同意或法律許可外，因履行契約協議而取得個人資料之</w:t>
        </w:r>
        <w:proofErr w:type="gramStart"/>
        <w:r w:rsidRPr="00C43C39">
          <w:rPr>
            <w:rFonts w:ascii="標楷體" w:eastAsia="標楷體" w:hAnsi="標楷體"/>
            <w:sz w:val="28"/>
            <w:szCs w:val="28"/>
            <w:rPrChange w:id="1874" w:author="總公司 駱正達 Chengta.Lo" w:date="2024-01-23T15:55:00Z">
              <w:rPr/>
            </w:rPrChange>
          </w:rPr>
          <w:t>一</w:t>
        </w:r>
        <w:proofErr w:type="gramEnd"/>
        <w:r w:rsidRPr="00C43C39">
          <w:rPr>
            <w:rFonts w:ascii="標楷體" w:eastAsia="標楷體" w:hAnsi="標楷體"/>
            <w:sz w:val="28"/>
            <w:szCs w:val="28"/>
            <w:rPrChange w:id="1875" w:author="總公司 駱正達 Chengta.Lo" w:date="2024-01-23T15:55:00Z">
              <w:rPr/>
            </w:rPrChange>
          </w:rPr>
          <w:t>方應立即停止利用或處理，並在提供個人資料之他方要求下對個人資料進行刪除或做匿名化處理。</w:t>
        </w:r>
      </w:ins>
    </w:p>
    <w:p w14:paraId="20D85EC6" w14:textId="77777777" w:rsidR="0092179B" w:rsidRPr="00C43C39" w:rsidRDefault="0092179B" w:rsidP="00F95A42">
      <w:pPr>
        <w:pStyle w:val="a3"/>
        <w:numPr>
          <w:ilvl w:val="1"/>
          <w:numId w:val="3"/>
        </w:numPr>
        <w:spacing w:afterLines="50" w:after="120" w:line="256" w:lineRule="auto"/>
        <w:ind w:leftChars="386" w:left="849" w:right="567" w:firstLine="0"/>
        <w:rPr>
          <w:ins w:id="1876" w:author="總公司 駱正達 Chengta.Lo" w:date="2024-01-23T15:42:00Z"/>
          <w:rFonts w:ascii="標楷體" w:eastAsia="標楷體" w:hAnsi="標楷體"/>
          <w:rPrChange w:id="1877" w:author="總公司 駱正達 Chengta.Lo" w:date="2024-01-23T15:55:00Z">
            <w:rPr>
              <w:ins w:id="1878" w:author="總公司 駱正達 Chengta.Lo" w:date="2024-01-23T15:42:00Z"/>
            </w:rPr>
          </w:rPrChange>
        </w:rPr>
        <w:pPrChange w:id="1879" w:author="總公司 駱正達 Chengta.Lo" w:date="2024-01-23T16:01:00Z">
          <w:pPr>
            <w:pStyle w:val="a3"/>
            <w:spacing w:line="256" w:lineRule="auto"/>
            <w:ind w:right="263"/>
          </w:pPr>
        </w:pPrChange>
      </w:pPr>
      <w:ins w:id="1880" w:author="總公司 駱正達 Chengta.Lo" w:date="2024-01-23T15:42:00Z">
        <w:r w:rsidRPr="00C43C39">
          <w:rPr>
            <w:rFonts w:ascii="標楷體" w:eastAsia="標楷體" w:hAnsi="標楷體"/>
            <w:rPrChange w:id="1881" w:author="總公司 駱正達 Chengta.Lo" w:date="2024-01-23T15:55:00Z">
              <w:rPr/>
            </w:rPrChange>
          </w:rPr>
          <w:t>契約雙方按照契約協議約定向一方傳輸或者共用個人資料或者其他訊息時應當確保其向一方提供該等資料的合法性，包括但不限於取得資料本人的同意、獲得有權第三方的授權等。</w:t>
        </w:r>
      </w:ins>
    </w:p>
    <w:p w14:paraId="6E2789D6" w14:textId="77777777" w:rsidR="0092179B" w:rsidRPr="00C43C39" w:rsidRDefault="0092179B" w:rsidP="00F95A42">
      <w:pPr>
        <w:pStyle w:val="a6"/>
        <w:numPr>
          <w:ilvl w:val="1"/>
          <w:numId w:val="3"/>
        </w:numPr>
        <w:spacing w:afterLines="50" w:after="120"/>
        <w:ind w:leftChars="386" w:left="849" w:right="567" w:firstLine="0"/>
        <w:rPr>
          <w:ins w:id="1882" w:author="總公司 駱正達 Chengta.Lo" w:date="2024-01-23T15:42:00Z"/>
          <w:rFonts w:ascii="標楷體" w:eastAsia="標楷體" w:hAnsi="標楷體"/>
          <w:sz w:val="28"/>
          <w:szCs w:val="28"/>
          <w:rPrChange w:id="1883" w:author="總公司 駱正達 Chengta.Lo" w:date="2024-01-23T15:55:00Z">
            <w:rPr>
              <w:ins w:id="1884" w:author="總公司 駱正達 Chengta.Lo" w:date="2024-01-23T15:42:00Z"/>
            </w:rPr>
          </w:rPrChange>
        </w:rPr>
        <w:pPrChange w:id="1885" w:author="總公司 駱正達 Chengta.Lo" w:date="2024-01-23T16:01:00Z">
          <w:pPr>
            <w:pStyle w:val="a3"/>
            <w:spacing w:line="256" w:lineRule="auto"/>
            <w:ind w:right="263"/>
          </w:pPr>
        </w:pPrChange>
      </w:pPr>
      <w:ins w:id="1886" w:author="總公司 駱正達 Chengta.Lo" w:date="2024-01-23T15:42:00Z">
        <w:r w:rsidRPr="00C43C39">
          <w:rPr>
            <w:rFonts w:ascii="標楷體" w:eastAsia="標楷體" w:hAnsi="標楷體"/>
            <w:sz w:val="28"/>
            <w:szCs w:val="28"/>
            <w:rPrChange w:id="1887" w:author="總公司 駱正達 Chengta.Lo" w:date="2024-01-23T15:55:00Z">
              <w:rPr/>
            </w:rPrChange>
          </w:rPr>
          <w:t xml:space="preserve">對於因履行本契約協議之目的蒐集、利用或處理的個人資料，在資料本人依 </w:t>
        </w:r>
        <w:r w:rsidRPr="00C43C39">
          <w:rPr>
            <w:rFonts w:ascii="標楷體" w:eastAsia="標楷體" w:hAnsi="標楷體"/>
            <w:spacing w:val="-1"/>
            <w:sz w:val="28"/>
            <w:szCs w:val="28"/>
            <w:rPrChange w:id="1888" w:author="總公司 駱正達 Chengta.Lo" w:date="2024-01-23T15:55:00Z">
              <w:rPr>
                <w:spacing w:val="-1"/>
              </w:rPr>
            </w:rPrChange>
          </w:rPr>
          <w:t>法向任何一方提出個人權利請求時，或為處理資料本人的爭議解決所需要時， 或者任意一方面臨主管機關機構、執法機構或者法院的調查或命令時，另一方</w:t>
        </w:r>
        <w:r w:rsidRPr="00C43C39">
          <w:rPr>
            <w:rFonts w:ascii="標楷體" w:eastAsia="標楷體" w:hAnsi="標楷體"/>
            <w:sz w:val="28"/>
            <w:szCs w:val="28"/>
            <w:rPrChange w:id="1889" w:author="總公司 駱正達 Chengta.Lo" w:date="2024-01-23T15:55:00Z">
              <w:rPr/>
            </w:rPrChange>
          </w:rPr>
          <w:t>應當予以合理配合。</w:t>
        </w:r>
      </w:ins>
    </w:p>
    <w:p w14:paraId="0E687DB2" w14:textId="77777777" w:rsidR="0092179B" w:rsidRPr="00C43C39" w:rsidRDefault="0092179B" w:rsidP="00F95A42">
      <w:pPr>
        <w:pStyle w:val="a6"/>
        <w:numPr>
          <w:ilvl w:val="1"/>
          <w:numId w:val="3"/>
        </w:numPr>
        <w:spacing w:afterLines="50" w:after="120"/>
        <w:ind w:leftChars="386" w:left="849" w:right="567" w:firstLine="0"/>
        <w:rPr>
          <w:ins w:id="1890" w:author="總公司 駱正達 Chengta.Lo" w:date="2024-01-23T15:42:00Z"/>
          <w:rFonts w:ascii="標楷體" w:eastAsia="標楷體" w:hAnsi="標楷體"/>
          <w:sz w:val="28"/>
          <w:szCs w:val="28"/>
          <w:rPrChange w:id="1891" w:author="總公司 駱正達 Chengta.Lo" w:date="2024-01-23T15:55:00Z">
            <w:rPr>
              <w:ins w:id="1892" w:author="總公司 駱正達 Chengta.Lo" w:date="2024-01-23T15:42:00Z"/>
            </w:rPr>
          </w:rPrChange>
        </w:rPr>
        <w:pPrChange w:id="1893" w:author="總公司 駱正達 Chengta.Lo" w:date="2024-01-23T16:01:00Z">
          <w:pPr>
            <w:pStyle w:val="a3"/>
            <w:spacing w:line="256" w:lineRule="auto"/>
            <w:ind w:right="265"/>
          </w:pPr>
        </w:pPrChange>
      </w:pPr>
      <w:ins w:id="1894" w:author="總公司 駱正達 Chengta.Lo" w:date="2024-01-23T15:42:00Z">
        <w:r w:rsidRPr="00C43C39">
          <w:rPr>
            <w:rFonts w:ascii="標楷體" w:eastAsia="標楷體" w:hAnsi="標楷體"/>
            <w:sz w:val="28"/>
            <w:szCs w:val="28"/>
            <w:rPrChange w:id="1895" w:author="總公司 駱正達 Chengta.Lo" w:date="2024-01-23T15:55:00Z">
              <w:rPr/>
            </w:rPrChange>
          </w:rPr>
          <w:t>契約雙方應確保其員工、分包商或者為履行契約協議之目的委託的其它協力廠商按照本個人資料保護條款要求處理和利用個人資料。</w:t>
        </w:r>
      </w:ins>
    </w:p>
    <w:p w14:paraId="5530799D" w14:textId="4206290A" w:rsidR="009A4B3E" w:rsidRPr="00C546CC" w:rsidRDefault="009A4B3E" w:rsidP="00C546CC">
      <w:pPr>
        <w:pStyle w:val="a3"/>
        <w:spacing w:line="400" w:lineRule="exact"/>
        <w:ind w:leftChars="-1" w:left="-2"/>
        <w:rPr>
          <w:rFonts w:ascii="標楷體" w:eastAsia="標楷體" w:hAnsi="標楷體"/>
        </w:rPr>
        <w:pPrChange w:id="1896" w:author="總公司 駱正達 Chengta.Lo" w:date="2024-01-23T15:43:00Z">
          <w:pPr>
            <w:pStyle w:val="a3"/>
            <w:tabs>
              <w:tab w:val="left" w:pos="2327"/>
              <w:tab w:val="left" w:pos="3135"/>
              <w:tab w:val="left" w:pos="3944"/>
              <w:tab w:val="left" w:pos="4887"/>
              <w:tab w:val="left" w:pos="5823"/>
              <w:tab w:val="left" w:pos="6726"/>
              <w:tab w:val="left" w:pos="7662"/>
              <w:tab w:val="left" w:pos="8564"/>
            </w:tabs>
            <w:spacing w:line="400" w:lineRule="exact"/>
            <w:ind w:left="1518"/>
            <w:jc w:val="left"/>
          </w:pPr>
        </w:pPrChange>
      </w:pPr>
      <w:ins w:id="1897" w:author="總公司 李曉娟 Hsiaochuan.Li" w:date="2024-01-19T08:55:00Z">
        <w:del w:id="1898" w:author="總公司 駱正達 Chengta.Lo" w:date="2024-01-23T15:32:00Z">
          <w:r w:rsidRPr="00C546CC" w:rsidDel="00F06277">
            <w:rPr>
              <w:rFonts w:ascii="標楷體" w:eastAsia="標楷體" w:hAnsi="標楷體" w:hint="eastAsia"/>
              <w:noProof/>
            </w:rPr>
            <w:drawing>
              <wp:inline distT="0" distB="0" distL="0" distR="0" wp14:anchorId="4C828F8A" wp14:editId="01613902">
                <wp:extent cx="6732905" cy="5151120"/>
                <wp:effectExtent l="0" t="0" r="0" b="0"/>
                <wp:docPr id="2135175741"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32905" cy="5151120"/>
                        </a:xfrm>
                        <a:prstGeom prst="rect">
                          <a:avLst/>
                        </a:prstGeom>
                        <a:noFill/>
                        <a:ln>
                          <a:noFill/>
                        </a:ln>
                      </pic:spPr>
                    </pic:pic>
                  </a:graphicData>
                </a:graphic>
              </wp:inline>
            </w:drawing>
          </w:r>
        </w:del>
      </w:ins>
    </w:p>
    <w:sectPr w:rsidR="009A4B3E" w:rsidRPr="00C546CC" w:rsidSect="00A47EFE">
      <w:pgSz w:w="11910" w:h="16840" w:code="9"/>
      <w:pgMar w:top="1418" w:right="851" w:bottom="1134" w:left="851" w:header="340" w:footer="567" w:gutter="0"/>
      <w:cols w:space="720"/>
      <w:docGrid w:linePitch="299"/>
      <w:sectPrChange w:id="1899" w:author="總公司 駱正達 Chengta.Lo" w:date="2024-01-23T15:42:00Z">
        <w:sectPr w:rsidR="009A4B3E" w:rsidRPr="00C546CC" w:rsidSect="00A47EFE">
          <w:pgSz w:code="0"/>
          <w:pgMar w:top="1418" w:right="851" w:bottom="1134" w:left="851" w:header="340" w:footer="567"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B49D97" w14:textId="77777777" w:rsidR="00740DD3" w:rsidRDefault="00740DD3">
      <w:r>
        <w:separator/>
      </w:r>
    </w:p>
  </w:endnote>
  <w:endnote w:type="continuationSeparator" w:id="0">
    <w:p w14:paraId="3C0521B2" w14:textId="77777777" w:rsidR="00740DD3" w:rsidRDefault="00740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6958369"/>
      <w:docPartObj>
        <w:docPartGallery w:val="Page Numbers (Bottom of Page)"/>
        <w:docPartUnique/>
      </w:docPartObj>
    </w:sdtPr>
    <w:sdtEndPr/>
    <w:sdtContent>
      <w:p w14:paraId="54131BBF" w14:textId="0631CB48" w:rsidR="003F41B9" w:rsidRDefault="003F41B9">
        <w:pPr>
          <w:pStyle w:val="a9"/>
          <w:jc w:val="center"/>
        </w:pPr>
        <w:r>
          <w:fldChar w:fldCharType="begin"/>
        </w:r>
        <w:r>
          <w:instrText>PAGE   \* MERGEFORMAT</w:instrText>
        </w:r>
        <w:r>
          <w:fldChar w:fldCharType="separate"/>
        </w:r>
        <w:r w:rsidR="00162112" w:rsidRPr="00162112">
          <w:rPr>
            <w:noProof/>
            <w:lang w:val="zh-TW"/>
          </w:rPr>
          <w:t>4</w:t>
        </w:r>
        <w:r>
          <w:fldChar w:fldCharType="end"/>
        </w:r>
      </w:p>
    </w:sdtContent>
  </w:sdt>
  <w:p w14:paraId="788B603A" w14:textId="77777777" w:rsidR="00AB04F2" w:rsidRDefault="00AB04F2">
    <w:pPr>
      <w:pStyle w:val="a3"/>
      <w:spacing w:line="14" w:lineRule="auto"/>
      <w:ind w:left="0"/>
      <w:jc w:val="lef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F893E" w14:textId="77777777" w:rsidR="00740DD3" w:rsidRDefault="00740DD3">
      <w:r>
        <w:separator/>
      </w:r>
    </w:p>
  </w:footnote>
  <w:footnote w:type="continuationSeparator" w:id="0">
    <w:p w14:paraId="76A0C6BB" w14:textId="77777777" w:rsidR="00740DD3" w:rsidRDefault="00740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B308B"/>
    <w:multiLevelType w:val="hybridMultilevel"/>
    <w:tmpl w:val="8974A320"/>
    <w:lvl w:ilvl="0" w:tplc="B06CD34E">
      <w:start w:val="1"/>
      <w:numFmt w:val="taiwaneseCountingThousand"/>
      <w:lvlText w:val="%1、"/>
      <w:lvlJc w:val="left"/>
      <w:pPr>
        <w:ind w:left="719" w:hanging="720"/>
      </w:pPr>
      <w:rPr>
        <w:rFonts w:hint="default"/>
        <w:lang w:val="en-US"/>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1" w15:restartNumberingAfterBreak="0">
    <w:nsid w:val="51C65FE6"/>
    <w:multiLevelType w:val="hybridMultilevel"/>
    <w:tmpl w:val="E856F0A2"/>
    <w:lvl w:ilvl="0" w:tplc="ABB02D3E">
      <w:start w:val="1"/>
      <w:numFmt w:val="taiwaneseCountingThousand"/>
      <w:lvlText w:val="(%1)"/>
      <w:lvlJc w:val="left"/>
      <w:pPr>
        <w:ind w:left="1285" w:hanging="720"/>
      </w:pPr>
      <w:rPr>
        <w:rFonts w:hint="default"/>
      </w:rPr>
    </w:lvl>
    <w:lvl w:ilvl="1" w:tplc="04090019" w:tentative="1">
      <w:start w:val="1"/>
      <w:numFmt w:val="ideographTraditional"/>
      <w:lvlText w:val="%2、"/>
      <w:lvlJc w:val="left"/>
      <w:pPr>
        <w:ind w:left="1525" w:hanging="480"/>
      </w:pPr>
    </w:lvl>
    <w:lvl w:ilvl="2" w:tplc="0409001B" w:tentative="1">
      <w:start w:val="1"/>
      <w:numFmt w:val="lowerRoman"/>
      <w:lvlText w:val="%3."/>
      <w:lvlJc w:val="right"/>
      <w:pPr>
        <w:ind w:left="2005" w:hanging="480"/>
      </w:pPr>
    </w:lvl>
    <w:lvl w:ilvl="3" w:tplc="0409000F" w:tentative="1">
      <w:start w:val="1"/>
      <w:numFmt w:val="decimal"/>
      <w:lvlText w:val="%4."/>
      <w:lvlJc w:val="left"/>
      <w:pPr>
        <w:ind w:left="2485" w:hanging="480"/>
      </w:pPr>
    </w:lvl>
    <w:lvl w:ilvl="4" w:tplc="04090019" w:tentative="1">
      <w:start w:val="1"/>
      <w:numFmt w:val="ideographTraditional"/>
      <w:lvlText w:val="%5、"/>
      <w:lvlJc w:val="left"/>
      <w:pPr>
        <w:ind w:left="2965" w:hanging="480"/>
      </w:pPr>
    </w:lvl>
    <w:lvl w:ilvl="5" w:tplc="0409001B" w:tentative="1">
      <w:start w:val="1"/>
      <w:numFmt w:val="lowerRoman"/>
      <w:lvlText w:val="%6."/>
      <w:lvlJc w:val="right"/>
      <w:pPr>
        <w:ind w:left="3445" w:hanging="480"/>
      </w:pPr>
    </w:lvl>
    <w:lvl w:ilvl="6" w:tplc="0409000F" w:tentative="1">
      <w:start w:val="1"/>
      <w:numFmt w:val="decimal"/>
      <w:lvlText w:val="%7."/>
      <w:lvlJc w:val="left"/>
      <w:pPr>
        <w:ind w:left="3925" w:hanging="480"/>
      </w:pPr>
    </w:lvl>
    <w:lvl w:ilvl="7" w:tplc="04090019" w:tentative="1">
      <w:start w:val="1"/>
      <w:numFmt w:val="ideographTraditional"/>
      <w:lvlText w:val="%8、"/>
      <w:lvlJc w:val="left"/>
      <w:pPr>
        <w:ind w:left="4405" w:hanging="480"/>
      </w:pPr>
    </w:lvl>
    <w:lvl w:ilvl="8" w:tplc="0409001B" w:tentative="1">
      <w:start w:val="1"/>
      <w:numFmt w:val="lowerRoman"/>
      <w:lvlText w:val="%9."/>
      <w:lvlJc w:val="right"/>
      <w:pPr>
        <w:ind w:left="4885" w:hanging="480"/>
      </w:pPr>
    </w:lvl>
  </w:abstractNum>
  <w:abstractNum w:abstractNumId="2" w15:restartNumberingAfterBreak="0">
    <w:nsid w:val="79423245"/>
    <w:multiLevelType w:val="multilevel"/>
    <w:tmpl w:val="A8CE5E88"/>
    <w:lvl w:ilvl="0">
      <w:start w:val="1"/>
      <w:numFmt w:val="decimal"/>
      <w:lvlText w:val="%1"/>
      <w:lvlJc w:val="left"/>
      <w:pPr>
        <w:ind w:left="120" w:hanging="367"/>
        <w:jc w:val="left"/>
      </w:pPr>
      <w:rPr>
        <w:rFonts w:hint="default"/>
        <w:lang w:val="zh-TW" w:eastAsia="zh-TW" w:bidi="zh-TW"/>
      </w:rPr>
    </w:lvl>
    <w:lvl w:ilvl="1">
      <w:start w:val="1"/>
      <w:numFmt w:val="decimal"/>
      <w:lvlText w:val="%1.%2."/>
      <w:lvlJc w:val="left"/>
      <w:pPr>
        <w:ind w:left="120" w:hanging="367"/>
        <w:jc w:val="left"/>
      </w:pPr>
      <w:rPr>
        <w:rFonts w:ascii="標楷體" w:eastAsia="標楷體" w:hAnsi="標楷體" w:cs="Calibri" w:hint="default"/>
        <w:spacing w:val="-1"/>
        <w:w w:val="100"/>
        <w:sz w:val="28"/>
        <w:szCs w:val="28"/>
        <w:lang w:val="zh-TW" w:eastAsia="zh-TW" w:bidi="zh-TW"/>
      </w:rPr>
    </w:lvl>
    <w:lvl w:ilvl="2">
      <w:numFmt w:val="bullet"/>
      <w:lvlText w:val="•"/>
      <w:lvlJc w:val="left"/>
      <w:pPr>
        <w:ind w:left="1805" w:hanging="367"/>
      </w:pPr>
      <w:rPr>
        <w:rFonts w:hint="default"/>
        <w:lang w:val="zh-TW" w:eastAsia="zh-TW" w:bidi="zh-TW"/>
      </w:rPr>
    </w:lvl>
    <w:lvl w:ilvl="3">
      <w:numFmt w:val="bullet"/>
      <w:lvlText w:val="•"/>
      <w:lvlJc w:val="left"/>
      <w:pPr>
        <w:ind w:left="2647" w:hanging="367"/>
      </w:pPr>
      <w:rPr>
        <w:rFonts w:hint="default"/>
        <w:lang w:val="zh-TW" w:eastAsia="zh-TW" w:bidi="zh-TW"/>
      </w:rPr>
    </w:lvl>
    <w:lvl w:ilvl="4">
      <w:numFmt w:val="bullet"/>
      <w:lvlText w:val="•"/>
      <w:lvlJc w:val="left"/>
      <w:pPr>
        <w:ind w:left="3490" w:hanging="367"/>
      </w:pPr>
      <w:rPr>
        <w:rFonts w:hint="default"/>
        <w:lang w:val="zh-TW" w:eastAsia="zh-TW" w:bidi="zh-TW"/>
      </w:rPr>
    </w:lvl>
    <w:lvl w:ilvl="5">
      <w:numFmt w:val="bullet"/>
      <w:lvlText w:val="•"/>
      <w:lvlJc w:val="left"/>
      <w:pPr>
        <w:ind w:left="4333" w:hanging="367"/>
      </w:pPr>
      <w:rPr>
        <w:rFonts w:hint="default"/>
        <w:lang w:val="zh-TW" w:eastAsia="zh-TW" w:bidi="zh-TW"/>
      </w:rPr>
    </w:lvl>
    <w:lvl w:ilvl="6">
      <w:numFmt w:val="bullet"/>
      <w:lvlText w:val="•"/>
      <w:lvlJc w:val="left"/>
      <w:pPr>
        <w:ind w:left="5175" w:hanging="367"/>
      </w:pPr>
      <w:rPr>
        <w:rFonts w:hint="default"/>
        <w:lang w:val="zh-TW" w:eastAsia="zh-TW" w:bidi="zh-TW"/>
      </w:rPr>
    </w:lvl>
    <w:lvl w:ilvl="7">
      <w:numFmt w:val="bullet"/>
      <w:lvlText w:val="•"/>
      <w:lvlJc w:val="left"/>
      <w:pPr>
        <w:ind w:left="6018" w:hanging="367"/>
      </w:pPr>
      <w:rPr>
        <w:rFonts w:hint="default"/>
        <w:lang w:val="zh-TW" w:eastAsia="zh-TW" w:bidi="zh-TW"/>
      </w:rPr>
    </w:lvl>
    <w:lvl w:ilvl="8">
      <w:numFmt w:val="bullet"/>
      <w:lvlText w:val="•"/>
      <w:lvlJc w:val="left"/>
      <w:pPr>
        <w:ind w:left="6861" w:hanging="367"/>
      </w:pPr>
      <w:rPr>
        <w:rFonts w:hint="default"/>
        <w:lang w:val="zh-TW" w:eastAsia="zh-TW" w:bidi="zh-TW"/>
      </w:rPr>
    </w:lvl>
  </w:abstractNum>
  <w:num w:numId="1" w16cid:durableId="2056805002">
    <w:abstractNumId w:val="0"/>
  </w:num>
  <w:num w:numId="2" w16cid:durableId="919603402">
    <w:abstractNumId w:val="1"/>
  </w:num>
  <w:num w:numId="3" w16cid:durableId="71362529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總公司 李曉娟 Hsiaochuan.Li">
    <w15:presenceInfo w15:providerId="AD" w15:userId="S::951389@tahoho.com.tw::338f5e65-f855-4631-8ff4-ce641398505a"/>
  </w15:person>
  <w15:person w15:author="總公司 駱姵妤 Peiyu.Lo">
    <w15:presenceInfo w15:providerId="AD" w15:userId="S::900610@tahoho.com.tw::96eb1389-7ae7-4a0c-bc60-17dcd4d56d17"/>
  </w15:person>
  <w15:person w15:author="總公司 桂大正 Dahjeng.Kue">
    <w15:presenceInfo w15:providerId="AD" w15:userId="S::B30001@tahoho.com.tw::d22120bc-9b55-4573-b42a-75fcc79b94bf"/>
  </w15:person>
  <w15:person w15:author="總公司 駱正達 Chengta.Lo">
    <w15:presenceInfo w15:providerId="AD" w15:userId="S::950491@tahoho.com.tw::880389ed-d28b-4a20-9a2a-a899dc74cef3"/>
  </w15:person>
  <w15:person w15:author="駱正達 950491">
    <w15:presenceInfo w15:providerId="AD" w15:userId="S::950491@tahoho.com.tw::880389ed-d28b-4a20-9a2a-a899dc74cef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revisionView w:markup="0"/>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04F2"/>
    <w:rsid w:val="00012A41"/>
    <w:rsid w:val="00037EE0"/>
    <w:rsid w:val="000633A2"/>
    <w:rsid w:val="00076460"/>
    <w:rsid w:val="000A256B"/>
    <w:rsid w:val="000A4454"/>
    <w:rsid w:val="000B430B"/>
    <w:rsid w:val="000B49DE"/>
    <w:rsid w:val="000C22DB"/>
    <w:rsid w:val="001141A4"/>
    <w:rsid w:val="001340A1"/>
    <w:rsid w:val="00145EE3"/>
    <w:rsid w:val="0015500F"/>
    <w:rsid w:val="00160160"/>
    <w:rsid w:val="00160945"/>
    <w:rsid w:val="00162112"/>
    <w:rsid w:val="0016574C"/>
    <w:rsid w:val="001834E8"/>
    <w:rsid w:val="001A26AF"/>
    <w:rsid w:val="001B27D4"/>
    <w:rsid w:val="001C5B1C"/>
    <w:rsid w:val="001E2F02"/>
    <w:rsid w:val="001E6DE4"/>
    <w:rsid w:val="00203076"/>
    <w:rsid w:val="00212D03"/>
    <w:rsid w:val="00252B6E"/>
    <w:rsid w:val="00256B79"/>
    <w:rsid w:val="002B79EA"/>
    <w:rsid w:val="002D1118"/>
    <w:rsid w:val="002E124F"/>
    <w:rsid w:val="002E1D6C"/>
    <w:rsid w:val="002E7D59"/>
    <w:rsid w:val="002F143B"/>
    <w:rsid w:val="0030144A"/>
    <w:rsid w:val="00321C20"/>
    <w:rsid w:val="003C21DB"/>
    <w:rsid w:val="003D399C"/>
    <w:rsid w:val="003F41B9"/>
    <w:rsid w:val="00401A90"/>
    <w:rsid w:val="004058D9"/>
    <w:rsid w:val="00422A85"/>
    <w:rsid w:val="004235E6"/>
    <w:rsid w:val="004338D8"/>
    <w:rsid w:val="00434060"/>
    <w:rsid w:val="00435100"/>
    <w:rsid w:val="004A110F"/>
    <w:rsid w:val="004D3282"/>
    <w:rsid w:val="004F0D90"/>
    <w:rsid w:val="00506053"/>
    <w:rsid w:val="00523818"/>
    <w:rsid w:val="00531EEF"/>
    <w:rsid w:val="00533B87"/>
    <w:rsid w:val="00570654"/>
    <w:rsid w:val="00570AF3"/>
    <w:rsid w:val="00574CD0"/>
    <w:rsid w:val="005C250C"/>
    <w:rsid w:val="005C620F"/>
    <w:rsid w:val="005E6F5A"/>
    <w:rsid w:val="005F223D"/>
    <w:rsid w:val="00612588"/>
    <w:rsid w:val="00627DD3"/>
    <w:rsid w:val="0063097E"/>
    <w:rsid w:val="006603A9"/>
    <w:rsid w:val="00695719"/>
    <w:rsid w:val="006A35C6"/>
    <w:rsid w:val="00711451"/>
    <w:rsid w:val="007235EB"/>
    <w:rsid w:val="007235EF"/>
    <w:rsid w:val="00727CF2"/>
    <w:rsid w:val="00740DD3"/>
    <w:rsid w:val="007424BD"/>
    <w:rsid w:val="007678D8"/>
    <w:rsid w:val="00784042"/>
    <w:rsid w:val="007B45FC"/>
    <w:rsid w:val="007B757B"/>
    <w:rsid w:val="007D5B9F"/>
    <w:rsid w:val="007F042B"/>
    <w:rsid w:val="0088413B"/>
    <w:rsid w:val="0089639F"/>
    <w:rsid w:val="008A2D7F"/>
    <w:rsid w:val="008A5C2A"/>
    <w:rsid w:val="008C6506"/>
    <w:rsid w:val="008E1DF9"/>
    <w:rsid w:val="008E67FB"/>
    <w:rsid w:val="0091627E"/>
    <w:rsid w:val="0092179B"/>
    <w:rsid w:val="00923BBE"/>
    <w:rsid w:val="00952820"/>
    <w:rsid w:val="009A4B3E"/>
    <w:rsid w:val="009B313E"/>
    <w:rsid w:val="009B458A"/>
    <w:rsid w:val="00A3107F"/>
    <w:rsid w:val="00A47EFE"/>
    <w:rsid w:val="00A66D77"/>
    <w:rsid w:val="00A724AF"/>
    <w:rsid w:val="00A76B30"/>
    <w:rsid w:val="00A941B3"/>
    <w:rsid w:val="00AA1D21"/>
    <w:rsid w:val="00AB04F2"/>
    <w:rsid w:val="00AB5A01"/>
    <w:rsid w:val="00AE5F16"/>
    <w:rsid w:val="00AF60E2"/>
    <w:rsid w:val="00B40205"/>
    <w:rsid w:val="00B533BC"/>
    <w:rsid w:val="00B62C8F"/>
    <w:rsid w:val="00B701A5"/>
    <w:rsid w:val="00B923E9"/>
    <w:rsid w:val="00BA4926"/>
    <w:rsid w:val="00BB5A99"/>
    <w:rsid w:val="00C039C2"/>
    <w:rsid w:val="00C43C39"/>
    <w:rsid w:val="00C546CC"/>
    <w:rsid w:val="00C8078C"/>
    <w:rsid w:val="00CB73D8"/>
    <w:rsid w:val="00CC2C12"/>
    <w:rsid w:val="00CF02A9"/>
    <w:rsid w:val="00CF1B8E"/>
    <w:rsid w:val="00D371D7"/>
    <w:rsid w:val="00D663B7"/>
    <w:rsid w:val="00D85667"/>
    <w:rsid w:val="00DD0343"/>
    <w:rsid w:val="00DF50E4"/>
    <w:rsid w:val="00E21801"/>
    <w:rsid w:val="00E25164"/>
    <w:rsid w:val="00E91318"/>
    <w:rsid w:val="00E92A9B"/>
    <w:rsid w:val="00EA19AD"/>
    <w:rsid w:val="00EB01E4"/>
    <w:rsid w:val="00EB2532"/>
    <w:rsid w:val="00ED0AE2"/>
    <w:rsid w:val="00F03844"/>
    <w:rsid w:val="00F06277"/>
    <w:rsid w:val="00F13BA5"/>
    <w:rsid w:val="00F65036"/>
    <w:rsid w:val="00F653A9"/>
    <w:rsid w:val="00F67D15"/>
    <w:rsid w:val="00F72FA8"/>
    <w:rsid w:val="00F74023"/>
    <w:rsid w:val="00F95A42"/>
    <w:rsid w:val="00F97FA1"/>
    <w:rsid w:val="00FB6331"/>
    <w:rsid w:val="00FC27F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712664"/>
  <w15:docId w15:val="{72364B3C-12C8-4853-BE8B-5CBB3EAC8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新細明體"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430B"/>
    <w:rPr>
      <w:rFonts w:ascii="SimSun" w:eastAsia="SimSun" w:hAnsi="SimSun" w:cs="SimSun"/>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pPr>
      <w:ind w:left="3143"/>
      <w:jc w:val="both"/>
    </w:pPr>
    <w:rPr>
      <w:sz w:val="28"/>
      <w:szCs w:val="28"/>
    </w:rPr>
  </w:style>
  <w:style w:type="paragraph" w:styleId="a5">
    <w:name w:val="Title"/>
    <w:basedOn w:val="a"/>
    <w:uiPriority w:val="10"/>
    <w:qFormat/>
    <w:pPr>
      <w:spacing w:before="2"/>
      <w:ind w:left="34"/>
      <w:jc w:val="center"/>
    </w:pPr>
    <w:rPr>
      <w:sz w:val="36"/>
      <w:szCs w:val="36"/>
    </w:rPr>
  </w:style>
  <w:style w:type="paragraph" w:styleId="a6">
    <w:name w:val="List Paragraph"/>
    <w:basedOn w:val="a"/>
    <w:uiPriority w:val="1"/>
    <w:qFormat/>
  </w:style>
  <w:style w:type="paragraph" w:customStyle="1" w:styleId="TableParagraph">
    <w:name w:val="Table Paragraph"/>
    <w:basedOn w:val="a"/>
    <w:uiPriority w:val="1"/>
    <w:qFormat/>
    <w:pPr>
      <w:spacing w:before="101"/>
      <w:ind w:left="28"/>
      <w:jc w:val="center"/>
    </w:pPr>
    <w:rPr>
      <w:rFonts w:ascii="Times New Roman" w:eastAsia="Times New Roman" w:hAnsi="Times New Roman" w:cs="Times New Roman"/>
    </w:rPr>
  </w:style>
  <w:style w:type="paragraph" w:styleId="a7">
    <w:name w:val="header"/>
    <w:basedOn w:val="a"/>
    <w:link w:val="a8"/>
    <w:uiPriority w:val="99"/>
    <w:unhideWhenUsed/>
    <w:rsid w:val="008A2D7F"/>
    <w:pPr>
      <w:tabs>
        <w:tab w:val="center" w:pos="4680"/>
        <w:tab w:val="right" w:pos="9360"/>
      </w:tabs>
    </w:pPr>
  </w:style>
  <w:style w:type="character" w:customStyle="1" w:styleId="a8">
    <w:name w:val="頁首 字元"/>
    <w:basedOn w:val="a0"/>
    <w:link w:val="a7"/>
    <w:uiPriority w:val="99"/>
    <w:rsid w:val="008A2D7F"/>
    <w:rPr>
      <w:rFonts w:ascii="SimSun" w:eastAsia="SimSun" w:hAnsi="SimSun" w:cs="SimSun"/>
      <w:lang w:eastAsia="zh-TW"/>
    </w:rPr>
  </w:style>
  <w:style w:type="paragraph" w:styleId="a9">
    <w:name w:val="footer"/>
    <w:basedOn w:val="a"/>
    <w:link w:val="aa"/>
    <w:uiPriority w:val="99"/>
    <w:unhideWhenUsed/>
    <w:rsid w:val="008A2D7F"/>
    <w:pPr>
      <w:tabs>
        <w:tab w:val="center" w:pos="4680"/>
        <w:tab w:val="right" w:pos="9360"/>
      </w:tabs>
    </w:pPr>
  </w:style>
  <w:style w:type="character" w:customStyle="1" w:styleId="aa">
    <w:name w:val="頁尾 字元"/>
    <w:basedOn w:val="a0"/>
    <w:link w:val="a9"/>
    <w:uiPriority w:val="99"/>
    <w:rsid w:val="008A2D7F"/>
    <w:rPr>
      <w:rFonts w:ascii="SimSun" w:eastAsia="SimSun" w:hAnsi="SimSun" w:cs="SimSun"/>
      <w:lang w:eastAsia="zh-TW"/>
    </w:rPr>
  </w:style>
  <w:style w:type="paragraph" w:styleId="ab">
    <w:name w:val="Revision"/>
    <w:hidden/>
    <w:uiPriority w:val="99"/>
    <w:semiHidden/>
    <w:rsid w:val="007678D8"/>
    <w:pPr>
      <w:widowControl/>
      <w:autoSpaceDE/>
      <w:autoSpaceDN/>
    </w:pPr>
    <w:rPr>
      <w:rFonts w:ascii="SimSun" w:eastAsia="SimSun" w:hAnsi="SimSun" w:cs="SimSun"/>
      <w:lang w:eastAsia="zh-TW"/>
    </w:rPr>
  </w:style>
  <w:style w:type="character" w:styleId="ac">
    <w:name w:val="Hyperlink"/>
    <w:basedOn w:val="a0"/>
    <w:uiPriority w:val="99"/>
    <w:semiHidden/>
    <w:unhideWhenUsed/>
    <w:rsid w:val="004D3282"/>
    <w:rPr>
      <w:color w:val="0563C1"/>
      <w:u w:val="single"/>
    </w:rPr>
  </w:style>
  <w:style w:type="character" w:customStyle="1" w:styleId="a4">
    <w:name w:val="本文 字元"/>
    <w:basedOn w:val="a0"/>
    <w:link w:val="a3"/>
    <w:uiPriority w:val="1"/>
    <w:rsid w:val="00F03844"/>
    <w:rPr>
      <w:rFonts w:ascii="SimSun" w:eastAsia="SimSun" w:hAnsi="SimSun" w:cs="SimSun"/>
      <w:sz w:val="28"/>
      <w:szCs w:val="28"/>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27407">
      <w:bodyDiv w:val="1"/>
      <w:marLeft w:val="0"/>
      <w:marRight w:val="0"/>
      <w:marTop w:val="0"/>
      <w:marBottom w:val="0"/>
      <w:divBdr>
        <w:top w:val="none" w:sz="0" w:space="0" w:color="auto"/>
        <w:left w:val="none" w:sz="0" w:space="0" w:color="auto"/>
        <w:bottom w:val="none" w:sz="0" w:space="0" w:color="auto"/>
        <w:right w:val="none" w:sz="0" w:space="0" w:color="auto"/>
      </w:divBdr>
    </w:div>
    <w:div w:id="1228690849">
      <w:bodyDiv w:val="1"/>
      <w:marLeft w:val="0"/>
      <w:marRight w:val="0"/>
      <w:marTop w:val="0"/>
      <w:marBottom w:val="0"/>
      <w:divBdr>
        <w:top w:val="none" w:sz="0" w:space="0" w:color="auto"/>
        <w:left w:val="none" w:sz="0" w:space="0" w:color="auto"/>
        <w:bottom w:val="none" w:sz="0" w:space="0" w:color="auto"/>
        <w:right w:val="none" w:sz="0" w:space="0" w:color="auto"/>
      </w:divBdr>
    </w:div>
    <w:div w:id="1808208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296EE-4539-460F-99E6-61DA7199B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8</Pages>
  <Words>1326</Words>
  <Characters>7564</Characters>
  <Application>Microsoft Office Word</Application>
  <DocSecurity>0</DocSecurity>
  <Lines>63</Lines>
  <Paragraphs>17</Paragraphs>
  <ScaleCrop>false</ScaleCrop>
  <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DöÛﾭw_I?_</dc:title>
  <dc:creator>HZ37800</dc:creator>
  <cp:lastModifiedBy>總公司 駱正達 Chengta.Lo</cp:lastModifiedBy>
  <cp:revision>20</cp:revision>
  <dcterms:created xsi:type="dcterms:W3CDTF">2024-01-19T03:01:00Z</dcterms:created>
  <dcterms:modified xsi:type="dcterms:W3CDTF">2024-01-23T08:01:00Z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2022-05-25T00:00:00Z</vt:filetime>
  </property>
  <property fmtid="{D5CDD505-2E9C-101B-9397-08002B2CF9AE}" pid="3" name="LastSaved">
    <vt:filetime>2023-11-22T00:00:00Z</vt:filetime>
  </property>
  <property fmtid="{D5CDD505-2E9C-101B-9397-08002B2CF9AE}" pid="4" name="Producer">
    <vt:lpwstr>Microsoft: Print To PDF</vt:lpwstr>
  </property>
</Properties>
</file>